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7BE" w:rsidRDefault="007467BE" w:rsidP="00CD4515">
      <w:pPr>
        <w:jc w:val="center"/>
        <w:rPr>
          <w:b/>
          <w:bCs/>
          <w:sz w:val="32"/>
          <w:szCs w:val="32"/>
          <w:u w:val="single"/>
        </w:rPr>
      </w:pPr>
    </w:p>
    <w:p w:rsidR="007467BE" w:rsidRDefault="007467BE" w:rsidP="00CD4515">
      <w:pPr>
        <w:jc w:val="center"/>
        <w:rPr>
          <w:b/>
          <w:bCs/>
          <w:sz w:val="32"/>
          <w:szCs w:val="32"/>
          <w:u w:val="single"/>
        </w:rPr>
      </w:pPr>
    </w:p>
    <w:p w:rsidR="007467BE" w:rsidRDefault="007467BE" w:rsidP="00CD4515">
      <w:pPr>
        <w:jc w:val="center"/>
        <w:rPr>
          <w:b/>
          <w:bCs/>
          <w:sz w:val="32"/>
          <w:szCs w:val="32"/>
          <w:u w:val="single"/>
        </w:rPr>
      </w:pPr>
    </w:p>
    <w:p w:rsidR="007467BE" w:rsidRDefault="007467BE" w:rsidP="00CD4515">
      <w:pPr>
        <w:jc w:val="center"/>
        <w:rPr>
          <w:b/>
          <w:bCs/>
          <w:sz w:val="32"/>
          <w:szCs w:val="32"/>
          <w:u w:val="single"/>
        </w:rPr>
      </w:pPr>
    </w:p>
    <w:p w:rsidR="007467BE" w:rsidRDefault="007467BE" w:rsidP="00CD4515">
      <w:pPr>
        <w:jc w:val="center"/>
        <w:rPr>
          <w:b/>
          <w:bCs/>
          <w:sz w:val="32"/>
          <w:szCs w:val="32"/>
          <w:u w:val="single"/>
        </w:rPr>
      </w:pPr>
    </w:p>
    <w:p w:rsidR="00264386" w:rsidRDefault="00264386" w:rsidP="00CD4515">
      <w:pPr>
        <w:jc w:val="center"/>
        <w:rPr>
          <w:b/>
          <w:bCs/>
          <w:sz w:val="32"/>
          <w:szCs w:val="32"/>
          <w:u w:val="single"/>
        </w:rPr>
      </w:pPr>
      <w:r w:rsidRPr="00906152">
        <w:rPr>
          <w:b/>
          <w:bCs/>
          <w:sz w:val="32"/>
          <w:szCs w:val="32"/>
          <w:u w:val="single"/>
        </w:rPr>
        <w:t>GIR</w:t>
      </w:r>
      <w:r w:rsidR="000F0E48" w:rsidRPr="00906152">
        <w:rPr>
          <w:b/>
          <w:bCs/>
          <w:sz w:val="32"/>
          <w:szCs w:val="32"/>
          <w:u w:val="single"/>
        </w:rPr>
        <w:t xml:space="preserve">A </w:t>
      </w:r>
      <w:r w:rsidR="00CD4515">
        <w:rPr>
          <w:b/>
          <w:bCs/>
          <w:sz w:val="32"/>
          <w:szCs w:val="32"/>
          <w:u w:val="single"/>
        </w:rPr>
        <w:t>Devices Release Notes</w:t>
      </w:r>
    </w:p>
    <w:p w:rsidR="00CD4515" w:rsidRDefault="00CD4515" w:rsidP="00CD4515">
      <w:pPr>
        <w:jc w:val="center"/>
        <w:rPr>
          <w:b/>
          <w:bCs/>
          <w:sz w:val="32"/>
          <w:szCs w:val="32"/>
          <w:u w:val="single"/>
        </w:rPr>
      </w:pPr>
    </w:p>
    <w:p w:rsidR="00CD4515" w:rsidRDefault="00CD4515" w:rsidP="00CD4515">
      <w:pPr>
        <w:jc w:val="center"/>
        <w:rPr>
          <w:b/>
          <w:bCs/>
          <w:sz w:val="32"/>
          <w:szCs w:val="32"/>
          <w:u w:val="single"/>
        </w:rPr>
      </w:pPr>
    </w:p>
    <w:p w:rsidR="00CD4515" w:rsidRDefault="00CD4515" w:rsidP="00CD4515">
      <w:pPr>
        <w:jc w:val="center"/>
        <w:rPr>
          <w:b/>
          <w:bCs/>
          <w:sz w:val="32"/>
          <w:szCs w:val="32"/>
          <w:u w:val="single"/>
        </w:rPr>
      </w:pPr>
    </w:p>
    <w:p w:rsidR="00FC3A5D" w:rsidRDefault="00FC3A5D" w:rsidP="00AF065E">
      <w:pPr>
        <w:jc w:val="center"/>
        <w:rPr>
          <w:b/>
          <w:bCs/>
          <w:sz w:val="32"/>
          <w:szCs w:val="32"/>
          <w:u w:val="single"/>
        </w:rPr>
      </w:pPr>
      <w:r>
        <w:t>DOCUMENT HISTORY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1647"/>
        <w:gridCol w:w="1800"/>
        <w:gridCol w:w="5361"/>
      </w:tblGrid>
      <w:tr w:rsidR="007467BE" w:rsidTr="007467BE">
        <w:trPr>
          <w:cantSplit/>
          <w:jc w:val="center"/>
        </w:trPr>
        <w:tc>
          <w:tcPr>
            <w:tcW w:w="880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solid" w:color="808080" w:fill="FFFFFF"/>
          </w:tcPr>
          <w:p w:rsidR="007467BE" w:rsidRPr="007467BE" w:rsidRDefault="007467BE" w:rsidP="007467BE">
            <w:pPr>
              <w:jc w:val="center"/>
              <w:rPr>
                <w:b/>
                <w:bCs/>
                <w:color w:val="FFFFFF" w:themeColor="background1"/>
              </w:rPr>
            </w:pPr>
            <w:r w:rsidRPr="007467BE">
              <w:rPr>
                <w:b/>
                <w:bCs/>
                <w:color w:val="FFFFFF" w:themeColor="background1"/>
              </w:rPr>
              <w:t>Document History</w:t>
            </w:r>
          </w:p>
        </w:tc>
      </w:tr>
      <w:tr w:rsidR="007467BE" w:rsidRPr="007467BE" w:rsidTr="006C595E">
        <w:trPr>
          <w:cantSplit/>
          <w:jc w:val="center"/>
        </w:trPr>
        <w:tc>
          <w:tcPr>
            <w:tcW w:w="1647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solid" w:color="808080" w:fill="FFFFFF"/>
            <w:vAlign w:val="center"/>
            <w:hideMark/>
          </w:tcPr>
          <w:p w:rsidR="007467BE" w:rsidRPr="007467BE" w:rsidRDefault="007467BE" w:rsidP="00C4346E">
            <w:pPr>
              <w:rPr>
                <w:b/>
                <w:bCs/>
                <w:color w:val="FFFFFF"/>
              </w:rPr>
            </w:pPr>
            <w:r w:rsidRPr="007467BE">
              <w:rPr>
                <w:b/>
                <w:bCs/>
                <w:color w:val="FFFFFF"/>
              </w:rPr>
              <w:t>Date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solid" w:color="808080" w:fill="FFFFFF"/>
            <w:vAlign w:val="center"/>
            <w:hideMark/>
          </w:tcPr>
          <w:p w:rsidR="007467BE" w:rsidRPr="007467BE" w:rsidRDefault="007467BE" w:rsidP="00C4346E">
            <w:pPr>
              <w:rPr>
                <w:b/>
                <w:bCs/>
                <w:color w:val="FFFFFF"/>
              </w:rPr>
            </w:pPr>
            <w:r w:rsidRPr="007467BE">
              <w:rPr>
                <w:b/>
                <w:bCs/>
                <w:color w:val="FFFFFF"/>
              </w:rPr>
              <w:t>Name</w:t>
            </w:r>
          </w:p>
        </w:tc>
        <w:tc>
          <w:tcPr>
            <w:tcW w:w="5361" w:type="dxa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solid" w:color="808080" w:fill="FFFFFF"/>
            <w:vAlign w:val="center"/>
            <w:hideMark/>
          </w:tcPr>
          <w:p w:rsidR="007467BE" w:rsidRPr="007467BE" w:rsidRDefault="007467BE" w:rsidP="00C4346E">
            <w:pPr>
              <w:rPr>
                <w:b/>
                <w:bCs/>
                <w:color w:val="FFFFFF"/>
              </w:rPr>
            </w:pPr>
            <w:r w:rsidRPr="007467BE">
              <w:rPr>
                <w:b/>
                <w:bCs/>
                <w:color w:val="FFFFFF"/>
              </w:rPr>
              <w:t>Version</w:t>
            </w:r>
          </w:p>
        </w:tc>
      </w:tr>
      <w:tr w:rsidR="007467BE" w:rsidTr="006C595E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67BE" w:rsidRDefault="007467BE" w:rsidP="00C4346E">
            <w:r>
              <w:t>25/9/2016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67BE" w:rsidRDefault="007467BE" w:rsidP="00C4346E">
            <w:r>
              <w:t>Oded Garah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7467BE" w:rsidRDefault="007467BE" w:rsidP="00C4346E">
            <w:r>
              <w:t>Migration from ReleaseNotes.txt</w:t>
            </w:r>
          </w:p>
        </w:tc>
      </w:tr>
      <w:tr w:rsidR="007F7F55" w:rsidTr="00DA26FA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7F55" w:rsidRDefault="007F7F55" w:rsidP="00DA26FA">
            <w:r>
              <w:t>28/9/2016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7F55" w:rsidRDefault="007F7F55" w:rsidP="00DA26FA">
            <w:r>
              <w:t>Oded Garah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7F7F55" w:rsidRDefault="007F7F55" w:rsidP="00DA26FA">
            <w:r>
              <w:t>Release from 28/09/2016</w:t>
            </w:r>
          </w:p>
        </w:tc>
      </w:tr>
      <w:tr w:rsidR="00BC06E8" w:rsidTr="00DA26FA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06E8" w:rsidRDefault="00BC06E8" w:rsidP="00DA26FA">
            <w:r>
              <w:t>5/10/2016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06E8" w:rsidRDefault="00BC06E8" w:rsidP="00DA26FA">
            <w:r>
              <w:t>Oded Garah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BC06E8" w:rsidRDefault="00BC06E8" w:rsidP="00DA26FA">
            <w:r>
              <w:t>Moved GPA-C back to tests folder</w:t>
            </w:r>
          </w:p>
        </w:tc>
      </w:tr>
      <w:tr w:rsidR="003550B8" w:rsidTr="00697680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50B8" w:rsidRDefault="003550B8" w:rsidP="00697680">
            <w:r>
              <w:rPr>
                <w:rFonts w:hint="cs"/>
                <w:rtl/>
              </w:rPr>
              <w:t>9/11</w:t>
            </w:r>
            <w:r>
              <w:t>/2016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50B8" w:rsidRDefault="003550B8" w:rsidP="00697680">
            <w:r>
              <w:t>Oded Garah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3550B8" w:rsidRDefault="003550B8" w:rsidP="00697680">
            <w:r w:rsidRPr="00C843E4">
              <w:t>Release Date: 08/11/2016 (Revision 46244)</w:t>
            </w:r>
          </w:p>
        </w:tc>
      </w:tr>
      <w:tr w:rsidR="008071CC" w:rsidTr="006731DB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71CC" w:rsidRDefault="008071CC" w:rsidP="006731DB">
            <w:r>
              <w:rPr>
                <w:rFonts w:hint="cs"/>
                <w:rtl/>
              </w:rPr>
              <w:t>9/11</w:t>
            </w:r>
            <w:r>
              <w:t>/2016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71CC" w:rsidRDefault="008071CC" w:rsidP="006731DB">
            <w:r>
              <w:t>Oded Garah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8071CC" w:rsidRDefault="008071CC" w:rsidP="006731DB">
            <w:r>
              <w:t>Added touch panel SW</w:t>
            </w:r>
            <w:r w:rsidRPr="00C843E4">
              <w:t xml:space="preserve"> (Revision 462</w:t>
            </w:r>
            <w:r>
              <w:t>50</w:t>
            </w:r>
            <w:r w:rsidRPr="00C843E4">
              <w:t>)</w:t>
            </w:r>
          </w:p>
        </w:tc>
      </w:tr>
      <w:tr w:rsidR="00AA05BC" w:rsidTr="00AA05BC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05BC" w:rsidRDefault="008071CC" w:rsidP="008071CC">
            <w:r>
              <w:t>8</w:t>
            </w:r>
            <w:r w:rsidR="00C843E4">
              <w:rPr>
                <w:rFonts w:hint="cs"/>
                <w:rtl/>
              </w:rPr>
              <w:t>/</w:t>
            </w:r>
            <w:r>
              <w:t>12</w:t>
            </w:r>
            <w:r w:rsidR="00AA05BC">
              <w:t>/2016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05BC" w:rsidRDefault="00AA05BC" w:rsidP="00D92737">
            <w:r>
              <w:t>Oded G</w:t>
            </w:r>
            <w:r w:rsidR="00D92737">
              <w:t>ranit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AA05BC" w:rsidRDefault="008071CC" w:rsidP="008071CC">
            <w:r>
              <w:t xml:space="preserve">Updated: MCU, KP, RFM, GPA-C </w:t>
            </w:r>
            <w:r w:rsidR="00C843E4" w:rsidRPr="00C843E4">
              <w:t>(Revision 46</w:t>
            </w:r>
            <w:r>
              <w:t>469</w:t>
            </w:r>
            <w:r w:rsidR="00C843E4" w:rsidRPr="00C843E4">
              <w:t>)</w:t>
            </w:r>
          </w:p>
        </w:tc>
      </w:tr>
      <w:tr w:rsidR="00D92737" w:rsidTr="00AA05BC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2737" w:rsidRDefault="00D92737" w:rsidP="009D41E8">
            <w:r>
              <w:t>1</w:t>
            </w:r>
            <w:r w:rsidR="009D41E8">
              <w:t>6</w:t>
            </w:r>
            <w:r>
              <w:rPr>
                <w:rFonts w:hint="cs"/>
                <w:rtl/>
              </w:rPr>
              <w:t>/</w:t>
            </w:r>
            <w:r>
              <w:t>1/2017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2737" w:rsidRDefault="00D92737" w:rsidP="00D92737">
            <w:r>
              <w:t>Oded Granit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92737" w:rsidRDefault="00D92737" w:rsidP="009D41E8">
            <w:r>
              <w:t xml:space="preserve">Updated: MCU, KP, RFM, GPA-C </w:t>
            </w:r>
            <w:r w:rsidRPr="00C843E4">
              <w:t>(Revision 46</w:t>
            </w:r>
            <w:r w:rsidR="009D41E8">
              <w:t>41</w:t>
            </w:r>
            <w:r w:rsidRPr="00C843E4">
              <w:t>)</w:t>
            </w:r>
          </w:p>
        </w:tc>
      </w:tr>
      <w:tr w:rsidR="003D1C8B" w:rsidTr="003D1C8B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1C8B" w:rsidRDefault="003D1C8B" w:rsidP="003D1C8B">
            <w:r>
              <w:t>07</w:t>
            </w:r>
            <w:r>
              <w:rPr>
                <w:rFonts w:hint="cs"/>
                <w:rtl/>
              </w:rPr>
              <w:t>/</w:t>
            </w:r>
            <w:r>
              <w:t>02/2017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1C8B" w:rsidRDefault="003D1C8B" w:rsidP="00427682">
            <w:r>
              <w:t>Oded Granit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D1C8B" w:rsidRDefault="003D1C8B" w:rsidP="003D1C8B">
            <w:r>
              <w:t xml:space="preserve">Updated: MCU, KP, RFM, GPA-C, Sirens, PIR Cam </w:t>
            </w:r>
            <w:r w:rsidRPr="00C843E4">
              <w:t>(Revision 46</w:t>
            </w:r>
            <w:r>
              <w:t>789</w:t>
            </w:r>
            <w:r w:rsidRPr="00C843E4">
              <w:t>)</w:t>
            </w:r>
          </w:p>
        </w:tc>
      </w:tr>
      <w:tr w:rsidR="00F15030" w:rsidTr="00F15030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5030" w:rsidRDefault="00F15030" w:rsidP="00427682">
            <w:r>
              <w:t>27</w:t>
            </w:r>
            <w:r>
              <w:rPr>
                <w:rFonts w:hint="cs"/>
                <w:rtl/>
              </w:rPr>
              <w:t>/</w:t>
            </w:r>
            <w:r>
              <w:t>02/2017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5030" w:rsidRDefault="00F15030" w:rsidP="00427682">
            <w:r>
              <w:t>Oded Granit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15030" w:rsidRDefault="00F15030" w:rsidP="00381FBE">
            <w:r>
              <w:t xml:space="preserve">Updated: MCU, KP, RFM, GPA-C, Repeater </w:t>
            </w:r>
            <w:r w:rsidRPr="00C843E4">
              <w:t xml:space="preserve">(Revision </w:t>
            </w:r>
            <w:r w:rsidR="00381FBE">
              <w:t>46894</w:t>
            </w:r>
            <w:r w:rsidRPr="00C843E4">
              <w:t>)</w:t>
            </w:r>
          </w:p>
        </w:tc>
      </w:tr>
      <w:tr w:rsidR="002A62A7" w:rsidTr="002A62A7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62A7" w:rsidRDefault="002A62A7" w:rsidP="002A62A7">
            <w:r>
              <w:lastRenderedPageBreak/>
              <w:t>30</w:t>
            </w:r>
            <w:r>
              <w:rPr>
                <w:rFonts w:hint="cs"/>
                <w:rtl/>
              </w:rPr>
              <w:t>/</w:t>
            </w:r>
            <w:r>
              <w:t>04/2017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62A7" w:rsidRDefault="002A62A7" w:rsidP="002A62A7">
            <w:r>
              <w:t>Oded Granit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A62A7" w:rsidRDefault="002A62A7" w:rsidP="00213CC3">
            <w:r>
              <w:t xml:space="preserve">Updated: MCU, KP, RFM, GPA-C, Repeater </w:t>
            </w:r>
            <w:r w:rsidRPr="00C843E4">
              <w:t xml:space="preserve">(Revision </w:t>
            </w:r>
            <w:r w:rsidR="00213CC3">
              <w:t>47335</w:t>
            </w:r>
            <w:r w:rsidRPr="00C843E4">
              <w:t>)</w:t>
            </w:r>
          </w:p>
        </w:tc>
      </w:tr>
      <w:tr w:rsidR="00A8143B" w:rsidTr="00A8143B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143B" w:rsidRDefault="00A8143B" w:rsidP="00A8143B">
            <w:r>
              <w:t>22</w:t>
            </w:r>
            <w:r>
              <w:rPr>
                <w:rFonts w:hint="cs"/>
                <w:rtl/>
              </w:rPr>
              <w:t>/</w:t>
            </w:r>
            <w:r>
              <w:t>05/2017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143B" w:rsidRDefault="00A8143B" w:rsidP="00A8143B">
            <w:r>
              <w:t>Oded Granit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8143B" w:rsidRDefault="00A8143B" w:rsidP="00A8143B">
            <w:r>
              <w:t xml:space="preserve">Loop 3 Sprint 1: updated MCU, KP, GPA-C,  PIR, Sirens </w:t>
            </w:r>
            <w:r w:rsidRPr="00C843E4">
              <w:t xml:space="preserve">(Revision </w:t>
            </w:r>
            <w:r>
              <w:rPr>
                <w:rFonts w:hint="cs"/>
                <w:rtl/>
              </w:rPr>
              <w:t>47572</w:t>
            </w:r>
            <w:r w:rsidRPr="00C843E4">
              <w:t>)</w:t>
            </w:r>
          </w:p>
        </w:tc>
      </w:tr>
      <w:tr w:rsidR="00B143F1" w:rsidTr="00B143F1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43F1" w:rsidRDefault="00B50F68" w:rsidP="00A8143B">
            <w:r>
              <w:t>13</w:t>
            </w:r>
            <w:r w:rsidR="00B143F1">
              <w:rPr>
                <w:rFonts w:hint="cs"/>
                <w:rtl/>
              </w:rPr>
              <w:t>/</w:t>
            </w:r>
            <w:r w:rsidR="00B143F1">
              <w:t>0</w:t>
            </w:r>
            <w:r w:rsidR="00A8143B">
              <w:t>6</w:t>
            </w:r>
            <w:r w:rsidR="00B143F1">
              <w:t>/2017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43F1" w:rsidRDefault="00B143F1" w:rsidP="00B143F1">
            <w:r>
              <w:t>Oded Granit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143F1" w:rsidRDefault="0087442B" w:rsidP="008972B5">
            <w:r>
              <w:t xml:space="preserve">Loop </w:t>
            </w:r>
            <w:r w:rsidR="005E66C1">
              <w:t>3</w:t>
            </w:r>
            <w:r>
              <w:t xml:space="preserve"> Sprint </w:t>
            </w:r>
            <w:r w:rsidR="00A8143B">
              <w:t>2</w:t>
            </w:r>
            <w:r>
              <w:t xml:space="preserve">: </w:t>
            </w:r>
            <w:r w:rsidR="00B143F1">
              <w:t>MCU, KP, GPA-C,  Sirens</w:t>
            </w:r>
            <w:r w:rsidR="00A8143B">
              <w:t xml:space="preserve">, </w:t>
            </w:r>
            <w:proofErr w:type="spellStart"/>
            <w:r w:rsidR="00A8143B">
              <w:t>DoorModule</w:t>
            </w:r>
            <w:proofErr w:type="spellEnd"/>
            <w:r w:rsidR="00B143F1">
              <w:t xml:space="preserve"> </w:t>
            </w:r>
            <w:r w:rsidR="00B143F1" w:rsidRPr="00C843E4">
              <w:t xml:space="preserve">(Revision </w:t>
            </w:r>
            <w:r w:rsidR="008972B5">
              <w:t>47727</w:t>
            </w:r>
            <w:r w:rsidR="00B143F1" w:rsidRPr="00C843E4">
              <w:t>)</w:t>
            </w:r>
          </w:p>
        </w:tc>
      </w:tr>
      <w:tr w:rsidR="00567A15" w:rsidTr="00567A15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7A15" w:rsidRDefault="00567A15" w:rsidP="00567A15">
            <w:r>
              <w:t>22</w:t>
            </w:r>
            <w:r>
              <w:rPr>
                <w:rFonts w:hint="cs"/>
                <w:rtl/>
              </w:rPr>
              <w:t>/</w:t>
            </w:r>
            <w:r>
              <w:t>06/2017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7A15" w:rsidRDefault="00567A15" w:rsidP="005F569C">
            <w:r>
              <w:t>Oded Granit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67A15" w:rsidRDefault="00567A15" w:rsidP="00567A15">
            <w:r>
              <w:t xml:space="preserve">Intermediate Release: MCU +  KP </w:t>
            </w:r>
            <w:r w:rsidRPr="00C843E4">
              <w:t xml:space="preserve">(Revision </w:t>
            </w:r>
            <w:r w:rsidR="009632D2">
              <w:t>47850</w:t>
            </w:r>
            <w:r w:rsidRPr="00C843E4">
              <w:t>)</w:t>
            </w:r>
          </w:p>
        </w:tc>
      </w:tr>
      <w:tr w:rsidR="006D57AA" w:rsidTr="006D57AA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57AA" w:rsidRDefault="006D57AA" w:rsidP="008E561B">
            <w:r>
              <w:t>03</w:t>
            </w:r>
            <w:r>
              <w:rPr>
                <w:rFonts w:hint="cs"/>
                <w:rtl/>
              </w:rPr>
              <w:t>/</w:t>
            </w:r>
            <w:r>
              <w:t>06/2017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57AA" w:rsidRDefault="006D57AA" w:rsidP="008E561B">
            <w:r>
              <w:t>Eli Yehezkel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D57AA" w:rsidRDefault="006D57AA" w:rsidP="003815D3">
            <w:r>
              <w:t xml:space="preserve">Loop 3 Sprint 3: MCU, KP, GPA-C, PIR , CAM PIR </w:t>
            </w:r>
            <w:r w:rsidRPr="00C843E4">
              <w:t xml:space="preserve">(Revision </w:t>
            </w:r>
            <w:r w:rsidR="003815D3">
              <w:t>47957</w:t>
            </w:r>
            <w:r w:rsidRPr="00C843E4">
              <w:t>)</w:t>
            </w:r>
          </w:p>
        </w:tc>
      </w:tr>
      <w:tr w:rsidR="00A76A94" w:rsidTr="008553C0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A94" w:rsidRDefault="00A76A94" w:rsidP="008553C0">
            <w:r>
              <w:t>17</w:t>
            </w:r>
            <w:r>
              <w:rPr>
                <w:rFonts w:hint="cs"/>
                <w:rtl/>
              </w:rPr>
              <w:t>/</w:t>
            </w:r>
            <w:r>
              <w:t>06/2017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A94" w:rsidRDefault="00A76A94" w:rsidP="008553C0">
            <w:r>
              <w:t>Eli Yehezkel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76A94" w:rsidRDefault="00A76A94" w:rsidP="008553C0">
            <w:r>
              <w:t xml:space="preserve">Loop 4 Sprint 1: MCU, KP, Magnet, I/O Device ,GPA-C, </w:t>
            </w:r>
          </w:p>
          <w:p w:rsidR="00A76A94" w:rsidRDefault="00A76A94" w:rsidP="008553C0">
            <w:r>
              <w:t xml:space="preserve">OD Siren , Indoor Siren ,CAM PIR </w:t>
            </w:r>
          </w:p>
          <w:p w:rsidR="00A76A94" w:rsidRDefault="00A76A94" w:rsidP="008553C0">
            <w:r>
              <w:t xml:space="preserve"> </w:t>
            </w:r>
            <w:r w:rsidRPr="00C843E4">
              <w:t xml:space="preserve">(Revision </w:t>
            </w:r>
            <w:r>
              <w:t>48106</w:t>
            </w:r>
            <w:r w:rsidRPr="00C843E4">
              <w:t>)</w:t>
            </w:r>
          </w:p>
        </w:tc>
      </w:tr>
      <w:tr w:rsidR="00A76A94" w:rsidTr="00484CEF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A94" w:rsidRDefault="00A76A94" w:rsidP="00A76A94">
            <w:r>
              <w:t>14</w:t>
            </w:r>
            <w:r>
              <w:rPr>
                <w:rFonts w:hint="cs"/>
                <w:rtl/>
              </w:rPr>
              <w:t>/</w:t>
            </w:r>
            <w:r>
              <w:t>08/2017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A94" w:rsidRDefault="00A76A94" w:rsidP="008553C0">
            <w:r>
              <w:t>Oded Granit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76A94" w:rsidRDefault="00A76A94" w:rsidP="000453A8">
            <w:r>
              <w:t>Loop 4 Sprin</w:t>
            </w:r>
            <w:r w:rsidR="000453A8">
              <w:t>t 2: MCU, KP, Magnet</w:t>
            </w:r>
            <w:r>
              <w:t xml:space="preserve"> ,GPA-C, RPT, RFM, GBD</w:t>
            </w:r>
          </w:p>
          <w:p w:rsidR="00A76A94" w:rsidRDefault="00A76A94" w:rsidP="00A352E4">
            <w:r>
              <w:t xml:space="preserve"> </w:t>
            </w:r>
            <w:r w:rsidRPr="00C843E4">
              <w:t xml:space="preserve">(Revision </w:t>
            </w:r>
            <w:r w:rsidR="00A352E4">
              <w:t>48272</w:t>
            </w:r>
            <w:r w:rsidRPr="00C843E4">
              <w:t>)</w:t>
            </w:r>
          </w:p>
        </w:tc>
      </w:tr>
      <w:tr w:rsidR="00A649D0" w:rsidTr="00A649D0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49D0" w:rsidRDefault="00A649D0" w:rsidP="00A649D0">
            <w:r>
              <w:t>11</w:t>
            </w:r>
            <w:r>
              <w:rPr>
                <w:rFonts w:hint="cs"/>
                <w:rtl/>
              </w:rPr>
              <w:t>/</w:t>
            </w:r>
            <w:r>
              <w:t>09/2017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49D0" w:rsidRDefault="00A649D0" w:rsidP="00B20161">
            <w:r>
              <w:t>Eli Yehezkel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649D0" w:rsidRDefault="00A649D0" w:rsidP="00A649D0">
            <w:r>
              <w:t>Loop 4 Sprint 3: MCU, KP, RPT, RFM, KP touch ,PIR ,</w:t>
            </w:r>
          </w:p>
          <w:p w:rsidR="00A649D0" w:rsidRDefault="00A649D0" w:rsidP="00A649D0">
            <w:r>
              <w:t>OD Siren ,IN Siren</w:t>
            </w:r>
          </w:p>
          <w:p w:rsidR="00A649D0" w:rsidRDefault="00A649D0" w:rsidP="00A352E4">
            <w:r>
              <w:t xml:space="preserve"> </w:t>
            </w:r>
            <w:r w:rsidRPr="00C843E4">
              <w:t xml:space="preserve">(Revision </w:t>
            </w:r>
            <w:r w:rsidR="008A5ABB">
              <w:t>48</w:t>
            </w:r>
            <w:r w:rsidR="00D14328">
              <w:t>4</w:t>
            </w:r>
            <w:r w:rsidR="009A5D0C">
              <w:t>9</w:t>
            </w:r>
            <w:r w:rsidR="00A352E4">
              <w:t>4</w:t>
            </w:r>
            <w:r w:rsidRPr="00C843E4">
              <w:t>)</w:t>
            </w:r>
          </w:p>
        </w:tc>
      </w:tr>
      <w:tr w:rsidR="00286E2C" w:rsidTr="00286E2C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6E2C" w:rsidRDefault="00286E2C" w:rsidP="00286E2C">
            <w:r>
              <w:t>26</w:t>
            </w:r>
            <w:r>
              <w:rPr>
                <w:rFonts w:hint="cs"/>
                <w:rtl/>
              </w:rPr>
              <w:t>/</w:t>
            </w:r>
            <w:r>
              <w:t>09/2017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6E2C" w:rsidRDefault="00286E2C" w:rsidP="00286E2C">
            <w:r>
              <w:t>Eli Yehezkel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86E2C" w:rsidRDefault="00286E2C" w:rsidP="00286E2C">
            <w:r>
              <w:t>Loop 4 Sprint 4: MCU, KP, IN Siren, voice file, I/O Device</w:t>
            </w:r>
          </w:p>
          <w:p w:rsidR="00286E2C" w:rsidRDefault="00286E2C" w:rsidP="00286E2C">
            <w:r w:rsidRPr="00C843E4">
              <w:t xml:space="preserve">(Revision </w:t>
            </w:r>
            <w:r>
              <w:t>48607</w:t>
            </w:r>
            <w:r w:rsidRPr="00C843E4">
              <w:t>)</w:t>
            </w:r>
          </w:p>
        </w:tc>
      </w:tr>
      <w:tr w:rsidR="003374EF" w:rsidTr="00A649D0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74EF" w:rsidRDefault="003374EF" w:rsidP="00286E2C">
            <w:r>
              <w:t>2</w:t>
            </w:r>
            <w:r w:rsidR="00286E2C">
              <w:t>4</w:t>
            </w:r>
            <w:r>
              <w:rPr>
                <w:rFonts w:hint="cs"/>
                <w:rtl/>
              </w:rPr>
              <w:t>/</w:t>
            </w:r>
            <w:r w:rsidR="00286E2C">
              <w:t>10</w:t>
            </w:r>
            <w:r>
              <w:t>/2017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6E2C" w:rsidRDefault="00286E2C" w:rsidP="00286E2C">
            <w:r>
              <w:t>Oded Granit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374EF" w:rsidRDefault="003374EF" w:rsidP="00286E2C">
            <w:r>
              <w:t xml:space="preserve">Loop 4 Sprint </w:t>
            </w:r>
            <w:r w:rsidR="00286E2C">
              <w:t>5 (intermediate delivery): MCU, KP</w:t>
            </w:r>
          </w:p>
          <w:p w:rsidR="0047015F" w:rsidRDefault="0047015F" w:rsidP="00E84E5D">
            <w:r w:rsidRPr="00C843E4">
              <w:t xml:space="preserve">(Revision </w:t>
            </w:r>
            <w:r w:rsidR="00E84E5D">
              <w:t>48807</w:t>
            </w:r>
            <w:r w:rsidRPr="00C843E4">
              <w:t>)</w:t>
            </w:r>
          </w:p>
        </w:tc>
      </w:tr>
      <w:tr w:rsidR="008657CB" w:rsidTr="008657CB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57CB" w:rsidRDefault="0064329E" w:rsidP="00821804">
            <w:r>
              <w:t>0</w:t>
            </w:r>
            <w:r w:rsidR="00821804">
              <w:t>7</w:t>
            </w:r>
            <w:r w:rsidR="008657CB">
              <w:rPr>
                <w:rFonts w:hint="cs"/>
                <w:rtl/>
              </w:rPr>
              <w:t>/</w:t>
            </w:r>
            <w:r w:rsidR="008657CB">
              <w:t>1</w:t>
            </w:r>
            <w:r>
              <w:t>1</w:t>
            </w:r>
            <w:r w:rsidR="008657CB">
              <w:t>/2017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57CB" w:rsidRDefault="007C407D" w:rsidP="00AD6B7B">
            <w:r>
              <w:t>Eli Yehezkel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657CB" w:rsidRDefault="008657CB" w:rsidP="007C407D">
            <w:r>
              <w:t>Loop 4 Sprint 5 (</w:t>
            </w:r>
            <w:r w:rsidR="007C407D">
              <w:t>Official delivery</w:t>
            </w:r>
            <w:r>
              <w:t>): MCU, KP</w:t>
            </w:r>
            <w:r w:rsidR="00821804">
              <w:t xml:space="preserve"> ,GPA-C</w:t>
            </w:r>
          </w:p>
          <w:p w:rsidR="008657CB" w:rsidRDefault="008657CB" w:rsidP="00842614">
            <w:r w:rsidRPr="00C843E4">
              <w:t xml:space="preserve">(Revision </w:t>
            </w:r>
            <w:r>
              <w:t>48</w:t>
            </w:r>
            <w:r w:rsidR="008A2405">
              <w:t>90</w:t>
            </w:r>
            <w:r w:rsidR="00842614">
              <w:t>7</w:t>
            </w:r>
            <w:r w:rsidRPr="00C843E4">
              <w:t>)</w:t>
            </w:r>
          </w:p>
        </w:tc>
      </w:tr>
      <w:tr w:rsidR="004E3805" w:rsidTr="00BE2552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3805" w:rsidRDefault="004E3805" w:rsidP="00395204">
            <w:r>
              <w:t>21</w:t>
            </w:r>
            <w:r>
              <w:rPr>
                <w:rFonts w:hint="cs"/>
                <w:rtl/>
              </w:rPr>
              <w:t>/</w:t>
            </w:r>
            <w:r>
              <w:t>11/2017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3805" w:rsidRDefault="004E3805" w:rsidP="00395204">
            <w:r>
              <w:t>Eli Yehezkel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E3805" w:rsidRDefault="004E3805" w:rsidP="00395204">
            <w:r>
              <w:t xml:space="preserve">Loop 5 Sprint 1 (intermediate delivery): MCU, KP,  Touch GPA-C </w:t>
            </w:r>
            <w:r w:rsidRPr="00C843E4">
              <w:t xml:space="preserve"> </w:t>
            </w:r>
            <w:r>
              <w:t xml:space="preserve">,IPM App </w:t>
            </w:r>
            <w:r w:rsidRPr="00C843E4">
              <w:t xml:space="preserve">(Revision </w:t>
            </w:r>
            <w:r>
              <w:t>49072</w:t>
            </w:r>
            <w:r w:rsidRPr="00C843E4">
              <w:t>)</w:t>
            </w:r>
          </w:p>
        </w:tc>
      </w:tr>
      <w:tr w:rsidR="004E3805" w:rsidTr="00BE2552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3805" w:rsidRDefault="004E3805" w:rsidP="004E3805">
            <w:r>
              <w:lastRenderedPageBreak/>
              <w:t>27</w:t>
            </w:r>
            <w:r>
              <w:rPr>
                <w:rFonts w:hint="cs"/>
                <w:rtl/>
              </w:rPr>
              <w:t>/</w:t>
            </w:r>
            <w:r>
              <w:t>11/2017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3805" w:rsidRDefault="004E3805" w:rsidP="00395204">
            <w:r>
              <w:t>Eli Yehezkel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E3805" w:rsidRDefault="004E3805" w:rsidP="000D7D0A">
            <w:r>
              <w:t xml:space="preserve">Loop 5 Sprint 1 (Official delivery): MCU, KP,RF Module </w:t>
            </w:r>
            <w:r w:rsidRPr="00C843E4">
              <w:t xml:space="preserve">(Revision </w:t>
            </w:r>
            <w:r>
              <w:t>49</w:t>
            </w:r>
            <w:r w:rsidR="00982333">
              <w:t>1</w:t>
            </w:r>
            <w:r w:rsidR="000D7D0A">
              <w:t>40</w:t>
            </w:r>
            <w:r w:rsidRPr="00C843E4">
              <w:t>)</w:t>
            </w:r>
          </w:p>
        </w:tc>
      </w:tr>
      <w:tr w:rsidR="00CB6E5A" w:rsidTr="00BE2552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6E5A" w:rsidRDefault="00FC615C" w:rsidP="00FC615C">
            <w:r>
              <w:t>03</w:t>
            </w:r>
            <w:r w:rsidR="00CB6E5A">
              <w:rPr>
                <w:rFonts w:hint="cs"/>
                <w:rtl/>
              </w:rPr>
              <w:t>/</w:t>
            </w:r>
            <w:r w:rsidR="00CB6E5A">
              <w:t>12/2017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6E5A" w:rsidRDefault="00CB6E5A" w:rsidP="00395204">
            <w:r>
              <w:t>Eli Yehezkel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B6E5A" w:rsidRDefault="00CB6E5A" w:rsidP="00011FE4">
            <w:r>
              <w:t>Loop 5 Sprint 2 (intermediate delivery): MAG, Outdoor siren ,</w:t>
            </w:r>
            <w:r w:rsidR="00395204">
              <w:t xml:space="preserve">Indoor siren, </w:t>
            </w:r>
            <w:r>
              <w:t xml:space="preserve">RF Module </w:t>
            </w:r>
            <w:r w:rsidRPr="00C843E4">
              <w:t xml:space="preserve">(Revision </w:t>
            </w:r>
            <w:r>
              <w:t>49</w:t>
            </w:r>
            <w:r w:rsidR="00011FE4">
              <w:t>248</w:t>
            </w:r>
            <w:r w:rsidRPr="00C843E4">
              <w:t>)</w:t>
            </w:r>
          </w:p>
        </w:tc>
      </w:tr>
      <w:tr w:rsidR="00BC4263" w:rsidTr="00BE2552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4263" w:rsidRDefault="00BC4263" w:rsidP="00BC4263">
            <w:r>
              <w:t>09</w:t>
            </w:r>
            <w:r>
              <w:rPr>
                <w:rFonts w:hint="cs"/>
                <w:rtl/>
              </w:rPr>
              <w:t>/</w:t>
            </w:r>
            <w:r>
              <w:t>01/2018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4263" w:rsidRDefault="00BC4263" w:rsidP="00B80F5A">
            <w:r>
              <w:t>Eli Yehezkel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C4263" w:rsidRDefault="00BC4263" w:rsidP="007C3AB8">
            <w:r>
              <w:t>Loop 5 Sprint 2 :MCU, IPM</w:t>
            </w:r>
            <w:r w:rsidR="00157CF9">
              <w:t xml:space="preserve"> App</w:t>
            </w:r>
            <w:r>
              <w:t xml:space="preserve"> ,KPD, RF Module </w:t>
            </w:r>
            <w:r w:rsidRPr="00C843E4">
              <w:t xml:space="preserve">(Revision </w:t>
            </w:r>
            <w:r>
              <w:t>49</w:t>
            </w:r>
            <w:r w:rsidR="00DB2AFA">
              <w:t>52</w:t>
            </w:r>
            <w:r w:rsidR="007C3AB8">
              <w:t>5</w:t>
            </w:r>
            <w:r w:rsidRPr="00C843E4">
              <w:t>)</w:t>
            </w:r>
          </w:p>
        </w:tc>
      </w:tr>
      <w:tr w:rsidR="002238E7" w:rsidTr="00BE2552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38E7" w:rsidRDefault="0070736C" w:rsidP="00BC4263">
            <w:r>
              <w:t>23</w:t>
            </w:r>
            <w:r w:rsidR="002238E7">
              <w:t>/01/2018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38E7" w:rsidRDefault="002238E7" w:rsidP="00B80F5A">
            <w:r>
              <w:t>Eli Yehezkel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238E7" w:rsidRDefault="002238E7" w:rsidP="00A067D3">
            <w:r>
              <w:t xml:space="preserve">Loop 5 Sprint </w:t>
            </w:r>
            <w:r w:rsidR="00A067D3">
              <w:t>3</w:t>
            </w:r>
            <w:r>
              <w:t xml:space="preserve"> :MCU, IPM App ,KPD, RF Module ,Siren INT ,Siren EXT</w:t>
            </w:r>
            <w:r w:rsidRPr="00C843E4">
              <w:t xml:space="preserve">(Revision </w:t>
            </w:r>
            <w:r>
              <w:t>49</w:t>
            </w:r>
            <w:r w:rsidR="00D47D90">
              <w:t>62</w:t>
            </w:r>
            <w:r w:rsidR="00FE10CF">
              <w:t>7</w:t>
            </w:r>
            <w:r w:rsidRPr="00C843E4">
              <w:t>)</w:t>
            </w:r>
          </w:p>
        </w:tc>
      </w:tr>
      <w:tr w:rsidR="00A067D3" w:rsidTr="00BE2552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67D3" w:rsidRDefault="00A067D3" w:rsidP="001E0C21">
            <w:r>
              <w:t>25/0</w:t>
            </w:r>
            <w:r w:rsidR="001E0C21">
              <w:t>2</w:t>
            </w:r>
            <w:r>
              <w:t>/2018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67D3" w:rsidRDefault="00A067D3" w:rsidP="000C4151">
            <w:r>
              <w:t>Eli Yehezkel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067D3" w:rsidRDefault="00A067D3" w:rsidP="00585158">
            <w:r>
              <w:t xml:space="preserve">Bug fixing-sprint 2 :MCU, IPM App ,KPD, Siren EXT </w:t>
            </w:r>
            <w:r w:rsidRPr="00C843E4">
              <w:t xml:space="preserve">(Revision </w:t>
            </w:r>
            <w:r w:rsidR="00585158">
              <w:t>49881</w:t>
            </w:r>
            <w:r w:rsidRPr="00C843E4">
              <w:t>)</w:t>
            </w:r>
          </w:p>
        </w:tc>
      </w:tr>
      <w:tr w:rsidR="005F11E3" w:rsidTr="00BE2552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11E3" w:rsidRDefault="005F11E3" w:rsidP="005F11E3">
            <w:r>
              <w:t>27/02/2018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11E3" w:rsidRDefault="005F11E3" w:rsidP="004A4106">
            <w:r>
              <w:t>Eli Yehezkel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F11E3" w:rsidRDefault="005F11E3" w:rsidP="006869A4">
            <w:r>
              <w:t xml:space="preserve">Bug fixing-sprint 3 </w:t>
            </w:r>
            <w:r w:rsidR="005F655D">
              <w:t>(intermediate delivery)</w:t>
            </w:r>
            <w:r w:rsidR="00A30F94">
              <w:t xml:space="preserve"> </w:t>
            </w:r>
            <w:r>
              <w:t xml:space="preserve">:MCU, IPM App </w:t>
            </w:r>
            <w:r w:rsidRPr="00C843E4">
              <w:t xml:space="preserve">(Revision </w:t>
            </w:r>
            <w:r>
              <w:t>49</w:t>
            </w:r>
            <w:r w:rsidR="006869A4">
              <w:t>892</w:t>
            </w:r>
            <w:r w:rsidRPr="00C843E4">
              <w:t>)</w:t>
            </w:r>
          </w:p>
        </w:tc>
      </w:tr>
      <w:tr w:rsidR="000776FC" w:rsidTr="00BE2552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76FC" w:rsidRDefault="000A37D1" w:rsidP="00AC2E3A">
            <w:r>
              <w:t>1</w:t>
            </w:r>
            <w:r w:rsidR="00AC2E3A">
              <w:t>3</w:t>
            </w:r>
            <w:r w:rsidR="000776FC">
              <w:t>/03/2018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76FC" w:rsidRDefault="000776FC" w:rsidP="004A4106">
            <w:r>
              <w:t>Eli Yehezkel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776FC" w:rsidRDefault="000776FC" w:rsidP="00AC2E3A">
            <w:r>
              <w:t xml:space="preserve">Bug fixing-sprint 3 :MCU, KPD </w:t>
            </w:r>
            <w:r w:rsidR="00673205">
              <w:t xml:space="preserve">,IPM </w:t>
            </w:r>
            <w:r w:rsidR="009B2E12">
              <w:t xml:space="preserve">,RF Module </w:t>
            </w:r>
            <w:r w:rsidRPr="00C843E4">
              <w:t xml:space="preserve">(Revision </w:t>
            </w:r>
            <w:r w:rsidR="00B27094">
              <w:t>500</w:t>
            </w:r>
            <w:r w:rsidR="00E663BA">
              <w:t>2</w:t>
            </w:r>
            <w:r w:rsidR="00AC2E3A">
              <w:t>6</w:t>
            </w:r>
            <w:r w:rsidRPr="00C843E4">
              <w:t>)</w:t>
            </w:r>
          </w:p>
        </w:tc>
      </w:tr>
      <w:tr w:rsidR="008923AB" w:rsidTr="00BE2552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23AB" w:rsidRDefault="008923AB" w:rsidP="007F1F9D">
            <w:r>
              <w:t>20/03/2018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23AB" w:rsidRDefault="008923AB" w:rsidP="007F1F9D">
            <w:r>
              <w:t>Eli Yehezkel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923AB" w:rsidRDefault="008923AB" w:rsidP="008923AB">
            <w:r>
              <w:t xml:space="preserve">Alarm system 2 -first market release -sprint 3 :MCU, KPD ,IPM </w:t>
            </w:r>
            <w:r w:rsidRPr="00C843E4">
              <w:t xml:space="preserve">(Revision </w:t>
            </w:r>
            <w:r>
              <w:t>50094</w:t>
            </w:r>
            <w:r w:rsidRPr="00C843E4">
              <w:t>)</w:t>
            </w:r>
          </w:p>
        </w:tc>
      </w:tr>
      <w:tr w:rsidR="000634FB" w:rsidTr="00BE2552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34FB" w:rsidRDefault="0095704B" w:rsidP="0095704B">
            <w:r>
              <w:t>17</w:t>
            </w:r>
            <w:r w:rsidR="000634FB">
              <w:t>/0</w:t>
            </w:r>
            <w:r>
              <w:t>4</w:t>
            </w:r>
            <w:r w:rsidR="000634FB">
              <w:t>/2018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34FB" w:rsidRDefault="000634FB" w:rsidP="007F1F9D">
            <w:r>
              <w:t>Eli Yehezkel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634FB" w:rsidRDefault="000634FB" w:rsidP="009955FA">
            <w:r>
              <w:t xml:space="preserve">Alarm system 2 -first market release (Bug fixing)-sprint 3 :MCU, KPD ,IPM </w:t>
            </w:r>
            <w:r w:rsidRPr="00C843E4">
              <w:t xml:space="preserve">(Revision </w:t>
            </w:r>
            <w:r>
              <w:t>50</w:t>
            </w:r>
            <w:r w:rsidR="00ED3594">
              <w:t>25</w:t>
            </w:r>
            <w:r w:rsidR="009955FA">
              <w:t>3</w:t>
            </w:r>
            <w:r w:rsidRPr="00C843E4">
              <w:t>)</w:t>
            </w:r>
          </w:p>
        </w:tc>
      </w:tr>
      <w:tr w:rsidR="007F1F9D" w:rsidTr="00BE2552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F9D" w:rsidRDefault="007F1F9D" w:rsidP="007F1F9D">
            <w:r>
              <w:t>06/05/2018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F9D" w:rsidRDefault="007F1F9D" w:rsidP="007F1F9D">
            <w:r>
              <w:t>Eli Yehezkel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F1F9D" w:rsidRDefault="007F1F9D" w:rsidP="005146B3">
            <w:r>
              <w:t xml:space="preserve">Alarm system 2 - first market release (Bug fixing 2)-sprint 3:MCU, IPM </w:t>
            </w:r>
            <w:r w:rsidRPr="00C843E4">
              <w:t xml:space="preserve">(Revision </w:t>
            </w:r>
            <w:r>
              <w:t>50</w:t>
            </w:r>
            <w:r w:rsidR="005146B3">
              <w:t>364</w:t>
            </w:r>
            <w:r w:rsidRPr="00C843E4">
              <w:t>)</w:t>
            </w:r>
          </w:p>
        </w:tc>
      </w:tr>
      <w:tr w:rsidR="004C1082" w:rsidTr="00BE2552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1082" w:rsidRDefault="004C1082" w:rsidP="004C1082">
            <w:r>
              <w:t>07/06/2018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1082" w:rsidRDefault="004C1082" w:rsidP="005A77DF">
            <w:r>
              <w:t>Eli Yehezkel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C1082" w:rsidRDefault="004C1082" w:rsidP="000458DA">
            <w:r>
              <w:t xml:space="preserve">Alarm system 2 - first market release (Bug fixing 3)-sprint 3:MCU, IPM ,MCU Update FW,KPD </w:t>
            </w:r>
            <w:r w:rsidRPr="00C843E4">
              <w:t xml:space="preserve">(Revision </w:t>
            </w:r>
            <w:r>
              <w:t>5066</w:t>
            </w:r>
            <w:r w:rsidR="000458DA">
              <w:t>6</w:t>
            </w:r>
            <w:r w:rsidRPr="00C843E4">
              <w:t>)</w:t>
            </w:r>
          </w:p>
        </w:tc>
      </w:tr>
      <w:tr w:rsidR="000F6DAD" w:rsidTr="00BE2552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6DAD" w:rsidRDefault="000F6DAD" w:rsidP="000F6DAD">
            <w:r>
              <w:t>09/08/2018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6DAD" w:rsidRDefault="000F6DAD" w:rsidP="008B04E3">
            <w:r>
              <w:t>Eli Yehezkel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F6DAD" w:rsidRDefault="000F6DAD" w:rsidP="000F6DAD">
            <w:r>
              <w:t xml:space="preserve">Alarm system 2 - first market release (Bug fixing 4)-sprint 4:MCU, IPM , ,KPD </w:t>
            </w:r>
            <w:r w:rsidRPr="00C843E4">
              <w:t xml:space="preserve">(Revision </w:t>
            </w:r>
            <w:r>
              <w:t>51224</w:t>
            </w:r>
            <w:r w:rsidRPr="00C843E4">
              <w:t>)</w:t>
            </w:r>
          </w:p>
        </w:tc>
      </w:tr>
      <w:tr w:rsidR="00A26A5A" w:rsidTr="00BE2552">
        <w:trPr>
          <w:cantSplit/>
          <w:jc w:val="center"/>
        </w:trPr>
        <w:tc>
          <w:tcPr>
            <w:tcW w:w="16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6A5A" w:rsidRDefault="00A26A5A" w:rsidP="000F6DAD">
            <w:r>
              <w:t>04/09/2018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6A5A" w:rsidRDefault="00A26A5A" w:rsidP="00F50EFD">
            <w:r>
              <w:t>Eli Yehezkel</w:t>
            </w:r>
          </w:p>
        </w:tc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26A5A" w:rsidRDefault="00A26A5A" w:rsidP="00A26A5A">
            <w:r>
              <w:t xml:space="preserve">Alarm system 2 - first market release (Bug fixing 5)-sprint 4:MCU, IPM , ,KPD, Siren indoor, I/O device ,RPT, RF Module </w:t>
            </w:r>
            <w:r w:rsidRPr="00C843E4">
              <w:t xml:space="preserve">(Revision </w:t>
            </w:r>
            <w:r>
              <w:t>51438</w:t>
            </w:r>
            <w:r w:rsidRPr="00C843E4">
              <w:t>)</w:t>
            </w:r>
          </w:p>
        </w:tc>
      </w:tr>
    </w:tbl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 w:bidi="he-IL"/>
        </w:rPr>
        <w:id w:val="183316748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CF7FE7" w:rsidRDefault="00CF7FE7">
          <w:pPr>
            <w:pStyle w:val="TOCHeading"/>
          </w:pPr>
          <w:r>
            <w:t>Contents</w:t>
          </w:r>
        </w:p>
        <w:p w:rsidR="00A26A5A" w:rsidRDefault="003A1CD7">
          <w:pPr>
            <w:pStyle w:val="TOC1"/>
            <w:rPr>
              <w:rFonts w:eastAsiaTheme="minorEastAsia"/>
              <w:noProof/>
            </w:rPr>
          </w:pPr>
          <w:r w:rsidRPr="003A1CD7">
            <w:fldChar w:fldCharType="begin"/>
          </w:r>
          <w:r w:rsidR="00CF7FE7">
            <w:instrText xml:space="preserve"> TOC \o "1-3" \h \z \u </w:instrText>
          </w:r>
          <w:r w:rsidRPr="003A1CD7">
            <w:fldChar w:fldCharType="separate"/>
          </w:r>
          <w:hyperlink w:anchor="_Toc523816786" w:history="1">
            <w:r w:rsidR="00A26A5A" w:rsidRPr="00484957">
              <w:rPr>
                <w:rStyle w:val="Hyperlink"/>
                <w:noProof/>
              </w:rPr>
              <w:t>Crow IP Module Package</w:t>
            </w:r>
            <w:r w:rsidR="00A26A5A">
              <w:rPr>
                <w:noProof/>
                <w:webHidden/>
              </w:rPr>
              <w:tab/>
            </w:r>
            <w:r w:rsidR="00A26A5A">
              <w:rPr>
                <w:noProof/>
                <w:webHidden/>
              </w:rPr>
              <w:fldChar w:fldCharType="begin"/>
            </w:r>
            <w:r w:rsidR="00A26A5A">
              <w:rPr>
                <w:noProof/>
                <w:webHidden/>
              </w:rPr>
              <w:instrText xml:space="preserve"> PAGEREF _Toc523816786 \h </w:instrText>
            </w:r>
            <w:r w:rsidR="00A26A5A">
              <w:rPr>
                <w:noProof/>
                <w:webHidden/>
              </w:rPr>
            </w:r>
            <w:r w:rsidR="00A26A5A">
              <w:rPr>
                <w:noProof/>
                <w:webHidden/>
              </w:rPr>
              <w:fldChar w:fldCharType="separate"/>
            </w:r>
            <w:r w:rsidR="00A26A5A">
              <w:rPr>
                <w:noProof/>
                <w:webHidden/>
              </w:rPr>
              <w:t>6</w:t>
            </w:r>
            <w:r w:rsidR="00A26A5A"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1"/>
            <w:rPr>
              <w:rFonts w:eastAsiaTheme="minorEastAsia"/>
              <w:noProof/>
            </w:rPr>
          </w:pPr>
          <w:hyperlink w:anchor="_Toc523816787" w:history="1">
            <w:r w:rsidRPr="00484957">
              <w:rPr>
                <w:rStyle w:val="Hyperlink"/>
                <w:noProof/>
              </w:rPr>
              <w:t>IPMApplication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1"/>
            <w:rPr>
              <w:rFonts w:eastAsiaTheme="minorEastAsia"/>
              <w:noProof/>
            </w:rPr>
          </w:pPr>
          <w:hyperlink w:anchor="_Toc523816788" w:history="1">
            <w:r w:rsidRPr="00484957">
              <w:rPr>
                <w:rStyle w:val="Hyperlink"/>
                <w:noProof/>
              </w:rPr>
              <w:t>CrowLibrary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1"/>
            <w:rPr>
              <w:rFonts w:eastAsiaTheme="minorEastAsia"/>
              <w:noProof/>
            </w:rPr>
          </w:pPr>
          <w:hyperlink w:anchor="_Toc523816789" w:history="1">
            <w:r w:rsidRPr="00484957">
              <w:rPr>
                <w:rStyle w:val="Hyperlink"/>
                <w:noProof/>
              </w:rPr>
              <w:t>UpdateFirmware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1"/>
            <w:rPr>
              <w:rFonts w:eastAsiaTheme="minorEastAsia"/>
              <w:noProof/>
            </w:rPr>
          </w:pPr>
          <w:hyperlink w:anchor="_Toc523816790" w:history="1">
            <w:r w:rsidRPr="00484957">
              <w:rPr>
                <w:rStyle w:val="Hyperlink"/>
                <w:noProof/>
              </w:rPr>
              <w:t>Releases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791" w:history="1">
            <w:r w:rsidRPr="00484957">
              <w:rPr>
                <w:rStyle w:val="Hyperlink"/>
                <w:noProof/>
              </w:rPr>
              <w:t>Release Date: 04/09/2018 (Revision 51438)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792" w:history="1">
            <w:r w:rsidRPr="00484957">
              <w:rPr>
                <w:rStyle w:val="Hyperlink"/>
                <w:noProof/>
              </w:rPr>
              <w:t>Release Date: 09/08/2018 (Revision 51224)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793" w:history="1">
            <w:r w:rsidRPr="00484957">
              <w:rPr>
                <w:rStyle w:val="Hyperlink"/>
                <w:noProof/>
              </w:rPr>
              <w:t>Release Date: 07/06/2018 (Revision 50666)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794" w:history="1">
            <w:r w:rsidRPr="00484957">
              <w:rPr>
                <w:rStyle w:val="Hyperlink"/>
                <w:noProof/>
              </w:rPr>
              <w:t>Release Date: 06/05/2018 (Revision 50364)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795" w:history="1">
            <w:r w:rsidRPr="00484957">
              <w:rPr>
                <w:rStyle w:val="Hyperlink"/>
                <w:noProof/>
              </w:rPr>
              <w:t>Release Date: 17/04/2018 (Revision 50253)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796" w:history="1">
            <w:r w:rsidRPr="00484957">
              <w:rPr>
                <w:rStyle w:val="Hyperlink"/>
                <w:noProof/>
              </w:rPr>
              <w:t>Release Date: 20/03/2018 (Revision 50094)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797" w:history="1">
            <w:r w:rsidRPr="00484957">
              <w:rPr>
                <w:rStyle w:val="Hyperlink"/>
                <w:noProof/>
              </w:rPr>
              <w:t>Release Date: 13/03/2018 (Revision 50026)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798" w:history="1">
            <w:r w:rsidRPr="00484957">
              <w:rPr>
                <w:rStyle w:val="Hyperlink"/>
                <w:noProof/>
              </w:rPr>
              <w:t>Release Date: 27/02/2018 (Revision 49892)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799" w:history="1">
            <w:r w:rsidRPr="00484957">
              <w:rPr>
                <w:rStyle w:val="Hyperlink"/>
                <w:noProof/>
              </w:rPr>
              <w:t>Release Date: 25/02/2018 (Revision 49881)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00" w:history="1">
            <w:r w:rsidRPr="00484957">
              <w:rPr>
                <w:rStyle w:val="Hyperlink"/>
                <w:noProof/>
              </w:rPr>
              <w:t>Release Date: 23/01/2018 (Revision 49627)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01" w:history="1">
            <w:r w:rsidRPr="00484957">
              <w:rPr>
                <w:rStyle w:val="Hyperlink"/>
                <w:noProof/>
              </w:rPr>
              <w:t>Release Date: 09/01/2018 (Revision 49525)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02" w:history="1">
            <w:r w:rsidRPr="00484957">
              <w:rPr>
                <w:rStyle w:val="Hyperlink"/>
                <w:noProof/>
              </w:rPr>
              <w:t>Release Date: 03/12/2017 (Revision 49248)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03" w:history="1">
            <w:r w:rsidRPr="00484957">
              <w:rPr>
                <w:rStyle w:val="Hyperlink"/>
                <w:noProof/>
              </w:rPr>
              <w:t>Release Date: 27/11/2017 (Revision 49140)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04" w:history="1">
            <w:r w:rsidRPr="00484957">
              <w:rPr>
                <w:rStyle w:val="Hyperlink"/>
                <w:noProof/>
              </w:rPr>
              <w:t>Release Date: 21/11/2017 (Revision 49072)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05" w:history="1">
            <w:r w:rsidRPr="00484957">
              <w:rPr>
                <w:rStyle w:val="Hyperlink"/>
                <w:noProof/>
              </w:rPr>
              <w:t>Release Date: 07/11/2017 (Revision 48907)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06" w:history="1">
            <w:r w:rsidRPr="00484957">
              <w:rPr>
                <w:rStyle w:val="Hyperlink"/>
                <w:noProof/>
              </w:rPr>
              <w:t>Release Date: 24/10/2017 (Revision 48807)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07" w:history="1">
            <w:r w:rsidRPr="00484957">
              <w:rPr>
                <w:rStyle w:val="Hyperlink"/>
                <w:noProof/>
              </w:rPr>
              <w:t>Release Date: 26/09/2017 (Revision 48607)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08" w:history="1">
            <w:r w:rsidRPr="00484957">
              <w:rPr>
                <w:rStyle w:val="Hyperlink"/>
                <w:noProof/>
              </w:rPr>
              <w:t>Release Date: 11/09/2017 (Revision 48494)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09" w:history="1">
            <w:r w:rsidRPr="00484957">
              <w:rPr>
                <w:rStyle w:val="Hyperlink"/>
                <w:noProof/>
              </w:rPr>
              <w:t>Release Date: 14/08/2017 (Revision 48272)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10" w:history="1">
            <w:r w:rsidRPr="00484957">
              <w:rPr>
                <w:rStyle w:val="Hyperlink"/>
                <w:noProof/>
              </w:rPr>
              <w:t>Release Date: 17/07/2017 (Revision 48106)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11" w:history="1">
            <w:r w:rsidRPr="00484957">
              <w:rPr>
                <w:rStyle w:val="Hyperlink"/>
                <w:noProof/>
              </w:rPr>
              <w:t>Release Date: 03/07/2017 (Revision 47957)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12" w:history="1">
            <w:r w:rsidRPr="00484957">
              <w:rPr>
                <w:rStyle w:val="Hyperlink"/>
                <w:noProof/>
              </w:rPr>
              <w:t>Release Date: 22/06/2017 (Revision 47850)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13" w:history="1">
            <w:r w:rsidRPr="00484957">
              <w:rPr>
                <w:rStyle w:val="Hyperlink"/>
                <w:noProof/>
              </w:rPr>
              <w:t>Release Date: 12/06/2017 (Revision 47727)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14" w:history="1">
            <w:r w:rsidRPr="00484957">
              <w:rPr>
                <w:rStyle w:val="Hyperlink"/>
                <w:noProof/>
              </w:rPr>
              <w:t xml:space="preserve">Release Date: 22/05/2017 (Revision </w:t>
            </w:r>
            <w:r w:rsidRPr="00484957">
              <w:rPr>
                <w:rStyle w:val="Hyperlink"/>
                <w:noProof/>
                <w:rtl/>
              </w:rPr>
              <w:t>47572</w:t>
            </w:r>
            <w:r w:rsidRPr="00484957">
              <w:rPr>
                <w:rStyle w:val="Hyperlink"/>
                <w:noProof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15" w:history="1">
            <w:r w:rsidRPr="00484957">
              <w:rPr>
                <w:rStyle w:val="Hyperlink"/>
                <w:noProof/>
              </w:rPr>
              <w:t>Release Date: 30/04/2017 (Revision 47335)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16" w:history="1">
            <w:r w:rsidRPr="00484957">
              <w:rPr>
                <w:rStyle w:val="Hyperlink"/>
                <w:noProof/>
              </w:rPr>
              <w:t>Release Date: 27/02/2017 (Revision 46894)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17" w:history="1">
            <w:r w:rsidRPr="00484957">
              <w:rPr>
                <w:rStyle w:val="Hyperlink"/>
                <w:noProof/>
              </w:rPr>
              <w:t>Release Date: 07/02/2017 (Revision 46789)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18" w:history="1">
            <w:r w:rsidRPr="00484957">
              <w:rPr>
                <w:rStyle w:val="Hyperlink"/>
                <w:noProof/>
              </w:rPr>
              <w:t>Release Date: 16/1/2017 (Revision 46641)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19" w:history="1">
            <w:r w:rsidRPr="00484957">
              <w:rPr>
                <w:rStyle w:val="Hyperlink"/>
                <w:noProof/>
              </w:rPr>
              <w:t>Release Date: 08/12/2016 (Revision 46469)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20" w:history="1">
            <w:r w:rsidRPr="00484957">
              <w:rPr>
                <w:rStyle w:val="Hyperlink"/>
                <w:noProof/>
              </w:rPr>
              <w:t>Release Date: 08/11/2016 (Revision 46245 + 46250)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21" w:history="1">
            <w:r w:rsidRPr="00484957">
              <w:rPr>
                <w:rStyle w:val="Hyperlink"/>
                <w:noProof/>
              </w:rPr>
              <w:t>Release Date: 28/09/2016 (Revision 45878)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22" w:history="1">
            <w:r w:rsidRPr="00484957">
              <w:rPr>
                <w:rStyle w:val="Hyperlink"/>
                <w:noProof/>
              </w:rPr>
              <w:t>Release Date: 01/09/2016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23" w:history="1">
            <w:r w:rsidRPr="00484957">
              <w:rPr>
                <w:rStyle w:val="Hyperlink"/>
                <w:noProof/>
              </w:rPr>
              <w:t>Release Date: 30/08/2016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24" w:history="1">
            <w:r w:rsidRPr="00484957">
              <w:rPr>
                <w:rStyle w:val="Hyperlink"/>
                <w:noProof/>
              </w:rPr>
              <w:t>Release Date: 1/08/2016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25" w:history="1">
            <w:r w:rsidRPr="00484957">
              <w:rPr>
                <w:rStyle w:val="Hyperlink"/>
                <w:noProof/>
              </w:rPr>
              <w:t>Release Date: 21/07/2016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26" w:history="1">
            <w:r w:rsidRPr="00484957">
              <w:rPr>
                <w:rStyle w:val="Hyperlink"/>
                <w:noProof/>
              </w:rPr>
              <w:t>Release Date: 20/07/2016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27" w:history="1">
            <w:r w:rsidRPr="00484957">
              <w:rPr>
                <w:rStyle w:val="Hyperlink"/>
                <w:noProof/>
              </w:rPr>
              <w:t>Release Date: 7/7/2016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28" w:history="1">
            <w:r w:rsidRPr="00484957">
              <w:rPr>
                <w:rStyle w:val="Hyperlink"/>
                <w:noProof/>
              </w:rPr>
              <w:t>Release Date: 30/6/2016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29" w:history="1">
            <w:r w:rsidRPr="00484957">
              <w:rPr>
                <w:rStyle w:val="Hyperlink"/>
                <w:noProof/>
              </w:rPr>
              <w:t>Release Date: 19/6/2016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30" w:history="1">
            <w:r w:rsidRPr="00484957">
              <w:rPr>
                <w:rStyle w:val="Hyperlink"/>
                <w:noProof/>
              </w:rPr>
              <w:t>Release Date: 16/6/2016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31" w:history="1">
            <w:r w:rsidRPr="00484957">
              <w:rPr>
                <w:rStyle w:val="Hyperlink"/>
                <w:noProof/>
              </w:rPr>
              <w:t>Release Date: 9/6/2016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32" w:history="1">
            <w:r w:rsidRPr="00484957">
              <w:rPr>
                <w:rStyle w:val="Hyperlink"/>
                <w:noProof/>
              </w:rPr>
              <w:t>Release Date: 2/6/2016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33" w:history="1">
            <w:r w:rsidRPr="00484957">
              <w:rPr>
                <w:rStyle w:val="Hyperlink"/>
                <w:noProof/>
              </w:rPr>
              <w:t>Release Date: 26/5/2016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34" w:history="1">
            <w:r w:rsidRPr="00484957">
              <w:rPr>
                <w:rStyle w:val="Hyperlink"/>
                <w:noProof/>
              </w:rPr>
              <w:t>Release Date: 19/5/2016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35" w:history="1">
            <w:r w:rsidRPr="00484957">
              <w:rPr>
                <w:rStyle w:val="Hyperlink"/>
                <w:noProof/>
              </w:rPr>
              <w:t>Release Date: 8/5/2016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36" w:history="1">
            <w:r w:rsidRPr="00484957">
              <w:rPr>
                <w:rStyle w:val="Hyperlink"/>
                <w:noProof/>
              </w:rPr>
              <w:t>Release Date: 5/5/2016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37" w:history="1">
            <w:r w:rsidRPr="00484957">
              <w:rPr>
                <w:rStyle w:val="Hyperlink"/>
                <w:noProof/>
              </w:rPr>
              <w:t>Release Date: 26/4/2016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38" w:history="1">
            <w:r w:rsidRPr="00484957">
              <w:rPr>
                <w:rStyle w:val="Hyperlink"/>
                <w:noProof/>
              </w:rPr>
              <w:t>Release Date: 25/4/2016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39" w:history="1">
            <w:r w:rsidRPr="00484957">
              <w:rPr>
                <w:rStyle w:val="Hyperlink"/>
                <w:noProof/>
              </w:rPr>
              <w:t>Release Date: 14/4/2016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40" w:history="1">
            <w:r w:rsidRPr="00484957">
              <w:rPr>
                <w:rStyle w:val="Hyperlink"/>
                <w:noProof/>
              </w:rPr>
              <w:t>Release Date: 7/4/2016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41" w:history="1">
            <w:r w:rsidRPr="00484957">
              <w:rPr>
                <w:rStyle w:val="Hyperlink"/>
                <w:noProof/>
              </w:rPr>
              <w:t>Release Date: 27/3/2016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42" w:history="1">
            <w:r w:rsidRPr="00484957">
              <w:rPr>
                <w:rStyle w:val="Hyperlink"/>
                <w:noProof/>
              </w:rPr>
              <w:t>Release Date: 9/3/2016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43" w:history="1">
            <w:r w:rsidRPr="00484957">
              <w:rPr>
                <w:rStyle w:val="Hyperlink"/>
                <w:noProof/>
              </w:rPr>
              <w:t>Release Date: 7/3/2016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44" w:history="1">
            <w:r w:rsidRPr="00484957">
              <w:rPr>
                <w:rStyle w:val="Hyperlink"/>
                <w:noProof/>
              </w:rPr>
              <w:t>Release Date: 6/3/2016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45" w:history="1">
            <w:r w:rsidRPr="00484957">
              <w:rPr>
                <w:rStyle w:val="Hyperlink"/>
                <w:noProof/>
              </w:rPr>
              <w:t>Release Date: 25/2/2016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46" w:history="1">
            <w:r w:rsidRPr="00484957">
              <w:rPr>
                <w:rStyle w:val="Hyperlink"/>
                <w:noProof/>
              </w:rPr>
              <w:t>Release Date: 17/2/2016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47" w:history="1">
            <w:r w:rsidRPr="00484957">
              <w:rPr>
                <w:rStyle w:val="Hyperlink"/>
                <w:noProof/>
              </w:rPr>
              <w:t>Release Date: 8/2/2016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48" w:history="1">
            <w:r w:rsidRPr="00484957">
              <w:rPr>
                <w:rStyle w:val="Hyperlink"/>
                <w:noProof/>
              </w:rPr>
              <w:t>Release Date: 3/2/2016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49" w:history="1">
            <w:r w:rsidRPr="00484957">
              <w:rPr>
                <w:rStyle w:val="Hyperlink"/>
                <w:noProof/>
              </w:rPr>
              <w:t>Release Date: 2/2/2016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50" w:history="1">
            <w:r w:rsidRPr="00484957">
              <w:rPr>
                <w:rStyle w:val="Hyperlink"/>
                <w:noProof/>
              </w:rPr>
              <w:t>Release Date: 1/2/2016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51" w:history="1">
            <w:r w:rsidRPr="00484957">
              <w:rPr>
                <w:rStyle w:val="Hyperlink"/>
                <w:noProof/>
              </w:rPr>
              <w:t>Release Date: 28/1/2016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52" w:history="1">
            <w:r w:rsidRPr="00484957">
              <w:rPr>
                <w:rStyle w:val="Hyperlink"/>
                <w:noProof/>
              </w:rPr>
              <w:t>Release Date: 17/12/2015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53" w:history="1">
            <w:r w:rsidRPr="00484957">
              <w:rPr>
                <w:rStyle w:val="Hyperlink"/>
                <w:noProof/>
              </w:rPr>
              <w:t>Release Date: 26/11/2015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54" w:history="1">
            <w:r w:rsidRPr="00484957">
              <w:rPr>
                <w:rStyle w:val="Hyperlink"/>
                <w:noProof/>
              </w:rPr>
              <w:t>Release Date: 18/11/2015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55" w:history="1">
            <w:r w:rsidRPr="00484957">
              <w:rPr>
                <w:rStyle w:val="Hyperlink"/>
                <w:noProof/>
              </w:rPr>
              <w:t>Release Date: 22/10/2015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56" w:history="1">
            <w:r w:rsidRPr="00484957">
              <w:rPr>
                <w:rStyle w:val="Hyperlink"/>
                <w:noProof/>
              </w:rPr>
              <w:t>Release Date: 17/9/2015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57" w:history="1">
            <w:r w:rsidRPr="00484957">
              <w:rPr>
                <w:rStyle w:val="Hyperlink"/>
                <w:noProof/>
              </w:rPr>
              <w:t>Release Date: 25/8/2015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58" w:history="1">
            <w:r w:rsidRPr="00484957">
              <w:rPr>
                <w:rStyle w:val="Hyperlink"/>
                <w:noProof/>
              </w:rPr>
              <w:t>Release Date: 2/7/2015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59" w:history="1">
            <w:r w:rsidRPr="00484957">
              <w:rPr>
                <w:rStyle w:val="Hyperlink"/>
                <w:noProof/>
              </w:rPr>
              <w:t>Release Date: 4/5/2015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26A5A" w:rsidRDefault="00A26A5A">
          <w:pPr>
            <w:pStyle w:val="TOC2"/>
            <w:tabs>
              <w:tab w:val="right" w:leader="dot" w:pos="8630"/>
            </w:tabs>
            <w:rPr>
              <w:rFonts w:eastAsiaTheme="minorEastAsia"/>
              <w:noProof/>
            </w:rPr>
          </w:pPr>
          <w:hyperlink w:anchor="_Toc523816860" w:history="1">
            <w:r w:rsidRPr="00484957">
              <w:rPr>
                <w:rStyle w:val="Hyperlink"/>
                <w:noProof/>
              </w:rPr>
              <w:t>Release Date: 17/2/2015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_Toc523816860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1506" w:rsidRDefault="003A1CD7" w:rsidP="00691506">
          <w:pPr>
            <w:rPr>
              <w:noProof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7467BE" w:rsidRPr="007467BE" w:rsidRDefault="007467BE" w:rsidP="009368F3">
      <w:pPr>
        <w:pStyle w:val="Heading1"/>
      </w:pPr>
      <w:bookmarkStart w:id="0" w:name="_Toc462838389"/>
      <w:bookmarkStart w:id="1" w:name="_Toc523816786"/>
      <w:r w:rsidRPr="007467BE">
        <w:t>Crow IP Module Package</w:t>
      </w:r>
      <w:bookmarkEnd w:id="0"/>
      <w:bookmarkEnd w:id="1"/>
    </w:p>
    <w:p w:rsidR="007467BE" w:rsidRPr="007467BE" w:rsidRDefault="007467BE" w:rsidP="007467BE">
      <w:pPr>
        <w:spacing w:after="0" w:line="360" w:lineRule="auto"/>
      </w:pPr>
      <w:r w:rsidRPr="007467BE">
        <w:t>The Package includes:</w:t>
      </w:r>
    </w:p>
    <w:p w:rsidR="007467BE" w:rsidRPr="007467BE" w:rsidRDefault="007467BE" w:rsidP="00AD563B">
      <w:pPr>
        <w:pStyle w:val="ListParagraph"/>
        <w:numPr>
          <w:ilvl w:val="0"/>
          <w:numId w:val="2"/>
        </w:numPr>
        <w:spacing w:after="0" w:line="360" w:lineRule="auto"/>
      </w:pPr>
      <w:proofErr w:type="spellStart"/>
      <w:r w:rsidRPr="007467BE">
        <w:t>CrowLibrary</w:t>
      </w:r>
      <w:proofErr w:type="spellEnd"/>
    </w:p>
    <w:p w:rsidR="007467BE" w:rsidRPr="007467BE" w:rsidRDefault="007467BE" w:rsidP="00AD563B">
      <w:pPr>
        <w:pStyle w:val="ListParagraph"/>
        <w:numPr>
          <w:ilvl w:val="0"/>
          <w:numId w:val="2"/>
        </w:numPr>
        <w:spacing w:after="0" w:line="360" w:lineRule="auto"/>
      </w:pPr>
      <w:r w:rsidRPr="007467BE">
        <w:t xml:space="preserve">Crow </w:t>
      </w:r>
      <w:proofErr w:type="spellStart"/>
      <w:r w:rsidRPr="007467BE">
        <w:t>IPMApplication</w:t>
      </w:r>
      <w:proofErr w:type="spellEnd"/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>SVN Path: https://subversion.ise.de/svn/gira/AlarmSystemApplications/Main/Sources/McuApi</w:t>
      </w:r>
    </w:p>
    <w:p w:rsidR="007467BE" w:rsidRPr="007467BE" w:rsidRDefault="007467BE" w:rsidP="009368F3">
      <w:pPr>
        <w:pStyle w:val="Heading1"/>
      </w:pPr>
      <w:bookmarkStart w:id="2" w:name="_Toc462838390"/>
      <w:bookmarkStart w:id="3" w:name="_Toc523816787"/>
      <w:proofErr w:type="spellStart"/>
      <w:r w:rsidRPr="007467BE">
        <w:t>IPMApplication</w:t>
      </w:r>
      <w:bookmarkEnd w:id="2"/>
      <w:bookmarkEnd w:id="3"/>
      <w:proofErr w:type="spellEnd"/>
    </w:p>
    <w:p w:rsidR="007467BE" w:rsidRPr="007467BE" w:rsidRDefault="007467BE" w:rsidP="007467BE">
      <w:pPr>
        <w:spacing w:after="0" w:line="360" w:lineRule="auto"/>
      </w:pPr>
      <w:r w:rsidRPr="007467BE">
        <w:t>The IPM Application is a application which delegate all messages from/to the MCU to the Crow GDS</w:t>
      </w:r>
    </w:p>
    <w:p w:rsidR="007467BE" w:rsidRPr="007467BE" w:rsidRDefault="007467BE" w:rsidP="007467BE">
      <w:pPr>
        <w:spacing w:after="0" w:line="360" w:lineRule="auto"/>
      </w:pPr>
      <w:r w:rsidRPr="007467BE">
        <w:t>The application receives and send message to the GDS via ZMQ library, and communicates to the MCU via UART.</w:t>
      </w:r>
    </w:p>
    <w:p w:rsidR="007467BE" w:rsidRPr="007467BE" w:rsidRDefault="007467BE" w:rsidP="007467BE">
      <w:pPr>
        <w:spacing w:after="0" w:line="360" w:lineRule="auto"/>
      </w:pPr>
      <w:r w:rsidRPr="007467BE">
        <w:t>SVN subfolder: IPM</w:t>
      </w:r>
    </w:p>
    <w:p w:rsidR="007467BE" w:rsidRPr="007467BE" w:rsidRDefault="007467BE" w:rsidP="009368F3">
      <w:pPr>
        <w:pStyle w:val="Heading1"/>
      </w:pPr>
      <w:bookmarkStart w:id="4" w:name="_Toc462838391"/>
      <w:bookmarkStart w:id="5" w:name="_Toc523816788"/>
      <w:proofErr w:type="spellStart"/>
      <w:r w:rsidRPr="007467BE">
        <w:t>CrowLibrary</w:t>
      </w:r>
      <w:bookmarkEnd w:id="4"/>
      <w:bookmarkEnd w:id="5"/>
      <w:proofErr w:type="spellEnd"/>
    </w:p>
    <w:p w:rsidR="007467BE" w:rsidRPr="007467BE" w:rsidRDefault="007467BE" w:rsidP="00547FC4">
      <w:pPr>
        <w:spacing w:after="0"/>
      </w:pPr>
      <w:r w:rsidRPr="007467BE">
        <w:t xml:space="preserve">The </w:t>
      </w:r>
      <w:proofErr w:type="spellStart"/>
      <w:r w:rsidRPr="007467BE">
        <w:t>CrowLibrary</w:t>
      </w:r>
      <w:proofErr w:type="spellEnd"/>
      <w:r w:rsidRPr="007467BE">
        <w:t xml:space="preserve"> is a common library that will be used by </w:t>
      </w:r>
      <w:proofErr w:type="spellStart"/>
      <w:r w:rsidRPr="007467BE">
        <w:t>Gira</w:t>
      </w:r>
      <w:proofErr w:type="spellEnd"/>
      <w:r w:rsidRPr="007467BE">
        <w:t xml:space="preserve"> GDS Application in </w:t>
      </w:r>
      <w:r>
        <w:t>o</w:t>
      </w:r>
      <w:r w:rsidRPr="007467BE">
        <w:t>rder to send configuration, monitor and control the Crow Control Panel.</w:t>
      </w:r>
    </w:p>
    <w:p w:rsidR="007467BE" w:rsidRPr="007467BE" w:rsidRDefault="007467BE" w:rsidP="00DF0476">
      <w:pPr>
        <w:spacing w:after="0"/>
      </w:pPr>
      <w:r w:rsidRPr="007467BE">
        <w:t xml:space="preserve">The </w:t>
      </w:r>
      <w:proofErr w:type="spellStart"/>
      <w:r w:rsidRPr="007467BE">
        <w:t>Gira</w:t>
      </w:r>
      <w:proofErr w:type="spellEnd"/>
      <w:r w:rsidRPr="007467BE">
        <w:t xml:space="preserve"> Application will link to the Crow Library, and the crow library will forward all Messages to the control panel via the Crow </w:t>
      </w:r>
      <w:proofErr w:type="spellStart"/>
      <w:r w:rsidRPr="007467BE">
        <w:t>IPModule</w:t>
      </w:r>
      <w:proofErr w:type="spellEnd"/>
      <w:r w:rsidRPr="007467BE">
        <w:t xml:space="preserve"> Application.</w:t>
      </w:r>
    </w:p>
    <w:p w:rsidR="007467BE" w:rsidRPr="007467BE" w:rsidRDefault="007467BE" w:rsidP="00DF0476">
      <w:pPr>
        <w:spacing w:after="0"/>
      </w:pPr>
      <w:r w:rsidRPr="007467BE">
        <w:t xml:space="preserve">All the communication of Crow Library to/from the Crow </w:t>
      </w:r>
      <w:proofErr w:type="spellStart"/>
      <w:r w:rsidRPr="007467BE">
        <w:t>IPMoudle</w:t>
      </w:r>
      <w:proofErr w:type="spellEnd"/>
      <w:r w:rsidRPr="007467BE">
        <w:t xml:space="preserve"> will be done via IPC, The Crow </w:t>
      </w:r>
      <w:proofErr w:type="spellStart"/>
      <w:r w:rsidRPr="007467BE">
        <w:t>IPMApplication</w:t>
      </w:r>
      <w:proofErr w:type="spellEnd"/>
      <w:r w:rsidRPr="007467BE">
        <w:t xml:space="preserve"> will forward all these </w:t>
      </w:r>
      <w:proofErr w:type="spellStart"/>
      <w:r w:rsidRPr="007467BE">
        <w:t>these</w:t>
      </w:r>
      <w:proofErr w:type="spellEnd"/>
      <w:r w:rsidRPr="007467BE">
        <w:t xml:space="preserve"> messages to the control panel.</w:t>
      </w:r>
    </w:p>
    <w:p w:rsidR="007467BE" w:rsidRDefault="007467BE" w:rsidP="00DF0476">
      <w:pPr>
        <w:spacing w:after="0"/>
      </w:pPr>
      <w:r w:rsidRPr="007467BE">
        <w:t xml:space="preserve">SVN subfolder: </w:t>
      </w:r>
      <w:proofErr w:type="spellStart"/>
      <w:r w:rsidRPr="007467BE">
        <w:t>CrowLibrary</w:t>
      </w:r>
      <w:proofErr w:type="spellEnd"/>
    </w:p>
    <w:p w:rsidR="00A7013A" w:rsidRPr="007467BE" w:rsidRDefault="00A7013A" w:rsidP="00DF0476">
      <w:pPr>
        <w:spacing w:after="0"/>
      </w:pPr>
    </w:p>
    <w:p w:rsidR="007467BE" w:rsidRPr="00DF0476" w:rsidRDefault="007467BE" w:rsidP="009368F3">
      <w:pPr>
        <w:pStyle w:val="Heading1"/>
      </w:pPr>
      <w:bookmarkStart w:id="6" w:name="_Toc462838392"/>
      <w:bookmarkStart w:id="7" w:name="_Toc523816789"/>
      <w:proofErr w:type="spellStart"/>
      <w:r w:rsidRPr="00DF0476">
        <w:lastRenderedPageBreak/>
        <w:t>UpdateFirmware</w:t>
      </w:r>
      <w:bookmarkEnd w:id="6"/>
      <w:bookmarkEnd w:id="7"/>
      <w:proofErr w:type="spellEnd"/>
    </w:p>
    <w:p w:rsidR="007467BE" w:rsidRPr="00DF0476" w:rsidRDefault="007467BE" w:rsidP="005A348D">
      <w:pPr>
        <w:spacing w:after="0"/>
      </w:pPr>
      <w:r w:rsidRPr="00DF0476">
        <w:t xml:space="preserve">The Crow MCU update firmware tool is command line application that will be stored on the AS2 IPM. </w:t>
      </w:r>
    </w:p>
    <w:p w:rsidR="007467BE" w:rsidRPr="00DF0476" w:rsidRDefault="007467BE" w:rsidP="005A348D">
      <w:pPr>
        <w:spacing w:after="0"/>
      </w:pPr>
      <w:r w:rsidRPr="00DF0476">
        <w:t xml:space="preserve">In general it will </w:t>
      </w:r>
      <w:r w:rsidR="005A348D">
        <w:t>perform</w:t>
      </w:r>
      <w:r w:rsidRPr="00DF0476">
        <w:t xml:space="preserve"> the following functions:</w:t>
      </w:r>
    </w:p>
    <w:p w:rsidR="007467BE" w:rsidRPr="00DF0476" w:rsidRDefault="00DF0476" w:rsidP="00AD563B">
      <w:pPr>
        <w:pStyle w:val="ListParagraph"/>
        <w:numPr>
          <w:ilvl w:val="0"/>
          <w:numId w:val="1"/>
        </w:numPr>
        <w:spacing w:after="0"/>
      </w:pPr>
      <w:r>
        <w:t>MCU Firmware update</w:t>
      </w:r>
    </w:p>
    <w:p w:rsidR="007467BE" w:rsidRPr="00DF0476" w:rsidRDefault="00DF0476" w:rsidP="00AD563B">
      <w:pPr>
        <w:pStyle w:val="ListParagraph"/>
        <w:numPr>
          <w:ilvl w:val="0"/>
          <w:numId w:val="1"/>
        </w:numPr>
        <w:spacing w:after="0"/>
      </w:pPr>
      <w:r>
        <w:t>Reset MCU</w:t>
      </w:r>
    </w:p>
    <w:p w:rsidR="007467BE" w:rsidRPr="00DF0476" w:rsidRDefault="007467BE" w:rsidP="00DF0476">
      <w:pPr>
        <w:spacing w:after="0"/>
      </w:pPr>
      <w:r w:rsidRPr="00DF0476">
        <w:t>- Static firmware Translations update.</w:t>
      </w:r>
    </w:p>
    <w:p w:rsidR="007467BE" w:rsidRPr="00DF0476" w:rsidRDefault="007467BE" w:rsidP="00DF0476">
      <w:pPr>
        <w:spacing w:after="0"/>
      </w:pPr>
      <w:r w:rsidRPr="00DF0476">
        <w:t xml:space="preserve">SVN subfolder: </w:t>
      </w:r>
      <w:proofErr w:type="spellStart"/>
      <w:r w:rsidRPr="00DF0476">
        <w:t>UpdateFirmware</w:t>
      </w:r>
      <w:proofErr w:type="spellEnd"/>
      <w:r w:rsidRPr="00DF0476">
        <w:t xml:space="preserve"> </w:t>
      </w:r>
    </w:p>
    <w:p w:rsidR="007467BE" w:rsidRDefault="007467BE" w:rsidP="007467BE">
      <w:pPr>
        <w:rPr>
          <w:rFonts w:asciiTheme="minorBidi" w:hAnsiTheme="minorBidi"/>
          <w:sz w:val="20"/>
          <w:szCs w:val="20"/>
        </w:rPr>
      </w:pPr>
    </w:p>
    <w:p w:rsidR="00B20161" w:rsidRDefault="009368F3" w:rsidP="008629B6">
      <w:pPr>
        <w:pStyle w:val="Heading1"/>
      </w:pPr>
      <w:bookmarkStart w:id="8" w:name="_Toc462838393"/>
      <w:bookmarkStart w:id="9" w:name="_Toc523816790"/>
      <w:r>
        <w:t>Releases</w:t>
      </w:r>
      <w:bookmarkEnd w:id="8"/>
      <w:bookmarkEnd w:id="9"/>
    </w:p>
    <w:p w:rsidR="00031BB3" w:rsidRDefault="00031BB3" w:rsidP="000458DA">
      <w:pPr>
        <w:pStyle w:val="Heading2"/>
      </w:pPr>
    </w:p>
    <w:p w:rsidR="008B04E3" w:rsidRDefault="008B04E3" w:rsidP="008B04E3">
      <w:pPr>
        <w:pStyle w:val="Heading2"/>
      </w:pPr>
    </w:p>
    <w:p w:rsidR="008B04E3" w:rsidRDefault="008B04E3" w:rsidP="00A26A5A">
      <w:pPr>
        <w:pStyle w:val="Heading2"/>
      </w:pPr>
      <w:bookmarkStart w:id="10" w:name="_Toc523816791"/>
      <w:r>
        <w:t>Release Date: 04/09/2018 (Revision 5</w:t>
      </w:r>
      <w:r w:rsidR="00A26A5A">
        <w:t>1438</w:t>
      </w:r>
      <w:r>
        <w:t>)</w:t>
      </w:r>
      <w:bookmarkEnd w:id="10"/>
    </w:p>
    <w:p w:rsidR="008B04E3" w:rsidRDefault="008B04E3" w:rsidP="008B04E3">
      <w:r>
        <w:t>SVN Location: https://subversion.ise.de/svn/gira/AlarmSystemCrow</w:t>
      </w:r>
    </w:p>
    <w:p w:rsidR="008B04E3" w:rsidRPr="00AA05BC" w:rsidRDefault="008B04E3" w:rsidP="008B04E3">
      <w:pPr>
        <w:spacing w:after="0"/>
        <w:rPr>
          <w:u w:val="single"/>
        </w:rPr>
      </w:pPr>
      <w:r w:rsidRPr="00AA05BC">
        <w:rPr>
          <w:u w:val="single"/>
        </w:rPr>
        <w:t>The Package includes:</w:t>
      </w:r>
      <w:r>
        <w:rPr>
          <w:u w:val="single"/>
        </w:rPr>
        <w:t xml:space="preserve"> </w:t>
      </w:r>
    </w:p>
    <w:p w:rsidR="008B04E3" w:rsidRPr="002238E7" w:rsidRDefault="008B04E3" w:rsidP="008B04E3">
      <w:pPr>
        <w:pStyle w:val="ListParagraph"/>
        <w:numPr>
          <w:ilvl w:val="0"/>
          <w:numId w:val="1"/>
        </w:numPr>
      </w:pPr>
      <w:proofErr w:type="spellStart"/>
      <w:r w:rsidRPr="00F27F2B">
        <w:t>CrowLibrary</w:t>
      </w:r>
      <w:proofErr w:type="spellEnd"/>
      <w:r w:rsidRPr="00F27F2B">
        <w:t xml:space="preserve"> Version </w:t>
      </w:r>
      <w:r>
        <w:rPr>
          <w:highlight w:val="yellow"/>
        </w:rPr>
        <w:t>3</w:t>
      </w:r>
      <w:r w:rsidRPr="006F4D8B">
        <w:rPr>
          <w:highlight w:val="yellow"/>
        </w:rPr>
        <w:t>.</w:t>
      </w:r>
      <w:r>
        <w:rPr>
          <w:highlight w:val="yellow"/>
        </w:rPr>
        <w:t>7</w:t>
      </w:r>
      <w:r w:rsidRPr="006F4D8B">
        <w:rPr>
          <w:highlight w:val="yellow"/>
        </w:rPr>
        <w:t>.</w:t>
      </w:r>
      <w:r>
        <w:rPr>
          <w:highlight w:val="yellow"/>
        </w:rPr>
        <w:t>4</w:t>
      </w:r>
      <w:r w:rsidRPr="000F6DAD">
        <w:rPr>
          <w:highlight w:val="yellow"/>
        </w:rPr>
        <w:t>.</w:t>
      </w:r>
      <w:r w:rsidRPr="00494E2A">
        <w:rPr>
          <w:highlight w:val="yellow"/>
        </w:rPr>
        <w:t>77</w:t>
      </w:r>
    </w:p>
    <w:p w:rsidR="008B04E3" w:rsidRPr="002238E7" w:rsidRDefault="008B04E3" w:rsidP="008B04E3">
      <w:pPr>
        <w:pStyle w:val="ListParagraph"/>
        <w:numPr>
          <w:ilvl w:val="0"/>
          <w:numId w:val="1"/>
        </w:numPr>
      </w:pPr>
      <w:r w:rsidRPr="002238E7">
        <w:t xml:space="preserve">Crow </w:t>
      </w:r>
      <w:proofErr w:type="spellStart"/>
      <w:r w:rsidRPr="002238E7">
        <w:t>IPMApplication</w:t>
      </w:r>
      <w:proofErr w:type="spellEnd"/>
      <w:r w:rsidRPr="002238E7">
        <w:t xml:space="preserve"> Version </w:t>
      </w:r>
      <w:r w:rsidRPr="008B04E3">
        <w:rPr>
          <w:highlight w:val="yellow"/>
        </w:rPr>
        <w:t>3.7.6.85</w:t>
      </w:r>
    </w:p>
    <w:p w:rsidR="008B04E3" w:rsidRPr="002238E7" w:rsidRDefault="008B04E3" w:rsidP="008B04E3">
      <w:pPr>
        <w:pStyle w:val="ListParagraph"/>
        <w:numPr>
          <w:ilvl w:val="0"/>
          <w:numId w:val="1"/>
        </w:numPr>
      </w:pPr>
      <w:r w:rsidRPr="002238E7">
        <w:t xml:space="preserve">Crow MCU </w:t>
      </w:r>
      <w:proofErr w:type="spellStart"/>
      <w:r w:rsidRPr="002238E7">
        <w:t>UpdateFirmware</w:t>
      </w:r>
      <w:proofErr w:type="spellEnd"/>
      <w:r w:rsidRPr="002238E7">
        <w:t xml:space="preserve"> Version </w:t>
      </w:r>
      <w:r w:rsidRPr="00031BB3">
        <w:t>1.7.4.54</w:t>
      </w:r>
    </w:p>
    <w:p w:rsidR="008B04E3" w:rsidRDefault="008B04E3" w:rsidP="008B04E3">
      <w:pPr>
        <w:pStyle w:val="ListParagraph"/>
        <w:numPr>
          <w:ilvl w:val="0"/>
          <w:numId w:val="1"/>
        </w:numPr>
      </w:pPr>
      <w:r w:rsidRPr="002238E7">
        <w:t xml:space="preserve">Crow MCU Peripheral Update Version </w:t>
      </w:r>
      <w:r w:rsidRPr="008B04E3">
        <w:t>2.1.2.22</w:t>
      </w:r>
    </w:p>
    <w:p w:rsidR="008B04E3" w:rsidRPr="00A76A94" w:rsidRDefault="008B04E3" w:rsidP="008B04E3">
      <w:pPr>
        <w:pStyle w:val="ListParagraph"/>
        <w:numPr>
          <w:ilvl w:val="0"/>
          <w:numId w:val="1"/>
        </w:numPr>
      </w:pPr>
      <w:r>
        <w:t xml:space="preserve">Voice file </w:t>
      </w:r>
      <w:r w:rsidRPr="00286E2C">
        <w:t xml:space="preserve">version </w:t>
      </w:r>
      <w:r w:rsidRPr="008B04E3">
        <w:rPr>
          <w:highlight w:val="yellow"/>
        </w:rPr>
        <w:t>1.2.0.5</w:t>
      </w:r>
    </w:p>
    <w:p w:rsidR="008B04E3" w:rsidRPr="00AA05BC" w:rsidRDefault="008B04E3" w:rsidP="008B04E3">
      <w:pPr>
        <w:spacing w:after="0"/>
        <w:rPr>
          <w:u w:val="single"/>
        </w:rPr>
      </w:pPr>
      <w:r w:rsidRPr="00AA05BC">
        <w:rPr>
          <w:u w:val="single"/>
        </w:rPr>
        <w:t>Compatibility:</w:t>
      </w:r>
      <w:r>
        <w:rPr>
          <w:u w:val="single"/>
        </w:rPr>
        <w:t xml:space="preserve"> </w:t>
      </w:r>
    </w:p>
    <w:p w:rsidR="008B04E3" w:rsidRPr="002238E7" w:rsidRDefault="008B04E3" w:rsidP="008B04E3">
      <w:pPr>
        <w:pStyle w:val="ListParagraph"/>
        <w:numPr>
          <w:ilvl w:val="0"/>
          <w:numId w:val="1"/>
        </w:numPr>
      </w:pPr>
      <w:proofErr w:type="spellStart"/>
      <w:r>
        <w:t>CrowLibraryInterface</w:t>
      </w:r>
      <w:proofErr w:type="spellEnd"/>
      <w:r>
        <w:t xml:space="preserve"> Version </w:t>
      </w:r>
      <w:r w:rsidRPr="00494E2A">
        <w:t>1.3.2.36</w:t>
      </w:r>
    </w:p>
    <w:p w:rsidR="008B04E3" w:rsidRPr="002238E7" w:rsidRDefault="008B04E3" w:rsidP="00494E2A">
      <w:pPr>
        <w:pStyle w:val="ListParagraph"/>
        <w:numPr>
          <w:ilvl w:val="0"/>
          <w:numId w:val="1"/>
        </w:numPr>
      </w:pPr>
      <w:proofErr w:type="spellStart"/>
      <w:r w:rsidRPr="002238E7">
        <w:t>Gira</w:t>
      </w:r>
      <w:proofErr w:type="spellEnd"/>
      <w:r w:rsidRPr="002238E7">
        <w:t xml:space="preserve"> Device Package </w:t>
      </w:r>
      <w:r w:rsidRPr="00586001">
        <w:rPr>
          <w:highlight w:val="yellow"/>
        </w:rPr>
        <w:t>: V2.0</w:t>
      </w:r>
      <w:r w:rsidRPr="006F4D8B">
        <w:rPr>
          <w:highlight w:val="yellow"/>
        </w:rPr>
        <w:t>.</w:t>
      </w:r>
      <w:r w:rsidRPr="00031BB3">
        <w:rPr>
          <w:highlight w:val="yellow"/>
        </w:rPr>
        <w:t>11</w:t>
      </w:r>
      <w:r w:rsidR="00494E2A" w:rsidRPr="00494E2A">
        <w:rPr>
          <w:highlight w:val="yellow"/>
        </w:rPr>
        <w:t>6</w:t>
      </w:r>
    </w:p>
    <w:p w:rsidR="008B04E3" w:rsidRPr="002238E7" w:rsidRDefault="008B04E3" w:rsidP="00494E2A">
      <w:pPr>
        <w:pStyle w:val="ListParagraph"/>
        <w:numPr>
          <w:ilvl w:val="0"/>
          <w:numId w:val="1"/>
        </w:numPr>
      </w:pPr>
      <w:r w:rsidRPr="002238E7">
        <w:t xml:space="preserve">XSD version: </w:t>
      </w:r>
      <w:r w:rsidRPr="00494E2A">
        <w:rPr>
          <w:highlight w:val="yellow"/>
        </w:rPr>
        <w:t>1.3.1.1</w:t>
      </w:r>
      <w:r w:rsidR="00494E2A" w:rsidRPr="00494E2A">
        <w:rPr>
          <w:highlight w:val="yellow"/>
        </w:rPr>
        <w:t>6</w:t>
      </w:r>
    </w:p>
    <w:p w:rsidR="008B04E3" w:rsidRPr="002238E7" w:rsidRDefault="008B04E3" w:rsidP="008B04E3">
      <w:pPr>
        <w:pStyle w:val="ListParagraph"/>
        <w:numPr>
          <w:ilvl w:val="0"/>
          <w:numId w:val="1"/>
        </w:numPr>
      </w:pPr>
      <w:r w:rsidRPr="002238E7">
        <w:t>Languages XSD :1</w:t>
      </w:r>
    </w:p>
    <w:p w:rsidR="008B04E3" w:rsidRPr="002238E7" w:rsidRDefault="008B04E3" w:rsidP="00494E2A">
      <w:pPr>
        <w:pStyle w:val="ListParagraph"/>
        <w:numPr>
          <w:ilvl w:val="0"/>
          <w:numId w:val="1"/>
        </w:numPr>
      </w:pPr>
      <w:r w:rsidRPr="002238E7">
        <w:t xml:space="preserve">Languages XML </w:t>
      </w:r>
      <w:r w:rsidRPr="00D61211">
        <w:t>:</w:t>
      </w:r>
      <w:r w:rsidRPr="006F4D8B">
        <w:rPr>
          <w:highlight w:val="yellow"/>
        </w:rPr>
        <w:t>1</w:t>
      </w:r>
      <w:r w:rsidR="00494E2A" w:rsidRPr="00494E2A">
        <w:rPr>
          <w:highlight w:val="yellow"/>
        </w:rPr>
        <w:t>8</w:t>
      </w:r>
      <w:r w:rsidRPr="00D61211">
        <w:t>/</w:t>
      </w:r>
      <w:r w:rsidRPr="00AD6504">
        <w:t>1.0.0.10</w:t>
      </w:r>
    </w:p>
    <w:p w:rsidR="008B04E3" w:rsidRPr="002238E7" w:rsidRDefault="008B04E3" w:rsidP="00494E2A">
      <w:pPr>
        <w:pStyle w:val="ListParagraph"/>
        <w:numPr>
          <w:ilvl w:val="0"/>
          <w:numId w:val="1"/>
        </w:numPr>
      </w:pPr>
      <w:r w:rsidRPr="002238E7">
        <w:t xml:space="preserve">GPA Version </w:t>
      </w:r>
      <w:r w:rsidRPr="006F4D8B">
        <w:t>:</w:t>
      </w:r>
      <w:r w:rsidRPr="00031BB3">
        <w:rPr>
          <w:highlight w:val="yellow"/>
        </w:rPr>
        <w:t>3.0.0.</w:t>
      </w:r>
      <w:r w:rsidR="00494E2A" w:rsidRPr="00494E2A">
        <w:rPr>
          <w:highlight w:val="yellow"/>
        </w:rPr>
        <w:t>5082</w:t>
      </w:r>
    </w:p>
    <w:p w:rsidR="008B04E3" w:rsidRPr="00A7013A" w:rsidRDefault="008B04E3" w:rsidP="008B04E3">
      <w:pPr>
        <w:spacing w:after="0"/>
        <w:rPr>
          <w:u w:val="single"/>
        </w:rPr>
      </w:pP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1580"/>
        <w:gridCol w:w="1460"/>
        <w:gridCol w:w="2313"/>
        <w:gridCol w:w="3503"/>
      </w:tblGrid>
      <w:tr w:rsidR="008B04E3" w:rsidRPr="00F62628" w:rsidTr="008B04E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E3" w:rsidRPr="00F62628" w:rsidRDefault="008B04E3" w:rsidP="008B04E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E3" w:rsidRPr="00F62628" w:rsidRDefault="008B04E3" w:rsidP="008B04E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E3" w:rsidRPr="00F62628" w:rsidRDefault="008B04E3" w:rsidP="008B04E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HW version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E3" w:rsidRPr="00F62628" w:rsidRDefault="008B04E3" w:rsidP="008B04E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Comments</w:t>
            </w:r>
          </w:p>
        </w:tc>
      </w:tr>
      <w:tr w:rsidR="008B04E3" w:rsidRPr="00A76A94" w:rsidTr="008B04E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E3" w:rsidRPr="00A76A94" w:rsidRDefault="008B04E3" w:rsidP="008B04E3">
            <w:pPr>
              <w:rPr>
                <w:rFonts w:cs="Arial"/>
              </w:rPr>
            </w:pPr>
            <w:r w:rsidRPr="00A76A94">
              <w:t>Control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E3" w:rsidRPr="008553C0" w:rsidRDefault="008B04E3" w:rsidP="00494E2A">
            <w:pPr>
              <w:rPr>
                <w:highlight w:val="yellow"/>
              </w:rPr>
            </w:pPr>
            <w:r>
              <w:rPr>
                <w:highlight w:val="yellow"/>
              </w:rPr>
              <w:t>3</w:t>
            </w:r>
            <w:r w:rsidRPr="006E15B0">
              <w:rPr>
                <w:highlight w:val="yellow"/>
              </w:rPr>
              <w:t>.</w:t>
            </w:r>
            <w:r>
              <w:rPr>
                <w:highlight w:val="yellow"/>
              </w:rPr>
              <w:t>11</w:t>
            </w:r>
            <w:r w:rsidRPr="006E15B0">
              <w:rPr>
                <w:highlight w:val="yellow"/>
              </w:rPr>
              <w:t>.</w:t>
            </w:r>
            <w:r>
              <w:rPr>
                <w:highlight w:val="yellow"/>
              </w:rPr>
              <w:t>2</w:t>
            </w:r>
            <w:r w:rsidR="00494E2A">
              <w:rPr>
                <w:highlight w:val="yellow"/>
              </w:rPr>
              <w:t>3</w:t>
            </w:r>
            <w:r w:rsidRPr="006E15B0">
              <w:rPr>
                <w:highlight w:val="yellow"/>
              </w:rPr>
              <w:t>.1</w:t>
            </w:r>
            <w:r w:rsidR="00494E2A">
              <w:rPr>
                <w:highlight w:val="yellow"/>
              </w:rPr>
              <w:t>50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E3" w:rsidRPr="00A76A94" w:rsidRDefault="008B04E3" w:rsidP="008B04E3">
            <w:pPr>
              <w:rPr>
                <w:rFonts w:cs="Arial"/>
              </w:rPr>
            </w:pPr>
            <w:r w:rsidRPr="00A76A94">
              <w:t>5B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E3" w:rsidRPr="00A76A94" w:rsidRDefault="008B04E3" w:rsidP="008B04E3">
            <w:r>
              <w:t>*Still under test</w:t>
            </w:r>
          </w:p>
        </w:tc>
      </w:tr>
      <w:tr w:rsidR="008B04E3" w:rsidRPr="00A76A94" w:rsidTr="008B04E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E3" w:rsidRPr="00A76A94" w:rsidRDefault="008B04E3" w:rsidP="008B04E3">
            <w:pPr>
              <w:rPr>
                <w:rFonts w:cs="Arial"/>
              </w:rPr>
            </w:pPr>
            <w:r w:rsidRPr="00A76A94">
              <w:t>RF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E3" w:rsidRPr="008553C0" w:rsidRDefault="008B04E3" w:rsidP="00494E2A">
            <w:pPr>
              <w:rPr>
                <w:rFonts w:cs="Arial"/>
                <w:highlight w:val="yellow"/>
              </w:rPr>
            </w:pPr>
            <w:r w:rsidRPr="00494E2A">
              <w:rPr>
                <w:highlight w:val="yellow"/>
              </w:rPr>
              <w:t>4.6.0.</w:t>
            </w:r>
            <w:r w:rsidR="00494E2A" w:rsidRPr="00494E2A">
              <w:rPr>
                <w:highlight w:val="yellow"/>
              </w:rPr>
              <w:t>72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E3" w:rsidRPr="00A76A94" w:rsidRDefault="008B04E3" w:rsidP="008B04E3">
            <w:pPr>
              <w:rPr>
                <w:rFonts w:cs="Arial"/>
              </w:rPr>
            </w:pPr>
            <w:r w:rsidRPr="00A76A94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E3" w:rsidRPr="00A76A94" w:rsidRDefault="008B04E3" w:rsidP="008B04E3"/>
        </w:tc>
      </w:tr>
      <w:tr w:rsidR="008B04E3" w:rsidRPr="00A76A94" w:rsidTr="008B04E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E3" w:rsidRPr="00A76A94" w:rsidRDefault="008B04E3" w:rsidP="008B04E3">
            <w:pPr>
              <w:rPr>
                <w:rFonts w:cs="Arial"/>
              </w:rPr>
            </w:pPr>
            <w:r w:rsidRPr="00A76A94">
              <w:t>PIR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E3" w:rsidRPr="00A76A94" w:rsidRDefault="008B04E3" w:rsidP="008B04E3">
            <w:pPr>
              <w:tabs>
                <w:tab w:val="center" w:pos="1368"/>
              </w:tabs>
              <w:rPr>
                <w:rFonts w:cs="Arial"/>
              </w:rPr>
            </w:pPr>
            <w:r w:rsidRPr="003374EF">
              <w:t>0.8.5.17</w:t>
            </w:r>
            <w:r w:rsidRPr="00A76A94">
              <w:tab/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E3" w:rsidRPr="00A76A94" w:rsidRDefault="008B04E3" w:rsidP="008B04E3">
            <w:pPr>
              <w:rPr>
                <w:rFonts w:cs="Arial"/>
              </w:rPr>
            </w:pPr>
            <w:r w:rsidRPr="00A76A94">
              <w:t>4C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E3" w:rsidRPr="00A76A94" w:rsidRDefault="008B04E3" w:rsidP="008B04E3">
            <w:r>
              <w:t>4B is OK too</w:t>
            </w:r>
          </w:p>
        </w:tc>
      </w:tr>
      <w:tr w:rsidR="008B04E3" w:rsidRPr="00A76A94" w:rsidTr="008B04E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E3" w:rsidRPr="00A76A94" w:rsidRDefault="008B04E3" w:rsidP="008B04E3">
            <w:pPr>
              <w:rPr>
                <w:rFonts w:cs="Arial"/>
              </w:rPr>
            </w:pPr>
            <w:r w:rsidRPr="00A76A94">
              <w:t>PIR Cam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E3" w:rsidRPr="00A76A94" w:rsidRDefault="008B04E3" w:rsidP="008B04E3">
            <w:pPr>
              <w:rPr>
                <w:rFonts w:cs="Arial"/>
              </w:rPr>
            </w:pPr>
            <w:r w:rsidRPr="00A76A94">
              <w:t>1.2.0.38 / 192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E3" w:rsidRPr="00A76A94" w:rsidRDefault="008B04E3" w:rsidP="008B04E3">
            <w:pPr>
              <w:rPr>
                <w:rFonts w:cs="Arial"/>
              </w:rPr>
            </w:pPr>
            <w:r w:rsidRPr="00A76A94">
              <w:t>4B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E3" w:rsidRPr="00A76A94" w:rsidRDefault="008B04E3" w:rsidP="008B04E3">
            <w:r>
              <w:t>4A is OK too</w:t>
            </w:r>
          </w:p>
        </w:tc>
      </w:tr>
      <w:tr w:rsidR="008B04E3" w:rsidRPr="00A76A94" w:rsidTr="008B04E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E3" w:rsidRPr="001B6A80" w:rsidRDefault="008B04E3" w:rsidP="008B04E3">
            <w:pPr>
              <w:rPr>
                <w:rFonts w:cs="Arial"/>
              </w:rPr>
            </w:pPr>
            <w:r w:rsidRPr="001B6A80">
              <w:t>Magnet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E3" w:rsidRPr="006E15B0" w:rsidRDefault="008B04E3" w:rsidP="008B04E3">
            <w:pPr>
              <w:rPr>
                <w:rFonts w:cs="Arial"/>
              </w:rPr>
            </w:pPr>
            <w:r w:rsidRPr="006E15B0">
              <w:t>0.7.0.12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E3" w:rsidRPr="00A76A94" w:rsidRDefault="008B04E3" w:rsidP="008B04E3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E3" w:rsidRPr="00A76A94" w:rsidRDefault="008B04E3" w:rsidP="008B04E3">
            <w:r w:rsidRPr="00A76A94">
              <w:t>4A is OK too</w:t>
            </w:r>
            <w:r>
              <w:t xml:space="preserve"> , </w:t>
            </w:r>
          </w:p>
        </w:tc>
      </w:tr>
      <w:tr w:rsidR="008B04E3" w:rsidRPr="00A76A94" w:rsidTr="008B04E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E3" w:rsidRPr="00A76A94" w:rsidRDefault="008B04E3" w:rsidP="008B04E3">
            <w:pPr>
              <w:rPr>
                <w:rFonts w:cs="Arial"/>
              </w:rPr>
            </w:pPr>
            <w:r w:rsidRPr="00A76A94">
              <w:t>Technical Contact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E3" w:rsidRPr="006E15B0" w:rsidRDefault="008B04E3" w:rsidP="008B04E3">
            <w:pPr>
              <w:rPr>
                <w:rFonts w:cs="Arial"/>
              </w:rPr>
            </w:pPr>
            <w:r w:rsidRPr="006E15B0">
              <w:t>0.7.0.12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E3" w:rsidRPr="00A76A94" w:rsidRDefault="008B04E3" w:rsidP="008B04E3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E3" w:rsidRPr="00A76A94" w:rsidRDefault="008B04E3" w:rsidP="008B04E3">
            <w:r w:rsidRPr="00A76A94">
              <w:t>4A is OK too</w:t>
            </w:r>
            <w:r>
              <w:t xml:space="preserve">, </w:t>
            </w:r>
          </w:p>
        </w:tc>
      </w:tr>
      <w:tr w:rsidR="008B04E3" w:rsidRPr="00A76A94" w:rsidTr="008B04E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E3" w:rsidRPr="00A76A94" w:rsidRDefault="008B04E3" w:rsidP="008B04E3">
            <w:pPr>
              <w:rPr>
                <w:rFonts w:cs="Arial"/>
              </w:rPr>
            </w:pPr>
            <w:r w:rsidRPr="00A76A94">
              <w:lastRenderedPageBreak/>
              <w:t>Indoor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E3" w:rsidRPr="006E15B0" w:rsidRDefault="00494E2A" w:rsidP="008B04E3">
            <w:pPr>
              <w:rPr>
                <w:rFonts w:cs="Arial"/>
              </w:rPr>
            </w:pPr>
            <w:r w:rsidRPr="00494E2A">
              <w:rPr>
                <w:highlight w:val="yellow"/>
              </w:rPr>
              <w:t>0.16.0.2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E3" w:rsidRPr="00A76A94" w:rsidRDefault="008B04E3" w:rsidP="008B04E3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E3" w:rsidRPr="00A76A94" w:rsidRDefault="00494E2A" w:rsidP="008B04E3">
            <w:r>
              <w:t>Only for HW 3304240A</w:t>
            </w:r>
          </w:p>
        </w:tc>
      </w:tr>
      <w:tr w:rsidR="008B04E3" w:rsidRPr="00A76A94" w:rsidTr="008B04E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E3" w:rsidRPr="00A76A94" w:rsidRDefault="008B04E3" w:rsidP="008B04E3">
            <w:pPr>
              <w:rPr>
                <w:rFonts w:cs="Arial"/>
              </w:rPr>
            </w:pPr>
            <w:r w:rsidRPr="00A76A94">
              <w:t>Outdoor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E3" w:rsidRPr="006E15B0" w:rsidRDefault="008B04E3" w:rsidP="008B04E3">
            <w:r w:rsidRPr="000C4151">
              <w:t>0.15.3.32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4E3" w:rsidRPr="00A76A94" w:rsidRDefault="008B04E3" w:rsidP="008B04E3">
            <w:pPr>
              <w:rPr>
                <w:rFonts w:cs="Arial"/>
              </w:rPr>
            </w:pPr>
            <w:r w:rsidRPr="00A76A94">
              <w:t>4B</w:t>
            </w:r>
            <w:r w:rsidRPr="00A76A94">
              <w:rPr>
                <w:rFonts w:cs="Arial"/>
              </w:rPr>
              <w:t xml:space="preserve"> must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E3" w:rsidRPr="00A76A94" w:rsidRDefault="008B04E3" w:rsidP="008B04E3"/>
        </w:tc>
      </w:tr>
      <w:tr w:rsidR="00494E2A" w:rsidRPr="00A76A94" w:rsidTr="008B04E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E2A" w:rsidRPr="00A76A94" w:rsidRDefault="00494E2A" w:rsidP="008B04E3">
            <w:pPr>
              <w:rPr>
                <w:rFonts w:cs="Arial"/>
              </w:rPr>
            </w:pPr>
            <w:r w:rsidRPr="00A76A94">
              <w:t>I/O 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E2A" w:rsidRPr="00286E2C" w:rsidRDefault="00494E2A" w:rsidP="008B04E3">
            <w:pPr>
              <w:rPr>
                <w:rFonts w:cs="Arial"/>
              </w:rPr>
            </w:pPr>
            <w:r w:rsidRPr="00494E2A">
              <w:rPr>
                <w:highlight w:val="yellow"/>
              </w:rPr>
              <w:t>1.3.0.2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E2A" w:rsidRPr="00A76A94" w:rsidRDefault="00494E2A" w:rsidP="008B04E3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2A" w:rsidRPr="00A76A94" w:rsidRDefault="00494E2A" w:rsidP="00494E2A">
            <w:r>
              <w:t>Only for HW 330</w:t>
            </w:r>
            <w:r>
              <w:t>5255A</w:t>
            </w:r>
          </w:p>
        </w:tc>
      </w:tr>
      <w:tr w:rsidR="00494E2A" w:rsidRPr="00A76A94" w:rsidTr="008B04E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E2A" w:rsidRPr="00A76A94" w:rsidRDefault="00494E2A" w:rsidP="008B04E3">
            <w:pPr>
              <w:rPr>
                <w:rFonts w:cs="Arial"/>
              </w:rPr>
            </w:pPr>
            <w:r w:rsidRPr="00A76A94">
              <w:t>Keyfob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E2A" w:rsidRPr="00A76A94" w:rsidRDefault="00494E2A" w:rsidP="008B04E3">
            <w:pPr>
              <w:rPr>
                <w:rFonts w:cs="Arial"/>
              </w:rPr>
            </w:pPr>
            <w:r w:rsidRPr="00A76A94">
              <w:t>0.3.0.6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E2A" w:rsidRPr="00A76A94" w:rsidRDefault="00494E2A" w:rsidP="008B04E3">
            <w:pPr>
              <w:rPr>
                <w:rFonts w:cs="Arial"/>
              </w:rPr>
            </w:pPr>
            <w:r w:rsidRPr="00A76A94">
              <w:t>1A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2A" w:rsidRPr="00A76A94" w:rsidRDefault="00494E2A" w:rsidP="008B04E3"/>
        </w:tc>
      </w:tr>
      <w:tr w:rsidR="00494E2A" w:rsidRPr="00A76A94" w:rsidTr="008B04E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E2A" w:rsidRPr="00A76A94" w:rsidRDefault="00494E2A" w:rsidP="008B04E3">
            <w:pPr>
              <w:rPr>
                <w:rFonts w:cs="Arial"/>
              </w:rPr>
            </w:pPr>
            <w:r w:rsidRPr="00A76A94">
              <w:t>GBD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E2A" w:rsidRPr="00BF4257" w:rsidRDefault="00494E2A" w:rsidP="008B04E3">
            <w:pPr>
              <w:rPr>
                <w:rFonts w:cs="Arial"/>
                <w:highlight w:val="yellow"/>
              </w:rPr>
            </w:pPr>
            <w:r w:rsidRPr="001B6A80">
              <w:t>0.1.</w:t>
            </w:r>
            <w:r>
              <w:t>1</w:t>
            </w:r>
            <w:r w:rsidRPr="001B6A80">
              <w:t>.22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E2A" w:rsidRPr="00A76A94" w:rsidRDefault="00494E2A" w:rsidP="008B04E3">
            <w:pPr>
              <w:rPr>
                <w:rFonts w:cs="Arial"/>
              </w:rPr>
            </w:pPr>
            <w:r w:rsidRPr="00A76A94">
              <w:t>1D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2A" w:rsidRDefault="00494E2A" w:rsidP="008B04E3">
            <w:r>
              <w:t>Requires new HW for VDS tests.</w:t>
            </w:r>
          </w:p>
          <w:p w:rsidR="00494E2A" w:rsidRDefault="00494E2A" w:rsidP="008B04E3">
            <w:r>
              <w:t>Can work on existing HW except detection method</w:t>
            </w:r>
          </w:p>
          <w:p w:rsidR="00494E2A" w:rsidRPr="00A76A94" w:rsidRDefault="00494E2A" w:rsidP="008B04E3">
            <w:r w:rsidRPr="00A76A94">
              <w:t>1C is OK too</w:t>
            </w:r>
          </w:p>
        </w:tc>
      </w:tr>
      <w:tr w:rsidR="00494E2A" w:rsidRPr="00A76A94" w:rsidTr="008B04E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E2A" w:rsidRPr="00A76A94" w:rsidRDefault="00494E2A" w:rsidP="008B04E3">
            <w:pPr>
              <w:rPr>
                <w:rFonts w:cs="Arial"/>
              </w:rPr>
            </w:pPr>
            <w:r w:rsidRPr="00A76A94">
              <w:t>LCD Keypad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E2A" w:rsidRPr="00602A5F" w:rsidRDefault="00494E2A" w:rsidP="00494E2A">
            <w:pPr>
              <w:rPr>
                <w:rFonts w:cs="Arial"/>
                <w:highlight w:val="yellow"/>
              </w:rPr>
            </w:pPr>
            <w:r w:rsidRPr="007F4C91">
              <w:rPr>
                <w:highlight w:val="yellow"/>
              </w:rPr>
              <w:t>1.2.1.6</w:t>
            </w:r>
            <w:r>
              <w:rPr>
                <w:highlight w:val="yellow"/>
              </w:rPr>
              <w:t>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E2A" w:rsidRPr="00A76A94" w:rsidRDefault="00494E2A" w:rsidP="008B04E3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2A" w:rsidRPr="00A76A94" w:rsidRDefault="00494E2A" w:rsidP="008B04E3">
            <w:r w:rsidRPr="00A76A94">
              <w:t>3A is OK too</w:t>
            </w:r>
          </w:p>
        </w:tc>
      </w:tr>
      <w:tr w:rsidR="00494E2A" w:rsidRPr="00A76A94" w:rsidTr="008B04E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2A" w:rsidRPr="00A76A94" w:rsidRDefault="00494E2A" w:rsidP="008B04E3">
            <w:r w:rsidRPr="00A76A94">
              <w:t>Touch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2A" w:rsidRPr="00F27F2B" w:rsidRDefault="00494E2A" w:rsidP="008B04E3">
            <w:pPr>
              <w:rPr>
                <w:highlight w:val="yellow"/>
              </w:rPr>
            </w:pPr>
            <w:r w:rsidRPr="00EF23EA">
              <w:t>0.0.0.11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2A" w:rsidRPr="00A76A94" w:rsidRDefault="00494E2A" w:rsidP="008B04E3"/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2A" w:rsidRPr="00A76A94" w:rsidRDefault="00494E2A" w:rsidP="008B04E3"/>
        </w:tc>
      </w:tr>
      <w:tr w:rsidR="00494E2A" w:rsidRPr="00A76A94" w:rsidTr="008B04E3">
        <w:trPr>
          <w:trHeight w:val="322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E2A" w:rsidRPr="00A76A94" w:rsidRDefault="00494E2A" w:rsidP="008B04E3">
            <w:pPr>
              <w:rPr>
                <w:rFonts w:cs="Arial"/>
              </w:rPr>
            </w:pPr>
            <w:r w:rsidRPr="00A76A94">
              <w:t>Door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E2A" w:rsidRPr="00A76A94" w:rsidRDefault="00494E2A" w:rsidP="008B04E3">
            <w:pPr>
              <w:rPr>
                <w:rFonts w:cs="Arial"/>
              </w:rPr>
            </w:pPr>
            <w:r w:rsidRPr="00A76A94">
              <w:t>0.1.0.6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E2A" w:rsidRPr="00A76A94" w:rsidRDefault="00494E2A" w:rsidP="008B04E3">
            <w:pPr>
              <w:rPr>
                <w:rFonts w:cs="Arial"/>
              </w:rPr>
            </w:pPr>
            <w:r w:rsidRPr="00A76A94">
              <w:t>2B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2A" w:rsidRPr="00A76A94" w:rsidRDefault="00494E2A" w:rsidP="008B04E3"/>
        </w:tc>
      </w:tr>
      <w:tr w:rsidR="00494E2A" w:rsidRPr="00A76A94" w:rsidTr="008B04E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E2A" w:rsidRPr="00A76A94" w:rsidRDefault="00494E2A" w:rsidP="008B04E3">
            <w:pPr>
              <w:rPr>
                <w:rFonts w:cs="Arial"/>
              </w:rPr>
            </w:pPr>
            <w:r w:rsidRPr="00A76A94">
              <w:t>Repeater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E2A" w:rsidRPr="00A76A94" w:rsidRDefault="00494E2A" w:rsidP="008B04E3">
            <w:pPr>
              <w:rPr>
                <w:rFonts w:cs="Arial"/>
              </w:rPr>
            </w:pPr>
            <w:r w:rsidRPr="003374EF">
              <w:t>0.1.2.14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E2A" w:rsidRPr="00A76A94" w:rsidRDefault="00494E2A" w:rsidP="008B04E3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2A" w:rsidRPr="00A76A94" w:rsidRDefault="00494E2A" w:rsidP="008B04E3">
            <w:r w:rsidRPr="00A76A94">
              <w:t>2C is OK too</w:t>
            </w:r>
          </w:p>
        </w:tc>
      </w:tr>
      <w:tr w:rsidR="00494E2A" w:rsidRPr="00A76A94" w:rsidTr="008B04E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E2A" w:rsidRPr="00A76A94" w:rsidRDefault="00494E2A" w:rsidP="008B04E3">
            <w:pPr>
              <w:rPr>
                <w:rFonts w:cs="Arial"/>
              </w:rPr>
            </w:pPr>
            <w:r w:rsidRPr="00A76A94">
              <w:t>GPA-C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E2A" w:rsidRPr="006C13F9" w:rsidRDefault="00494E2A" w:rsidP="00494E2A">
            <w:pPr>
              <w:rPr>
                <w:rFonts w:cs="Arial"/>
                <w:highlight w:val="yellow"/>
              </w:rPr>
            </w:pPr>
            <w:r w:rsidRPr="005879CC">
              <w:rPr>
                <w:highlight w:val="yellow"/>
              </w:rPr>
              <w:t>V</w:t>
            </w:r>
            <w:r>
              <w:rPr>
                <w:highlight w:val="yellow"/>
              </w:rPr>
              <w:t>3.10.4.63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E2A" w:rsidRPr="00A76A94" w:rsidRDefault="00494E2A" w:rsidP="008B04E3">
            <w:pPr>
              <w:rPr>
                <w:rFonts w:cs="Arial"/>
              </w:rPr>
            </w:pPr>
            <w:r w:rsidRPr="00A76A94">
              <w:t>Located @ Tests folder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2A" w:rsidRPr="00A76A94" w:rsidRDefault="00494E2A" w:rsidP="008B04E3"/>
        </w:tc>
      </w:tr>
    </w:tbl>
    <w:p w:rsidR="008B04E3" w:rsidRDefault="008B04E3" w:rsidP="008B04E3">
      <w:pPr>
        <w:spacing w:after="0"/>
        <w:rPr>
          <w:u w:val="single"/>
        </w:rPr>
      </w:pPr>
    </w:p>
    <w:p w:rsidR="008B04E3" w:rsidRDefault="008B04E3" w:rsidP="008B04E3">
      <w:pPr>
        <w:spacing w:after="0"/>
        <w:rPr>
          <w:u w:val="single"/>
        </w:rPr>
      </w:pPr>
    </w:p>
    <w:p w:rsidR="008B04E3" w:rsidRDefault="008B04E3" w:rsidP="008B04E3">
      <w:pPr>
        <w:pStyle w:val="ListParagraph"/>
        <w:numPr>
          <w:ilvl w:val="0"/>
          <w:numId w:val="53"/>
        </w:numPr>
        <w:spacing w:after="0"/>
        <w:rPr>
          <w:b/>
          <w:bCs/>
          <w:u w:val="single"/>
        </w:rPr>
      </w:pPr>
      <w:r w:rsidRPr="00E70EEC">
        <w:rPr>
          <w:b/>
          <w:bCs/>
          <w:u w:val="single"/>
        </w:rPr>
        <w:t>MCU</w:t>
      </w:r>
      <w:r>
        <w:rPr>
          <w:b/>
          <w:bCs/>
          <w:u w:val="single"/>
        </w:rPr>
        <w:t xml:space="preserve"> </w:t>
      </w:r>
    </w:p>
    <w:p w:rsidR="008B04E3" w:rsidRPr="006730B6" w:rsidRDefault="008B04E3" w:rsidP="008B04E3">
      <w:pPr>
        <w:pStyle w:val="ListParagraph"/>
        <w:spacing w:after="0"/>
        <w:rPr>
          <w:b/>
          <w:bCs/>
          <w:u w:val="single"/>
        </w:rPr>
      </w:pPr>
    </w:p>
    <w:p w:rsidR="00577C52" w:rsidRPr="00577C52" w:rsidRDefault="00577C52" w:rsidP="00577C52">
      <w:pPr>
        <w:pStyle w:val="ListParagraph"/>
        <w:numPr>
          <w:ilvl w:val="0"/>
          <w:numId w:val="82"/>
        </w:numPr>
        <w:shd w:val="clear" w:color="auto" w:fill="FFFFFF" w:themeFill="background1"/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577C52">
        <w:rPr>
          <w:rFonts w:ascii="Verdana" w:hAnsi="Verdana"/>
          <w:color w:val="303030"/>
          <w:sz w:val="16"/>
          <w:szCs w:val="16"/>
          <w:shd w:val="clear" w:color="auto" w:fill="FFFFFF"/>
        </w:rPr>
        <w:t>fixed GSM Continuous Wave TX</w:t>
      </w:r>
    </w:p>
    <w:p w:rsidR="008B04E3" w:rsidRPr="00577C52" w:rsidRDefault="00577C52" w:rsidP="00577C52">
      <w:pPr>
        <w:pStyle w:val="ListParagraph"/>
        <w:numPr>
          <w:ilvl w:val="0"/>
          <w:numId w:val="82"/>
        </w:numPr>
        <w:shd w:val="clear" w:color="auto" w:fill="FFFFFF" w:themeFill="background1"/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577C52">
        <w:rPr>
          <w:rFonts w:ascii="Verdana" w:hAnsi="Verdana"/>
          <w:color w:val="303030"/>
          <w:sz w:val="16"/>
          <w:szCs w:val="16"/>
          <w:shd w:val="clear" w:color="auto" w:fill="FFFFFF"/>
        </w:rPr>
        <w:t>Changed RSSI BAD threshold to be 6% for normal mode and 20% for installer mode</w:t>
      </w:r>
    </w:p>
    <w:p w:rsidR="008B04E3" w:rsidRPr="006F4D8B" w:rsidRDefault="008B04E3" w:rsidP="008B04E3">
      <w:pPr>
        <w:pStyle w:val="ListParagraph"/>
        <w:shd w:val="clear" w:color="auto" w:fill="FFFFFF" w:themeFill="background1"/>
        <w:spacing w:after="0" w:line="240" w:lineRule="auto"/>
        <w:ind w:left="786"/>
        <w:rPr>
          <w:rFonts w:ascii="Verdana" w:hAnsi="Verdana"/>
          <w:b/>
          <w:bCs/>
          <w:sz w:val="16"/>
          <w:szCs w:val="16"/>
        </w:rPr>
      </w:pPr>
    </w:p>
    <w:p w:rsidR="008B04E3" w:rsidRDefault="008B04E3" w:rsidP="008B04E3">
      <w:pPr>
        <w:shd w:val="clear" w:color="auto" w:fill="FFFFFF" w:themeFill="background1"/>
        <w:spacing w:after="0" w:line="240" w:lineRule="auto"/>
        <w:ind w:left="360"/>
        <w:rPr>
          <w:rFonts w:ascii="Verdana" w:hAnsi="Verdana"/>
          <w:b/>
          <w:bCs/>
          <w:sz w:val="16"/>
          <w:szCs w:val="16"/>
        </w:rPr>
      </w:pP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052A31" w:rsidRPr="00482001" w:rsidRDefault="00052A31" w:rsidP="008B04E3">
      <w:pPr>
        <w:shd w:val="clear" w:color="auto" w:fill="FFFFFF" w:themeFill="background1"/>
        <w:spacing w:after="0" w:line="240" w:lineRule="auto"/>
        <w:ind w:left="360"/>
        <w:rPr>
          <w:rFonts w:ascii="Verdana" w:hAnsi="Verdana"/>
          <w:b/>
          <w:bCs/>
          <w:sz w:val="16"/>
          <w:szCs w:val="16"/>
        </w:rPr>
      </w:pPr>
    </w:p>
    <w:p w:rsidR="008B04E3" w:rsidRPr="0042132D" w:rsidRDefault="008B04E3" w:rsidP="008B04E3">
      <w:pPr>
        <w:pStyle w:val="ListParagraph"/>
        <w:numPr>
          <w:ilvl w:val="0"/>
          <w:numId w:val="66"/>
        </w:numPr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 w:rsidRPr="003B525E">
        <w:rPr>
          <w:rFonts w:ascii="Verdana" w:eastAsia="Times New Roman" w:hAnsi="Verdana" w:cs="Times New Roman"/>
          <w:sz w:val="16"/>
          <w:szCs w:val="16"/>
        </w:rPr>
        <w:t>ASCBT-</w:t>
      </w:r>
      <w:r w:rsidR="00577C52">
        <w:rPr>
          <w:rFonts w:ascii="Verdana" w:eastAsia="Times New Roman" w:hAnsi="Verdana" w:cs="Times New Roman"/>
          <w:sz w:val="16"/>
          <w:szCs w:val="16"/>
        </w:rPr>
        <w:t>885 ,883,894,887,872</w:t>
      </w:r>
    </w:p>
    <w:p w:rsidR="008B04E3" w:rsidRDefault="008B04E3" w:rsidP="008B04E3">
      <w:pPr>
        <w:shd w:val="clear" w:color="auto" w:fill="FFFFFF" w:themeFill="background1"/>
        <w:spacing w:after="0" w:afterAutospacing="1" w:line="240" w:lineRule="auto"/>
        <w:ind w:left="720"/>
        <w:rPr>
          <w:rFonts w:ascii="Verdana" w:eastAsia="Times New Roman" w:hAnsi="Verdana" w:cs="Times New Roman"/>
          <w:sz w:val="16"/>
          <w:szCs w:val="16"/>
        </w:rPr>
      </w:pPr>
    </w:p>
    <w:p w:rsidR="008B04E3" w:rsidRDefault="008B04E3" w:rsidP="008B04E3">
      <w:pPr>
        <w:pStyle w:val="ListParagraph"/>
        <w:numPr>
          <w:ilvl w:val="0"/>
          <w:numId w:val="53"/>
        </w:numPr>
        <w:shd w:val="clear" w:color="auto" w:fill="FFFFFF" w:themeFill="background1"/>
        <w:spacing w:after="0"/>
        <w:rPr>
          <w:b/>
          <w:bCs/>
          <w:u w:val="single"/>
        </w:rPr>
      </w:pPr>
      <w:r>
        <w:rPr>
          <w:b/>
          <w:bCs/>
          <w:u w:val="single"/>
        </w:rPr>
        <w:t>IPM</w:t>
      </w:r>
    </w:p>
    <w:p w:rsidR="008B04E3" w:rsidRPr="007F1F9D" w:rsidRDefault="008B04E3" w:rsidP="0067501E">
      <w:pPr>
        <w:pStyle w:val="ListParagraph"/>
        <w:ind w:left="786"/>
        <w:rPr>
          <w:rFonts w:ascii="Verdana" w:hAnsi="Verdana"/>
          <w:sz w:val="16"/>
          <w:szCs w:val="16"/>
        </w:rPr>
      </w:pPr>
    </w:p>
    <w:p w:rsidR="008B04E3" w:rsidRDefault="008B04E3" w:rsidP="008B04E3">
      <w:pPr>
        <w:pStyle w:val="ListParagraph"/>
        <w:shd w:val="clear" w:color="auto" w:fill="FFFFFF" w:themeFill="background1"/>
        <w:spacing w:after="0"/>
        <w:ind w:left="360"/>
        <w:rPr>
          <w:rFonts w:ascii="Verdana" w:hAnsi="Verdana"/>
          <w:b/>
          <w:bCs/>
          <w:sz w:val="16"/>
          <w:szCs w:val="16"/>
        </w:rPr>
      </w:pPr>
    </w:p>
    <w:p w:rsidR="008B04E3" w:rsidRDefault="008B04E3" w:rsidP="008B04E3">
      <w:r>
        <w:rPr>
          <w:rFonts w:ascii="Verdana" w:hAnsi="Verdana"/>
          <w:b/>
          <w:bCs/>
          <w:sz w:val="16"/>
          <w:szCs w:val="16"/>
        </w:rPr>
        <w:t xml:space="preserve">        </w:t>
      </w: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8B04E3" w:rsidRDefault="008B04E3" w:rsidP="0067501E">
      <w:pPr>
        <w:pStyle w:val="ListParagraph"/>
        <w:numPr>
          <w:ilvl w:val="0"/>
          <w:numId w:val="66"/>
        </w:numPr>
        <w:rPr>
          <w:rFonts w:ascii="Verdana" w:hAnsi="Verdana"/>
          <w:sz w:val="16"/>
          <w:szCs w:val="16"/>
        </w:rPr>
      </w:pPr>
      <w:r w:rsidRPr="00794FE0">
        <w:rPr>
          <w:rFonts w:ascii="Verdana" w:eastAsia="Times New Roman" w:hAnsi="Verdana" w:cs="Times New Roman"/>
          <w:sz w:val="16"/>
          <w:szCs w:val="16"/>
        </w:rPr>
        <w:t>ASCBT-</w:t>
      </w:r>
      <w:r>
        <w:rPr>
          <w:rFonts w:ascii="Verdana" w:hAnsi="Verdana"/>
          <w:sz w:val="16"/>
          <w:szCs w:val="16"/>
        </w:rPr>
        <w:t xml:space="preserve"> </w:t>
      </w:r>
      <w:r w:rsidR="00577C52">
        <w:rPr>
          <w:rFonts w:ascii="Verdana" w:hAnsi="Verdana"/>
          <w:sz w:val="16"/>
          <w:szCs w:val="16"/>
        </w:rPr>
        <w:t>854,889</w:t>
      </w:r>
    </w:p>
    <w:p w:rsidR="0067501E" w:rsidRPr="0067501E" w:rsidRDefault="0067501E" w:rsidP="0067501E">
      <w:pPr>
        <w:pStyle w:val="ListParagraph"/>
        <w:ind w:left="786"/>
        <w:rPr>
          <w:rFonts w:ascii="Verdana" w:hAnsi="Verdana"/>
          <w:sz w:val="16"/>
          <w:szCs w:val="16"/>
        </w:rPr>
      </w:pPr>
    </w:p>
    <w:p w:rsidR="008B04E3" w:rsidRDefault="008B04E3" w:rsidP="008B04E3">
      <w:pPr>
        <w:pStyle w:val="ListParagraph"/>
        <w:numPr>
          <w:ilvl w:val="0"/>
          <w:numId w:val="53"/>
        </w:numPr>
        <w:shd w:val="clear" w:color="auto" w:fill="FFFFFF" w:themeFill="background1"/>
        <w:spacing w:after="0"/>
        <w:rPr>
          <w:b/>
          <w:bCs/>
          <w:u w:val="single"/>
        </w:rPr>
      </w:pPr>
      <w:r>
        <w:rPr>
          <w:b/>
          <w:bCs/>
          <w:u w:val="single"/>
        </w:rPr>
        <w:t>KPD</w:t>
      </w:r>
    </w:p>
    <w:p w:rsidR="008B04E3" w:rsidRPr="007F1F9D" w:rsidRDefault="008B04E3" w:rsidP="008B04E3">
      <w:pPr>
        <w:pStyle w:val="ListParagraph"/>
        <w:rPr>
          <w:rFonts w:ascii="Verdana" w:hAnsi="Verdana"/>
          <w:sz w:val="16"/>
          <w:szCs w:val="16"/>
        </w:rPr>
      </w:pPr>
    </w:p>
    <w:p w:rsidR="008B04E3" w:rsidRDefault="00577C52" w:rsidP="00577C52">
      <w:pPr>
        <w:pStyle w:val="ListParagraph"/>
        <w:numPr>
          <w:ilvl w:val="0"/>
          <w:numId w:val="66"/>
        </w:numPr>
        <w:shd w:val="clear" w:color="auto" w:fill="FFFFFF" w:themeFill="background1"/>
        <w:spacing w:after="0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>Adding rolling code</w:t>
      </w:r>
    </w:p>
    <w:p w:rsidR="008B04E3" w:rsidRDefault="008B04E3" w:rsidP="008B04E3">
      <w:r>
        <w:rPr>
          <w:rFonts w:ascii="Verdana" w:hAnsi="Verdana"/>
          <w:b/>
          <w:bCs/>
          <w:sz w:val="16"/>
          <w:szCs w:val="16"/>
        </w:rPr>
        <w:t xml:space="preserve">        </w:t>
      </w: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8B04E3" w:rsidRDefault="008B04E3" w:rsidP="008B04E3">
      <w:pPr>
        <w:pStyle w:val="ListParagraph"/>
        <w:numPr>
          <w:ilvl w:val="0"/>
          <w:numId w:val="66"/>
        </w:numPr>
      </w:pPr>
      <w:r w:rsidRPr="00031BB3">
        <w:rPr>
          <w:rFonts w:ascii="Verdana" w:eastAsia="Times New Roman" w:hAnsi="Verdana" w:cs="Times New Roman"/>
          <w:sz w:val="16"/>
          <w:szCs w:val="16"/>
        </w:rPr>
        <w:t>ASCBT</w:t>
      </w:r>
      <w:r w:rsidRPr="0077005D">
        <w:rPr>
          <w:rFonts w:ascii="Verdana" w:eastAsia="Times New Roman" w:hAnsi="Verdana" w:cs="Times New Roman"/>
          <w:b/>
          <w:bCs/>
          <w:sz w:val="16"/>
          <w:szCs w:val="16"/>
        </w:rPr>
        <w:t>-</w:t>
      </w:r>
      <w:r w:rsidR="00577C52">
        <w:t>883,836</w:t>
      </w:r>
    </w:p>
    <w:p w:rsidR="00494E2A" w:rsidRDefault="00494E2A" w:rsidP="00494E2A">
      <w:pPr>
        <w:pStyle w:val="ListParagraph"/>
        <w:shd w:val="clear" w:color="auto" w:fill="FFFFFF" w:themeFill="background1"/>
        <w:spacing w:after="0"/>
        <w:rPr>
          <w:b/>
          <w:bCs/>
          <w:u w:val="single"/>
        </w:rPr>
      </w:pPr>
    </w:p>
    <w:p w:rsidR="0067501E" w:rsidRDefault="00494E2A" w:rsidP="0067501E">
      <w:pPr>
        <w:pStyle w:val="ListParagraph"/>
        <w:numPr>
          <w:ilvl w:val="0"/>
          <w:numId w:val="53"/>
        </w:numPr>
        <w:shd w:val="clear" w:color="auto" w:fill="FFFFFF" w:themeFill="background1"/>
        <w:spacing w:after="0"/>
        <w:rPr>
          <w:b/>
          <w:bCs/>
          <w:u w:val="single"/>
        </w:rPr>
      </w:pPr>
      <w:r>
        <w:rPr>
          <w:b/>
          <w:bCs/>
          <w:u w:val="single"/>
        </w:rPr>
        <w:t>Siren indoor</w:t>
      </w:r>
      <w:r w:rsidR="0067501E">
        <w:rPr>
          <w:b/>
          <w:bCs/>
          <w:u w:val="single"/>
        </w:rPr>
        <w:t>/</w:t>
      </w:r>
      <w:r w:rsidR="0067501E" w:rsidRPr="0067501E">
        <w:rPr>
          <w:b/>
          <w:bCs/>
          <w:u w:val="single"/>
        </w:rPr>
        <w:t xml:space="preserve"> </w:t>
      </w:r>
      <w:r w:rsidR="0067501E">
        <w:rPr>
          <w:b/>
          <w:bCs/>
          <w:u w:val="single"/>
        </w:rPr>
        <w:t>I/O Device/</w:t>
      </w:r>
      <w:r w:rsidR="0067501E" w:rsidRPr="0067501E">
        <w:rPr>
          <w:b/>
          <w:bCs/>
          <w:u w:val="single"/>
        </w:rPr>
        <w:t xml:space="preserve"> </w:t>
      </w:r>
      <w:r w:rsidR="0067501E">
        <w:rPr>
          <w:b/>
          <w:bCs/>
          <w:u w:val="single"/>
        </w:rPr>
        <w:t>RPT</w:t>
      </w:r>
    </w:p>
    <w:p w:rsidR="00494E2A" w:rsidRDefault="00494E2A" w:rsidP="00494E2A">
      <w:pPr>
        <w:pStyle w:val="ListParagraph"/>
        <w:shd w:val="clear" w:color="auto" w:fill="FFFFFF" w:themeFill="background1"/>
        <w:spacing w:after="0"/>
        <w:ind w:left="360"/>
        <w:rPr>
          <w:rFonts w:ascii="Verdana" w:hAnsi="Verdana"/>
          <w:b/>
          <w:bCs/>
          <w:sz w:val="16"/>
          <w:szCs w:val="16"/>
        </w:rPr>
      </w:pPr>
    </w:p>
    <w:p w:rsidR="008B7752" w:rsidRDefault="008B7752" w:rsidP="008B7752">
      <w:pPr>
        <w:pStyle w:val="ListParagraph"/>
        <w:numPr>
          <w:ilvl w:val="0"/>
          <w:numId w:val="66"/>
        </w:numPr>
      </w:pPr>
      <w:r>
        <w:t>New SW fitted to the new HW</w:t>
      </w:r>
    </w:p>
    <w:p w:rsidR="0067501E" w:rsidRDefault="0067501E" w:rsidP="008B7752">
      <w:pPr>
        <w:pStyle w:val="ListParagraph"/>
        <w:numPr>
          <w:ilvl w:val="0"/>
          <w:numId w:val="66"/>
        </w:numPr>
      </w:pPr>
      <w:r>
        <w:t>LBT values :</w:t>
      </w:r>
    </w:p>
    <w:tbl>
      <w:tblPr>
        <w:tblW w:w="0" w:type="auto"/>
        <w:tblInd w:w="77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32"/>
        <w:gridCol w:w="1733"/>
        <w:gridCol w:w="1113"/>
      </w:tblGrid>
      <w:tr w:rsidR="0067501E" w:rsidTr="0067501E"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EEECE1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7501E" w:rsidRDefault="0067501E" w:rsidP="00F50EFD">
            <w:pPr>
              <w:spacing w:after="240"/>
              <w:jc w:val="center"/>
              <w:rPr>
                <w:rFonts w:ascii="Verdana" w:hAnsi="Verdana"/>
                <w:b/>
                <w:bCs/>
                <w:color w:val="303030"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color w:val="303030"/>
                <w:sz w:val="15"/>
                <w:szCs w:val="15"/>
              </w:rPr>
              <w:t>PRODUCT NAME</w:t>
            </w:r>
          </w:p>
        </w:tc>
        <w:tc>
          <w:tcPr>
            <w:tcW w:w="0" w:type="auto"/>
            <w:tcBorders>
              <w:top w:val="single" w:sz="8" w:space="0" w:color="BBBBBB"/>
              <w:left w:val="nil"/>
              <w:bottom w:val="single" w:sz="8" w:space="0" w:color="BBBBBB"/>
              <w:right w:val="single" w:sz="8" w:space="0" w:color="BBBBBB"/>
            </w:tcBorders>
            <w:shd w:val="clear" w:color="auto" w:fill="EEECE1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7501E" w:rsidRDefault="0067501E" w:rsidP="00F50EFD">
            <w:pPr>
              <w:spacing w:after="240"/>
              <w:jc w:val="center"/>
              <w:rPr>
                <w:rFonts w:ascii="Verdana" w:hAnsi="Verdana"/>
                <w:b/>
                <w:bCs/>
                <w:color w:val="303030"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color w:val="303030"/>
                <w:sz w:val="15"/>
                <w:szCs w:val="15"/>
              </w:rPr>
              <w:t>Board Part Number</w:t>
            </w:r>
          </w:p>
        </w:tc>
        <w:tc>
          <w:tcPr>
            <w:tcW w:w="1113" w:type="dxa"/>
            <w:tcBorders>
              <w:top w:val="single" w:sz="8" w:space="0" w:color="BBBBBB"/>
              <w:left w:val="nil"/>
              <w:bottom w:val="single" w:sz="8" w:space="0" w:color="BBBBBB"/>
              <w:right w:val="single" w:sz="8" w:space="0" w:color="BBBBBB"/>
            </w:tcBorders>
            <w:shd w:val="clear" w:color="auto" w:fill="EEECE1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7501E" w:rsidRDefault="0067501E" w:rsidP="00F50EFD">
            <w:pPr>
              <w:spacing w:after="240"/>
              <w:jc w:val="center"/>
              <w:rPr>
                <w:rFonts w:ascii="Verdana" w:hAnsi="Verdana"/>
                <w:b/>
                <w:bCs/>
                <w:color w:val="303030"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color w:val="303030"/>
                <w:sz w:val="15"/>
                <w:szCs w:val="15"/>
              </w:rPr>
              <w:t>LBT</w:t>
            </w:r>
          </w:p>
        </w:tc>
      </w:tr>
      <w:tr w:rsidR="0067501E" w:rsidTr="0067501E">
        <w:tc>
          <w:tcPr>
            <w:tcW w:w="0" w:type="auto"/>
            <w:tcBorders>
              <w:top w:val="nil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FFF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7501E" w:rsidRDefault="0067501E" w:rsidP="00F50EFD">
            <w:pPr>
              <w:spacing w:after="240"/>
              <w:rPr>
                <w:rFonts w:ascii="Verdana" w:hAnsi="Verdana"/>
                <w:color w:val="303030"/>
                <w:sz w:val="15"/>
                <w:szCs w:val="15"/>
              </w:rPr>
            </w:pPr>
            <w:r>
              <w:rPr>
                <w:rFonts w:ascii="Verdana" w:hAnsi="Verdana"/>
                <w:color w:val="303030"/>
                <w:sz w:val="15"/>
                <w:szCs w:val="15"/>
              </w:rPr>
              <w:t>FW2-ID SIREN GR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BBBBB"/>
              <w:right w:val="single" w:sz="8" w:space="0" w:color="BBBBBB"/>
            </w:tcBorders>
            <w:shd w:val="clear" w:color="auto" w:fill="FFFF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7501E" w:rsidRDefault="0067501E" w:rsidP="00F50EFD">
            <w:pPr>
              <w:spacing w:after="240"/>
              <w:rPr>
                <w:rFonts w:ascii="Verdana" w:hAnsi="Verdana"/>
                <w:color w:val="303030"/>
                <w:sz w:val="15"/>
                <w:szCs w:val="15"/>
              </w:rPr>
            </w:pPr>
            <w:r>
              <w:rPr>
                <w:rFonts w:ascii="Verdana" w:hAnsi="Verdana"/>
                <w:color w:val="303030"/>
                <w:sz w:val="15"/>
                <w:szCs w:val="15"/>
              </w:rPr>
              <w:t>3304240A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BBBBBB"/>
              <w:right w:val="single" w:sz="8" w:space="0" w:color="BBBBBB"/>
            </w:tcBorders>
            <w:shd w:val="clear" w:color="auto" w:fill="FFFF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7501E" w:rsidRDefault="0067501E" w:rsidP="00F50EFD">
            <w:pPr>
              <w:spacing w:after="240"/>
              <w:rPr>
                <w:rFonts w:ascii="Verdana" w:hAnsi="Verdana"/>
                <w:color w:val="303030"/>
                <w:sz w:val="15"/>
                <w:szCs w:val="15"/>
              </w:rPr>
            </w:pPr>
            <w:r>
              <w:rPr>
                <w:rFonts w:ascii="Verdana" w:hAnsi="Verdana"/>
                <w:color w:val="303030"/>
                <w:sz w:val="15"/>
                <w:szCs w:val="15"/>
              </w:rPr>
              <w:t>14</w:t>
            </w:r>
          </w:p>
        </w:tc>
      </w:tr>
      <w:tr w:rsidR="0067501E" w:rsidTr="0067501E">
        <w:tc>
          <w:tcPr>
            <w:tcW w:w="0" w:type="auto"/>
            <w:tcBorders>
              <w:top w:val="nil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FFF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7501E" w:rsidRDefault="0067501E" w:rsidP="00F50EFD">
            <w:pPr>
              <w:spacing w:after="240"/>
              <w:rPr>
                <w:rFonts w:ascii="Verdana" w:hAnsi="Verdana"/>
                <w:color w:val="303030"/>
                <w:sz w:val="15"/>
                <w:szCs w:val="15"/>
              </w:rPr>
            </w:pPr>
            <w:r>
              <w:rPr>
                <w:rFonts w:ascii="Verdana" w:hAnsi="Verdana"/>
                <w:color w:val="303030"/>
                <w:sz w:val="15"/>
                <w:szCs w:val="15"/>
              </w:rPr>
              <w:lastRenderedPageBreak/>
              <w:t>FW2-IO Device-GR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BBBBB"/>
              <w:right w:val="single" w:sz="8" w:space="0" w:color="BBBBBB"/>
            </w:tcBorders>
            <w:shd w:val="clear" w:color="auto" w:fill="FFFF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7501E" w:rsidRDefault="0067501E" w:rsidP="00F50EFD">
            <w:pPr>
              <w:spacing w:after="240"/>
              <w:rPr>
                <w:rFonts w:ascii="Verdana" w:hAnsi="Verdana"/>
                <w:color w:val="303030"/>
                <w:sz w:val="15"/>
                <w:szCs w:val="15"/>
              </w:rPr>
            </w:pPr>
            <w:r>
              <w:rPr>
                <w:rFonts w:ascii="Verdana" w:hAnsi="Verdana"/>
                <w:color w:val="303030"/>
                <w:sz w:val="15"/>
                <w:szCs w:val="15"/>
              </w:rPr>
              <w:t>3305255A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BBBBBB"/>
              <w:right w:val="single" w:sz="8" w:space="0" w:color="BBBBBB"/>
            </w:tcBorders>
            <w:shd w:val="clear" w:color="auto" w:fill="FFFF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7501E" w:rsidRDefault="0067501E" w:rsidP="00F50EFD">
            <w:pPr>
              <w:spacing w:after="240"/>
              <w:rPr>
                <w:rFonts w:ascii="Verdana" w:hAnsi="Verdana"/>
                <w:color w:val="303030"/>
                <w:sz w:val="15"/>
                <w:szCs w:val="15"/>
              </w:rPr>
            </w:pPr>
            <w:r>
              <w:rPr>
                <w:rFonts w:ascii="Verdana" w:hAnsi="Verdana"/>
                <w:color w:val="303030"/>
                <w:sz w:val="15"/>
                <w:szCs w:val="15"/>
              </w:rPr>
              <w:t>14</w:t>
            </w:r>
          </w:p>
        </w:tc>
      </w:tr>
    </w:tbl>
    <w:p w:rsidR="0067501E" w:rsidRDefault="0067501E" w:rsidP="0067501E">
      <w:pPr>
        <w:pStyle w:val="ListParagraph"/>
        <w:ind w:left="786"/>
      </w:pPr>
    </w:p>
    <w:p w:rsidR="0067501E" w:rsidRDefault="0067501E" w:rsidP="008B7752">
      <w:pPr>
        <w:pStyle w:val="ListParagraph"/>
        <w:numPr>
          <w:ilvl w:val="0"/>
          <w:numId w:val="66"/>
        </w:numPr>
      </w:pPr>
      <w:r>
        <w:t xml:space="preserve">Low </w:t>
      </w:r>
      <w:proofErr w:type="spellStart"/>
      <w:r>
        <w:t>batt</w:t>
      </w:r>
      <w:proofErr w:type="spellEnd"/>
      <w:r>
        <w:t xml:space="preserve"> and cutoff value:</w:t>
      </w:r>
    </w:p>
    <w:p w:rsidR="00494E2A" w:rsidRDefault="00494E2A" w:rsidP="008B7752">
      <w:pPr>
        <w:pStyle w:val="ListParagraph"/>
        <w:ind w:left="786"/>
      </w:pPr>
    </w:p>
    <w:tbl>
      <w:tblPr>
        <w:tblW w:w="0" w:type="auto"/>
        <w:tblInd w:w="77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32"/>
        <w:gridCol w:w="1733"/>
        <w:gridCol w:w="1066"/>
        <w:gridCol w:w="975"/>
      </w:tblGrid>
      <w:tr w:rsidR="0067501E" w:rsidTr="0067501E">
        <w:tc>
          <w:tcPr>
            <w:tcW w:w="0" w:type="auto"/>
            <w:tcBorders>
              <w:top w:val="single" w:sz="8" w:space="0" w:color="BBBBBB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EEECE1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7501E" w:rsidRDefault="0067501E">
            <w:pPr>
              <w:spacing w:after="240"/>
              <w:jc w:val="center"/>
              <w:rPr>
                <w:rFonts w:ascii="Verdana" w:hAnsi="Verdana"/>
                <w:b/>
                <w:bCs/>
                <w:color w:val="303030"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color w:val="303030"/>
                <w:sz w:val="15"/>
                <w:szCs w:val="15"/>
              </w:rPr>
              <w:t>PRODUCT NAME</w:t>
            </w:r>
          </w:p>
        </w:tc>
        <w:tc>
          <w:tcPr>
            <w:tcW w:w="0" w:type="auto"/>
            <w:tcBorders>
              <w:top w:val="single" w:sz="8" w:space="0" w:color="BBBBBB"/>
              <w:left w:val="nil"/>
              <w:bottom w:val="single" w:sz="8" w:space="0" w:color="BBBBBB"/>
              <w:right w:val="single" w:sz="8" w:space="0" w:color="BBBBBB"/>
            </w:tcBorders>
            <w:shd w:val="clear" w:color="auto" w:fill="EEECE1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7501E" w:rsidRDefault="0067501E">
            <w:pPr>
              <w:spacing w:after="240"/>
              <w:jc w:val="center"/>
              <w:rPr>
                <w:rFonts w:ascii="Verdana" w:hAnsi="Verdana"/>
                <w:b/>
                <w:bCs/>
                <w:color w:val="303030"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color w:val="303030"/>
                <w:sz w:val="15"/>
                <w:szCs w:val="15"/>
              </w:rPr>
              <w:t>Board Part Number</w:t>
            </w:r>
          </w:p>
        </w:tc>
        <w:tc>
          <w:tcPr>
            <w:tcW w:w="0" w:type="auto"/>
            <w:tcBorders>
              <w:top w:val="single" w:sz="8" w:space="0" w:color="BBBBBB"/>
              <w:left w:val="nil"/>
              <w:bottom w:val="single" w:sz="8" w:space="0" w:color="BBBBBB"/>
              <w:right w:val="single" w:sz="8" w:space="0" w:color="BBBBBB"/>
            </w:tcBorders>
            <w:shd w:val="clear" w:color="auto" w:fill="EEECE1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7501E" w:rsidRDefault="0067501E">
            <w:pPr>
              <w:spacing w:after="240"/>
              <w:jc w:val="center"/>
              <w:rPr>
                <w:rFonts w:ascii="Verdana" w:hAnsi="Verdana"/>
                <w:b/>
                <w:bCs/>
                <w:color w:val="303030"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color w:val="303030"/>
                <w:sz w:val="15"/>
                <w:szCs w:val="15"/>
              </w:rPr>
              <w:t>Low Bat(V)</w:t>
            </w:r>
          </w:p>
        </w:tc>
        <w:tc>
          <w:tcPr>
            <w:tcW w:w="0" w:type="auto"/>
            <w:tcBorders>
              <w:top w:val="single" w:sz="8" w:space="0" w:color="BBBBBB"/>
              <w:left w:val="nil"/>
              <w:bottom w:val="single" w:sz="8" w:space="0" w:color="BBBBBB"/>
              <w:right w:val="single" w:sz="8" w:space="0" w:color="BBBBBB"/>
            </w:tcBorders>
            <w:shd w:val="clear" w:color="auto" w:fill="EEECE1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7501E" w:rsidRDefault="0067501E">
            <w:pPr>
              <w:spacing w:after="240"/>
              <w:jc w:val="center"/>
              <w:rPr>
                <w:rFonts w:ascii="Verdana" w:hAnsi="Verdana"/>
                <w:b/>
                <w:bCs/>
                <w:color w:val="303030"/>
                <w:sz w:val="15"/>
                <w:szCs w:val="15"/>
              </w:rPr>
            </w:pPr>
            <w:proofErr w:type="spellStart"/>
            <w:r>
              <w:rPr>
                <w:rFonts w:ascii="Verdana" w:hAnsi="Verdana"/>
                <w:b/>
                <w:bCs/>
                <w:color w:val="303030"/>
                <w:sz w:val="15"/>
                <w:szCs w:val="15"/>
              </w:rPr>
              <w:t>CutOff</w:t>
            </w:r>
            <w:proofErr w:type="spellEnd"/>
            <w:r>
              <w:rPr>
                <w:rFonts w:ascii="Verdana" w:hAnsi="Verdana"/>
                <w:b/>
                <w:bCs/>
                <w:color w:val="303030"/>
                <w:sz w:val="15"/>
                <w:szCs w:val="15"/>
              </w:rPr>
              <w:t xml:space="preserve"> (V)</w:t>
            </w:r>
          </w:p>
        </w:tc>
      </w:tr>
      <w:tr w:rsidR="0067501E" w:rsidTr="0067501E">
        <w:tc>
          <w:tcPr>
            <w:tcW w:w="0" w:type="auto"/>
            <w:tcBorders>
              <w:top w:val="nil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FFF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7501E" w:rsidRDefault="0067501E">
            <w:pPr>
              <w:spacing w:after="240"/>
              <w:rPr>
                <w:rFonts w:ascii="Verdana" w:hAnsi="Verdana"/>
                <w:color w:val="303030"/>
                <w:sz w:val="15"/>
                <w:szCs w:val="15"/>
              </w:rPr>
            </w:pPr>
            <w:r>
              <w:rPr>
                <w:rFonts w:ascii="Verdana" w:hAnsi="Verdana"/>
                <w:color w:val="303030"/>
                <w:sz w:val="15"/>
                <w:szCs w:val="15"/>
              </w:rPr>
              <w:t>FW2-ID SIREN GR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BBBBB"/>
              <w:right w:val="single" w:sz="8" w:space="0" w:color="BBBBBB"/>
            </w:tcBorders>
            <w:shd w:val="clear" w:color="auto" w:fill="FFFF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7501E" w:rsidRDefault="0067501E">
            <w:pPr>
              <w:spacing w:after="240"/>
              <w:rPr>
                <w:rFonts w:ascii="Verdana" w:hAnsi="Verdana"/>
                <w:color w:val="303030"/>
                <w:sz w:val="15"/>
                <w:szCs w:val="15"/>
              </w:rPr>
            </w:pPr>
            <w:r>
              <w:rPr>
                <w:rFonts w:ascii="Verdana" w:hAnsi="Verdana"/>
                <w:color w:val="303030"/>
                <w:sz w:val="15"/>
                <w:szCs w:val="15"/>
              </w:rPr>
              <w:t>3304240A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BBBBB"/>
              <w:right w:val="single" w:sz="8" w:space="0" w:color="BBBBBB"/>
            </w:tcBorders>
            <w:shd w:val="clear" w:color="auto" w:fill="FFFF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7501E" w:rsidRDefault="0067501E">
            <w:pPr>
              <w:spacing w:after="240"/>
              <w:rPr>
                <w:rFonts w:ascii="Verdana" w:hAnsi="Verdana"/>
                <w:color w:val="303030"/>
                <w:sz w:val="15"/>
                <w:szCs w:val="15"/>
              </w:rPr>
            </w:pPr>
            <w:r>
              <w:rPr>
                <w:rFonts w:ascii="Verdana" w:hAnsi="Verdana"/>
                <w:color w:val="303030"/>
                <w:sz w:val="15"/>
                <w:szCs w:val="15"/>
              </w:rPr>
              <w:t>2.65V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BBBBB"/>
              <w:right w:val="single" w:sz="8" w:space="0" w:color="BBBBBB"/>
            </w:tcBorders>
            <w:shd w:val="clear" w:color="auto" w:fill="FFFF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7501E" w:rsidRDefault="0067501E">
            <w:pPr>
              <w:spacing w:after="240"/>
              <w:rPr>
                <w:rFonts w:ascii="Verdana" w:hAnsi="Verdana"/>
                <w:color w:val="303030"/>
                <w:sz w:val="15"/>
                <w:szCs w:val="15"/>
              </w:rPr>
            </w:pPr>
            <w:r>
              <w:rPr>
                <w:rFonts w:ascii="Verdana" w:hAnsi="Verdana"/>
                <w:color w:val="303030"/>
                <w:sz w:val="15"/>
                <w:szCs w:val="15"/>
              </w:rPr>
              <w:t>2.5V</w:t>
            </w:r>
          </w:p>
        </w:tc>
      </w:tr>
      <w:tr w:rsidR="0067501E" w:rsidTr="0067501E">
        <w:tc>
          <w:tcPr>
            <w:tcW w:w="0" w:type="auto"/>
            <w:tcBorders>
              <w:top w:val="nil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FFF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7501E" w:rsidRDefault="0067501E">
            <w:pPr>
              <w:spacing w:after="240"/>
              <w:rPr>
                <w:rFonts w:ascii="Verdana" w:hAnsi="Verdana"/>
                <w:color w:val="303030"/>
                <w:sz w:val="15"/>
                <w:szCs w:val="15"/>
              </w:rPr>
            </w:pPr>
            <w:r>
              <w:rPr>
                <w:rFonts w:ascii="Verdana" w:hAnsi="Verdana"/>
                <w:color w:val="303030"/>
                <w:sz w:val="15"/>
                <w:szCs w:val="15"/>
              </w:rPr>
              <w:t>FW2-IO Device-GR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BBBBB"/>
              <w:right w:val="single" w:sz="8" w:space="0" w:color="BBBBBB"/>
            </w:tcBorders>
            <w:shd w:val="clear" w:color="auto" w:fill="FFFF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7501E" w:rsidRDefault="0067501E">
            <w:pPr>
              <w:spacing w:after="240"/>
              <w:rPr>
                <w:rFonts w:ascii="Verdana" w:hAnsi="Verdana"/>
                <w:color w:val="303030"/>
                <w:sz w:val="15"/>
                <w:szCs w:val="15"/>
              </w:rPr>
            </w:pPr>
            <w:r>
              <w:rPr>
                <w:rFonts w:ascii="Verdana" w:hAnsi="Verdana"/>
                <w:color w:val="303030"/>
                <w:sz w:val="15"/>
                <w:szCs w:val="15"/>
              </w:rPr>
              <w:t>3305255A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BBBBB"/>
              <w:right w:val="single" w:sz="8" w:space="0" w:color="BBBBBB"/>
            </w:tcBorders>
            <w:shd w:val="clear" w:color="auto" w:fill="FFFF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7501E" w:rsidRDefault="0067501E">
            <w:pPr>
              <w:spacing w:after="240"/>
              <w:rPr>
                <w:rFonts w:ascii="Verdana" w:hAnsi="Verdana"/>
                <w:color w:val="303030"/>
                <w:sz w:val="15"/>
                <w:szCs w:val="15"/>
              </w:rPr>
            </w:pPr>
            <w:r>
              <w:rPr>
                <w:rFonts w:ascii="Verdana" w:hAnsi="Verdana"/>
                <w:color w:val="303030"/>
                <w:sz w:val="15"/>
                <w:szCs w:val="15"/>
              </w:rPr>
              <w:t>2.5V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BBBBB"/>
              <w:right w:val="single" w:sz="8" w:space="0" w:color="BBBBBB"/>
            </w:tcBorders>
            <w:shd w:val="clear" w:color="auto" w:fill="FFFF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7501E" w:rsidRDefault="0067501E">
            <w:pPr>
              <w:spacing w:after="240"/>
              <w:rPr>
                <w:rFonts w:ascii="Verdana" w:hAnsi="Verdana"/>
                <w:color w:val="303030"/>
                <w:sz w:val="15"/>
                <w:szCs w:val="15"/>
              </w:rPr>
            </w:pPr>
            <w:r>
              <w:rPr>
                <w:rFonts w:ascii="Verdana" w:hAnsi="Verdana"/>
                <w:color w:val="303030"/>
                <w:sz w:val="15"/>
                <w:szCs w:val="15"/>
              </w:rPr>
              <w:t>2.3V</w:t>
            </w:r>
          </w:p>
        </w:tc>
      </w:tr>
      <w:tr w:rsidR="0067501E" w:rsidTr="0067501E">
        <w:tc>
          <w:tcPr>
            <w:tcW w:w="0" w:type="auto"/>
            <w:tcBorders>
              <w:top w:val="nil"/>
              <w:left w:val="single" w:sz="8" w:space="0" w:color="BBBBBB"/>
              <w:bottom w:val="single" w:sz="8" w:space="0" w:color="BBBBBB"/>
              <w:right w:val="single" w:sz="8" w:space="0" w:color="BBBBBB"/>
            </w:tcBorders>
            <w:shd w:val="clear" w:color="auto" w:fill="FFFF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7501E" w:rsidRDefault="0067501E">
            <w:pPr>
              <w:spacing w:after="240"/>
              <w:rPr>
                <w:rFonts w:ascii="Verdana" w:hAnsi="Verdana"/>
                <w:color w:val="303030"/>
                <w:sz w:val="15"/>
                <w:szCs w:val="15"/>
              </w:rPr>
            </w:pPr>
            <w:r>
              <w:rPr>
                <w:rFonts w:ascii="Verdana" w:hAnsi="Verdana"/>
                <w:color w:val="303030"/>
                <w:sz w:val="15"/>
                <w:szCs w:val="15"/>
              </w:rPr>
              <w:t>FW2-RPTR-GR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BBBBB"/>
              <w:right w:val="single" w:sz="8" w:space="0" w:color="BBBBBB"/>
            </w:tcBorders>
            <w:shd w:val="clear" w:color="auto" w:fill="FFFF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7501E" w:rsidRDefault="0067501E">
            <w:pPr>
              <w:spacing w:after="240"/>
              <w:rPr>
                <w:rFonts w:ascii="Verdana" w:hAnsi="Verdana"/>
                <w:color w:val="303030"/>
                <w:sz w:val="15"/>
                <w:szCs w:val="15"/>
              </w:rPr>
            </w:pPr>
            <w:r>
              <w:rPr>
                <w:rFonts w:ascii="Verdana" w:hAnsi="Verdana"/>
                <w:color w:val="303030"/>
                <w:sz w:val="15"/>
                <w:szCs w:val="15"/>
              </w:rPr>
              <w:t>3304240A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BBBBB"/>
              <w:right w:val="single" w:sz="8" w:space="0" w:color="BBBBBB"/>
            </w:tcBorders>
            <w:shd w:val="clear" w:color="auto" w:fill="FFFF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7501E" w:rsidRDefault="0067501E">
            <w:pPr>
              <w:spacing w:after="240"/>
              <w:rPr>
                <w:rFonts w:ascii="Verdana" w:hAnsi="Verdana"/>
                <w:color w:val="303030"/>
                <w:sz w:val="15"/>
                <w:szCs w:val="15"/>
              </w:rPr>
            </w:pPr>
            <w:r>
              <w:rPr>
                <w:rFonts w:ascii="Verdana" w:hAnsi="Verdana"/>
                <w:color w:val="303030"/>
                <w:sz w:val="15"/>
                <w:szCs w:val="15"/>
              </w:rPr>
              <w:t>2.5V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BBBBB"/>
              <w:right w:val="single" w:sz="8" w:space="0" w:color="BBBBBB"/>
            </w:tcBorders>
            <w:shd w:val="clear" w:color="auto" w:fill="FFFF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7501E" w:rsidRDefault="0067501E">
            <w:pPr>
              <w:spacing w:after="240"/>
              <w:rPr>
                <w:rFonts w:ascii="Verdana" w:hAnsi="Verdana"/>
                <w:color w:val="303030"/>
                <w:sz w:val="15"/>
                <w:szCs w:val="15"/>
              </w:rPr>
            </w:pPr>
            <w:r>
              <w:rPr>
                <w:rFonts w:ascii="Verdana" w:hAnsi="Verdana"/>
                <w:color w:val="303030"/>
                <w:sz w:val="15"/>
                <w:szCs w:val="15"/>
              </w:rPr>
              <w:t>2.3V</w:t>
            </w:r>
          </w:p>
        </w:tc>
      </w:tr>
    </w:tbl>
    <w:p w:rsidR="00494E2A" w:rsidRDefault="00494E2A" w:rsidP="00494E2A">
      <w:pPr>
        <w:pStyle w:val="ListParagraph"/>
        <w:shd w:val="clear" w:color="auto" w:fill="FFFFFF" w:themeFill="background1"/>
        <w:spacing w:after="0"/>
        <w:rPr>
          <w:b/>
          <w:bCs/>
          <w:u w:val="single"/>
        </w:rPr>
      </w:pPr>
    </w:p>
    <w:p w:rsidR="00494E2A" w:rsidRPr="0067501E" w:rsidRDefault="00494E2A" w:rsidP="0067501E">
      <w:pPr>
        <w:shd w:val="clear" w:color="auto" w:fill="FFFFFF" w:themeFill="background1"/>
        <w:spacing w:after="0"/>
        <w:rPr>
          <w:rFonts w:ascii="Verdana" w:hAnsi="Verdana"/>
          <w:b/>
          <w:bCs/>
          <w:sz w:val="16"/>
          <w:szCs w:val="16"/>
        </w:rPr>
      </w:pPr>
    </w:p>
    <w:p w:rsidR="00577C52" w:rsidRDefault="00577C52" w:rsidP="00577C52">
      <w:pPr>
        <w:pStyle w:val="ListParagraph"/>
        <w:numPr>
          <w:ilvl w:val="0"/>
          <w:numId w:val="53"/>
        </w:numPr>
        <w:shd w:val="clear" w:color="auto" w:fill="FFFFFF" w:themeFill="background1"/>
        <w:spacing w:after="0"/>
        <w:rPr>
          <w:b/>
          <w:bCs/>
          <w:u w:val="single"/>
        </w:rPr>
      </w:pPr>
      <w:r>
        <w:rPr>
          <w:b/>
          <w:bCs/>
          <w:u w:val="single"/>
        </w:rPr>
        <w:t>RF Module</w:t>
      </w:r>
    </w:p>
    <w:p w:rsidR="00577C52" w:rsidRPr="007F1F9D" w:rsidRDefault="00577C52" w:rsidP="00577C52">
      <w:pPr>
        <w:pStyle w:val="ListParagraph"/>
        <w:rPr>
          <w:rFonts w:ascii="Verdana" w:hAnsi="Verdana"/>
          <w:sz w:val="16"/>
          <w:szCs w:val="16"/>
        </w:rPr>
      </w:pPr>
    </w:p>
    <w:p w:rsidR="00577C52" w:rsidRPr="00577C52" w:rsidRDefault="00577C52" w:rsidP="00577C52">
      <w:pPr>
        <w:pStyle w:val="ListParagraph"/>
        <w:numPr>
          <w:ilvl w:val="0"/>
          <w:numId w:val="66"/>
        </w:numPr>
        <w:rPr>
          <w:sz w:val="16"/>
          <w:szCs w:val="16"/>
        </w:rPr>
      </w:pPr>
      <w:r w:rsidRPr="00577C52">
        <w:rPr>
          <w:rFonts w:ascii="Verdana" w:hAnsi="Verdana"/>
          <w:sz w:val="16"/>
          <w:szCs w:val="16"/>
          <w:shd w:val="clear" w:color="auto" w:fill="FFFFFF"/>
        </w:rPr>
        <w:t>Added Rolling Code and payload scrambling for CROW BUS packets. The Rolling Code addition is </w:t>
      </w:r>
      <w:r w:rsidRPr="00577C52">
        <w:rPr>
          <w:rFonts w:ascii="Verdana" w:hAnsi="Verdana"/>
          <w:sz w:val="16"/>
          <w:szCs w:val="16"/>
        </w:rPr>
        <w:br/>
      </w:r>
      <w:r w:rsidRPr="00577C52">
        <w:rPr>
          <w:rFonts w:ascii="Verdana" w:hAnsi="Verdana"/>
          <w:sz w:val="16"/>
          <w:szCs w:val="16"/>
          <w:shd w:val="clear" w:color="auto" w:fill="FFFFFF"/>
        </w:rPr>
        <w:t>initiated by GIRA keypad. The RFM that supports Rolling Code communicate with the Rolling Code.</w:t>
      </w:r>
      <w:r w:rsidRPr="00577C52">
        <w:rPr>
          <w:rFonts w:ascii="Verdana" w:hAnsi="Verdana"/>
          <w:sz w:val="16"/>
          <w:szCs w:val="16"/>
        </w:rPr>
        <w:br/>
      </w:r>
      <w:r w:rsidRPr="00577C52">
        <w:rPr>
          <w:rFonts w:ascii="Verdana" w:hAnsi="Verdana"/>
          <w:sz w:val="16"/>
          <w:szCs w:val="16"/>
          <w:shd w:val="clear" w:color="auto" w:fill="FFFFFF"/>
        </w:rPr>
        <w:t>Otherwise, without.</w:t>
      </w:r>
      <w:r w:rsidRPr="00577C52">
        <w:rPr>
          <w:rFonts w:ascii="Verdana" w:hAnsi="Verdana"/>
          <w:b/>
          <w:bCs/>
          <w:sz w:val="16"/>
          <w:szCs w:val="16"/>
        </w:rPr>
        <w:t xml:space="preserve"> </w:t>
      </w:r>
    </w:p>
    <w:p w:rsidR="00577C52" w:rsidRPr="00577C52" w:rsidRDefault="00577C52" w:rsidP="00577C52">
      <w:pPr>
        <w:pStyle w:val="ListParagraph"/>
        <w:numPr>
          <w:ilvl w:val="0"/>
          <w:numId w:val="66"/>
        </w:numPr>
        <w:rPr>
          <w:sz w:val="16"/>
          <w:szCs w:val="16"/>
        </w:rPr>
      </w:pPr>
      <w:r w:rsidRPr="00577C52">
        <w:rPr>
          <w:rFonts w:ascii="Verdana" w:hAnsi="Verdana"/>
          <w:sz w:val="16"/>
          <w:szCs w:val="16"/>
          <w:shd w:val="clear" w:color="auto" w:fill="FFFFFF"/>
        </w:rPr>
        <w:t>Fixed PENDANTS RSSI value in percent sent in 0x41 to control panel.</w:t>
      </w:r>
      <w:r w:rsidRPr="00577C52">
        <w:rPr>
          <w:rFonts w:ascii="Verdana" w:hAnsi="Verdana"/>
          <w:b/>
          <w:bCs/>
          <w:sz w:val="16"/>
          <w:szCs w:val="16"/>
        </w:rPr>
        <w:t xml:space="preserve"> </w:t>
      </w:r>
    </w:p>
    <w:p w:rsidR="00577C52" w:rsidRPr="00577C52" w:rsidRDefault="00577C52" w:rsidP="00577C52">
      <w:pPr>
        <w:pStyle w:val="ListParagraph"/>
        <w:rPr>
          <w:rFonts w:ascii="Verdana" w:hAnsi="Verdana"/>
          <w:b/>
          <w:bCs/>
          <w:sz w:val="16"/>
          <w:szCs w:val="16"/>
        </w:rPr>
      </w:pPr>
    </w:p>
    <w:p w:rsidR="00494E2A" w:rsidRPr="00494E2A" w:rsidRDefault="00494E2A" w:rsidP="00494E2A"/>
    <w:p w:rsidR="00031BB3" w:rsidRDefault="00031BB3" w:rsidP="007F2D30">
      <w:pPr>
        <w:pStyle w:val="Heading2"/>
      </w:pPr>
      <w:bookmarkStart w:id="11" w:name="_Toc523816792"/>
      <w:r>
        <w:t>Release Date: 09/08/2018 (Revision 5</w:t>
      </w:r>
      <w:r w:rsidR="008276AC">
        <w:t>122</w:t>
      </w:r>
      <w:r w:rsidR="007F2D30">
        <w:t>4</w:t>
      </w:r>
      <w:r>
        <w:t>)</w:t>
      </w:r>
      <w:bookmarkEnd w:id="11"/>
    </w:p>
    <w:p w:rsidR="00031BB3" w:rsidRDefault="00031BB3" w:rsidP="00031BB3">
      <w:r>
        <w:t>SVN Location: https://subversion.ise.de/svn/gira/AlarmSystemCrow</w:t>
      </w:r>
    </w:p>
    <w:p w:rsidR="00031BB3" w:rsidRPr="00AA05BC" w:rsidRDefault="00031BB3" w:rsidP="00031BB3">
      <w:pPr>
        <w:spacing w:after="0"/>
        <w:rPr>
          <w:u w:val="single"/>
        </w:rPr>
      </w:pPr>
      <w:r w:rsidRPr="00AA05BC">
        <w:rPr>
          <w:u w:val="single"/>
        </w:rPr>
        <w:t>The Package includes:</w:t>
      </w:r>
      <w:r>
        <w:rPr>
          <w:u w:val="single"/>
        </w:rPr>
        <w:t xml:space="preserve"> </w:t>
      </w:r>
    </w:p>
    <w:p w:rsidR="00031BB3" w:rsidRPr="002238E7" w:rsidRDefault="00031BB3" w:rsidP="00031BB3">
      <w:pPr>
        <w:pStyle w:val="ListParagraph"/>
        <w:numPr>
          <w:ilvl w:val="0"/>
          <w:numId w:val="1"/>
        </w:numPr>
      </w:pPr>
      <w:proofErr w:type="spellStart"/>
      <w:r w:rsidRPr="00F27F2B">
        <w:t>CrowLibrary</w:t>
      </w:r>
      <w:proofErr w:type="spellEnd"/>
      <w:r w:rsidRPr="00F27F2B">
        <w:t xml:space="preserve"> Version </w:t>
      </w:r>
      <w:r>
        <w:rPr>
          <w:highlight w:val="yellow"/>
        </w:rPr>
        <w:t>3</w:t>
      </w:r>
      <w:r w:rsidRPr="006F4D8B">
        <w:rPr>
          <w:highlight w:val="yellow"/>
        </w:rPr>
        <w:t>.</w:t>
      </w:r>
      <w:r>
        <w:rPr>
          <w:highlight w:val="yellow"/>
        </w:rPr>
        <w:t>7</w:t>
      </w:r>
      <w:r w:rsidRPr="006F4D8B">
        <w:rPr>
          <w:highlight w:val="yellow"/>
        </w:rPr>
        <w:t>.3</w:t>
      </w:r>
      <w:r w:rsidRPr="000F6DAD">
        <w:rPr>
          <w:highlight w:val="yellow"/>
        </w:rPr>
        <w:t>.76</w:t>
      </w:r>
    </w:p>
    <w:p w:rsidR="00031BB3" w:rsidRPr="002238E7" w:rsidRDefault="00031BB3" w:rsidP="00031BB3">
      <w:pPr>
        <w:pStyle w:val="ListParagraph"/>
        <w:numPr>
          <w:ilvl w:val="0"/>
          <w:numId w:val="1"/>
        </w:numPr>
      </w:pPr>
      <w:r w:rsidRPr="002238E7">
        <w:t xml:space="preserve">Crow </w:t>
      </w:r>
      <w:proofErr w:type="spellStart"/>
      <w:r w:rsidRPr="002238E7">
        <w:t>IPMApplication</w:t>
      </w:r>
      <w:proofErr w:type="spellEnd"/>
      <w:r w:rsidRPr="002238E7">
        <w:t xml:space="preserve"> Version </w:t>
      </w:r>
      <w:r w:rsidRPr="006F4D8B">
        <w:rPr>
          <w:highlight w:val="yellow"/>
        </w:rPr>
        <w:t>2.6.4.83</w:t>
      </w:r>
      <w:r w:rsidRPr="00031BB3">
        <w:rPr>
          <w:highlight w:val="yellow"/>
        </w:rPr>
        <w:t>a</w:t>
      </w:r>
    </w:p>
    <w:p w:rsidR="00031BB3" w:rsidRPr="002238E7" w:rsidRDefault="00031BB3" w:rsidP="00031BB3">
      <w:pPr>
        <w:pStyle w:val="ListParagraph"/>
        <w:numPr>
          <w:ilvl w:val="0"/>
          <w:numId w:val="1"/>
        </w:numPr>
      </w:pPr>
      <w:r w:rsidRPr="002238E7">
        <w:t xml:space="preserve">Crow MCU </w:t>
      </w:r>
      <w:proofErr w:type="spellStart"/>
      <w:r w:rsidRPr="002238E7">
        <w:t>UpdateFirmware</w:t>
      </w:r>
      <w:proofErr w:type="spellEnd"/>
      <w:r w:rsidRPr="002238E7">
        <w:t xml:space="preserve"> Version </w:t>
      </w:r>
      <w:r w:rsidRPr="00031BB3">
        <w:t>1.7.4.54</w:t>
      </w:r>
    </w:p>
    <w:p w:rsidR="00031BB3" w:rsidRDefault="00031BB3" w:rsidP="00031BB3">
      <w:pPr>
        <w:pStyle w:val="ListParagraph"/>
        <w:numPr>
          <w:ilvl w:val="0"/>
          <w:numId w:val="1"/>
        </w:numPr>
      </w:pPr>
      <w:r w:rsidRPr="002238E7">
        <w:t xml:space="preserve">Crow MCU Peripheral Update Version </w:t>
      </w:r>
      <w:r w:rsidRPr="00031BB3">
        <w:rPr>
          <w:highlight w:val="yellow"/>
        </w:rPr>
        <w:t>2.1.2.22</w:t>
      </w:r>
    </w:p>
    <w:p w:rsidR="00031BB3" w:rsidRPr="00A76A94" w:rsidRDefault="00031BB3" w:rsidP="00031BB3">
      <w:pPr>
        <w:pStyle w:val="ListParagraph"/>
        <w:numPr>
          <w:ilvl w:val="0"/>
          <w:numId w:val="1"/>
        </w:numPr>
      </w:pPr>
      <w:r>
        <w:t xml:space="preserve">Voice file </w:t>
      </w:r>
      <w:r w:rsidRPr="00286E2C">
        <w:t>version 1.</w:t>
      </w:r>
      <w:r>
        <w:t>1</w:t>
      </w:r>
      <w:r w:rsidRPr="00286E2C">
        <w:t>.0.3</w:t>
      </w:r>
    </w:p>
    <w:p w:rsidR="00031BB3" w:rsidRPr="00AA05BC" w:rsidRDefault="00031BB3" w:rsidP="00031BB3">
      <w:pPr>
        <w:spacing w:after="0"/>
        <w:rPr>
          <w:u w:val="single"/>
        </w:rPr>
      </w:pPr>
      <w:r w:rsidRPr="00AA05BC">
        <w:rPr>
          <w:u w:val="single"/>
        </w:rPr>
        <w:t>Compatibility:</w:t>
      </w:r>
      <w:r>
        <w:rPr>
          <w:u w:val="single"/>
        </w:rPr>
        <w:t xml:space="preserve"> </w:t>
      </w:r>
    </w:p>
    <w:p w:rsidR="00031BB3" w:rsidRPr="002238E7" w:rsidRDefault="00031BB3" w:rsidP="00031BB3">
      <w:pPr>
        <w:pStyle w:val="ListParagraph"/>
        <w:numPr>
          <w:ilvl w:val="0"/>
          <w:numId w:val="1"/>
        </w:numPr>
      </w:pPr>
      <w:proofErr w:type="spellStart"/>
      <w:r>
        <w:t>CrowLibraryInterface</w:t>
      </w:r>
      <w:proofErr w:type="spellEnd"/>
      <w:r>
        <w:t xml:space="preserve"> Version </w:t>
      </w:r>
      <w:r w:rsidRPr="00031BB3">
        <w:rPr>
          <w:highlight w:val="yellow"/>
        </w:rPr>
        <w:t>1.3.2.36</w:t>
      </w:r>
    </w:p>
    <w:p w:rsidR="00031BB3" w:rsidRPr="002238E7" w:rsidRDefault="00031BB3" w:rsidP="00031BB3">
      <w:pPr>
        <w:pStyle w:val="ListParagraph"/>
        <w:numPr>
          <w:ilvl w:val="0"/>
          <w:numId w:val="1"/>
        </w:numPr>
      </w:pPr>
      <w:proofErr w:type="spellStart"/>
      <w:r w:rsidRPr="002238E7">
        <w:t>Gira</w:t>
      </w:r>
      <w:proofErr w:type="spellEnd"/>
      <w:r w:rsidRPr="002238E7">
        <w:t xml:space="preserve"> Device Package </w:t>
      </w:r>
      <w:r w:rsidRPr="00586001">
        <w:rPr>
          <w:highlight w:val="yellow"/>
        </w:rPr>
        <w:t>: V2.0</w:t>
      </w:r>
      <w:r w:rsidRPr="006F4D8B">
        <w:rPr>
          <w:highlight w:val="yellow"/>
        </w:rPr>
        <w:t>.</w:t>
      </w:r>
      <w:r w:rsidRPr="00031BB3">
        <w:rPr>
          <w:highlight w:val="yellow"/>
        </w:rPr>
        <w:t>114</w:t>
      </w:r>
    </w:p>
    <w:p w:rsidR="00031BB3" w:rsidRPr="002238E7" w:rsidRDefault="00031BB3" w:rsidP="00031BB3">
      <w:pPr>
        <w:pStyle w:val="ListParagraph"/>
        <w:numPr>
          <w:ilvl w:val="0"/>
          <w:numId w:val="1"/>
        </w:numPr>
      </w:pPr>
      <w:r w:rsidRPr="002238E7">
        <w:t xml:space="preserve">XSD version: </w:t>
      </w:r>
      <w:r w:rsidRPr="00031BB3">
        <w:t>1.3.1.15</w:t>
      </w:r>
    </w:p>
    <w:p w:rsidR="00031BB3" w:rsidRPr="002238E7" w:rsidRDefault="00031BB3" w:rsidP="00031BB3">
      <w:pPr>
        <w:pStyle w:val="ListParagraph"/>
        <w:numPr>
          <w:ilvl w:val="0"/>
          <w:numId w:val="1"/>
        </w:numPr>
      </w:pPr>
      <w:r w:rsidRPr="002238E7">
        <w:t>Languages XSD :1</w:t>
      </w:r>
    </w:p>
    <w:p w:rsidR="00031BB3" w:rsidRPr="002238E7" w:rsidRDefault="00031BB3" w:rsidP="00031BB3">
      <w:pPr>
        <w:pStyle w:val="ListParagraph"/>
        <w:numPr>
          <w:ilvl w:val="0"/>
          <w:numId w:val="1"/>
        </w:numPr>
      </w:pPr>
      <w:r w:rsidRPr="002238E7">
        <w:t xml:space="preserve">Languages XML </w:t>
      </w:r>
      <w:r w:rsidRPr="00D61211">
        <w:t>:</w:t>
      </w:r>
      <w:r w:rsidRPr="006F4D8B">
        <w:rPr>
          <w:highlight w:val="yellow"/>
        </w:rPr>
        <w:t>1</w:t>
      </w:r>
      <w:r w:rsidRPr="00031BB3">
        <w:rPr>
          <w:highlight w:val="yellow"/>
        </w:rPr>
        <w:t>7</w:t>
      </w:r>
      <w:r w:rsidRPr="00D61211">
        <w:t>/</w:t>
      </w:r>
      <w:r w:rsidRPr="00AD6504">
        <w:t>1.0.0.10</w:t>
      </w:r>
    </w:p>
    <w:p w:rsidR="00031BB3" w:rsidRPr="002238E7" w:rsidRDefault="00031BB3" w:rsidP="00031BB3">
      <w:pPr>
        <w:pStyle w:val="ListParagraph"/>
        <w:numPr>
          <w:ilvl w:val="0"/>
          <w:numId w:val="1"/>
        </w:numPr>
      </w:pPr>
      <w:r w:rsidRPr="002238E7">
        <w:t xml:space="preserve">GPA Version </w:t>
      </w:r>
      <w:r w:rsidRPr="006F4D8B">
        <w:t>:</w:t>
      </w:r>
      <w:r w:rsidRPr="00031BB3">
        <w:rPr>
          <w:highlight w:val="yellow"/>
        </w:rPr>
        <w:t>3.0.0.1310</w:t>
      </w:r>
    </w:p>
    <w:p w:rsidR="00031BB3" w:rsidRPr="00A7013A" w:rsidRDefault="00031BB3" w:rsidP="00031BB3">
      <w:pPr>
        <w:spacing w:after="0"/>
        <w:rPr>
          <w:u w:val="single"/>
        </w:rPr>
      </w:pP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1580"/>
        <w:gridCol w:w="1460"/>
        <w:gridCol w:w="2313"/>
        <w:gridCol w:w="3503"/>
      </w:tblGrid>
      <w:tr w:rsidR="00031BB3" w:rsidRPr="00F62628" w:rsidTr="00031BB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F62628" w:rsidRDefault="00031BB3" w:rsidP="00031B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F62628" w:rsidRDefault="00031BB3" w:rsidP="00031B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F62628" w:rsidRDefault="00031BB3" w:rsidP="00031B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HW version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F62628" w:rsidRDefault="00031BB3" w:rsidP="00031BB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Comments</w:t>
            </w:r>
          </w:p>
        </w:tc>
      </w:tr>
      <w:tr w:rsidR="00031BB3" w:rsidRPr="00A76A94" w:rsidTr="00031BB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A76A94">
              <w:lastRenderedPageBreak/>
              <w:t>Control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8553C0" w:rsidRDefault="00031BB3" w:rsidP="00031BB3">
            <w:pPr>
              <w:rPr>
                <w:highlight w:val="yellow"/>
              </w:rPr>
            </w:pPr>
            <w:r>
              <w:rPr>
                <w:highlight w:val="yellow"/>
              </w:rPr>
              <w:t>3</w:t>
            </w:r>
            <w:r w:rsidRPr="006E15B0">
              <w:rPr>
                <w:highlight w:val="yellow"/>
              </w:rPr>
              <w:t>.</w:t>
            </w:r>
            <w:r>
              <w:rPr>
                <w:highlight w:val="yellow"/>
              </w:rPr>
              <w:t>11</w:t>
            </w:r>
            <w:r w:rsidRPr="006E15B0">
              <w:rPr>
                <w:highlight w:val="yellow"/>
              </w:rPr>
              <w:t>.</w:t>
            </w:r>
            <w:r>
              <w:rPr>
                <w:highlight w:val="yellow"/>
              </w:rPr>
              <w:t>21</w:t>
            </w:r>
            <w:r w:rsidRPr="006E15B0">
              <w:rPr>
                <w:highlight w:val="yellow"/>
              </w:rPr>
              <w:t>.1</w:t>
            </w:r>
            <w:r>
              <w:rPr>
                <w:highlight w:val="yellow"/>
              </w:rPr>
              <w:t>48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A76A94">
              <w:t>5B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A76A94" w:rsidRDefault="00031BB3" w:rsidP="00031BB3">
            <w:r>
              <w:t>*Still under test</w:t>
            </w:r>
          </w:p>
        </w:tc>
      </w:tr>
      <w:tr w:rsidR="00031BB3" w:rsidRPr="00A76A94" w:rsidTr="00031BB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A76A94">
              <w:t>RF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8553C0" w:rsidRDefault="00031BB3" w:rsidP="00031BB3">
            <w:pPr>
              <w:rPr>
                <w:rFonts w:cs="Arial"/>
                <w:highlight w:val="yellow"/>
              </w:rPr>
            </w:pPr>
            <w:r w:rsidRPr="00F27864">
              <w:t>4.6.0.6</w:t>
            </w:r>
            <w:r>
              <w:t>7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A76A94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A76A94" w:rsidRDefault="00031BB3" w:rsidP="00031BB3"/>
        </w:tc>
      </w:tr>
      <w:tr w:rsidR="00031BB3" w:rsidRPr="00A76A94" w:rsidTr="00031BB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A76A94">
              <w:t>PIR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tabs>
                <w:tab w:val="center" w:pos="1368"/>
              </w:tabs>
              <w:rPr>
                <w:rFonts w:cs="Arial"/>
              </w:rPr>
            </w:pPr>
            <w:r w:rsidRPr="003374EF">
              <w:t>0.8.5.17</w:t>
            </w:r>
            <w:r w:rsidRPr="00A76A94">
              <w:tab/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A76A94">
              <w:t>4C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A76A94" w:rsidRDefault="00031BB3" w:rsidP="00031BB3">
            <w:r>
              <w:t>4B is OK too</w:t>
            </w:r>
          </w:p>
        </w:tc>
      </w:tr>
      <w:tr w:rsidR="00031BB3" w:rsidRPr="00A76A94" w:rsidTr="00031BB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A76A94">
              <w:t>PIR Cam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A76A94">
              <w:t>1.2.0.38 / 192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A76A94">
              <w:t>4B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A76A94" w:rsidRDefault="00031BB3" w:rsidP="00031BB3">
            <w:r>
              <w:t>4A is OK too</w:t>
            </w:r>
          </w:p>
        </w:tc>
      </w:tr>
      <w:tr w:rsidR="00031BB3" w:rsidRPr="00A76A94" w:rsidTr="00031BB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1B6A80" w:rsidRDefault="00031BB3" w:rsidP="00031BB3">
            <w:pPr>
              <w:rPr>
                <w:rFonts w:cs="Arial"/>
              </w:rPr>
            </w:pPr>
            <w:r w:rsidRPr="001B6A80">
              <w:t>Magnet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6E15B0" w:rsidRDefault="00031BB3" w:rsidP="00031BB3">
            <w:pPr>
              <w:rPr>
                <w:rFonts w:cs="Arial"/>
              </w:rPr>
            </w:pPr>
            <w:r w:rsidRPr="006E15B0">
              <w:t>0.7.0.12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A76A94" w:rsidRDefault="00031BB3" w:rsidP="00031BB3">
            <w:r w:rsidRPr="00A76A94">
              <w:t>4A is OK too</w:t>
            </w:r>
            <w:r>
              <w:t xml:space="preserve"> , </w:t>
            </w:r>
          </w:p>
        </w:tc>
      </w:tr>
      <w:tr w:rsidR="00031BB3" w:rsidRPr="00A76A94" w:rsidTr="00031BB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A76A94">
              <w:t>Technical Contact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6E15B0" w:rsidRDefault="00031BB3" w:rsidP="00031BB3">
            <w:pPr>
              <w:rPr>
                <w:rFonts w:cs="Arial"/>
              </w:rPr>
            </w:pPr>
            <w:r w:rsidRPr="006E15B0">
              <w:t>0.7.0.12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A76A94" w:rsidRDefault="00031BB3" w:rsidP="00031BB3">
            <w:r w:rsidRPr="00A76A94">
              <w:t>4A is OK too</w:t>
            </w:r>
            <w:r>
              <w:t xml:space="preserve">, </w:t>
            </w:r>
          </w:p>
        </w:tc>
      </w:tr>
      <w:tr w:rsidR="00031BB3" w:rsidRPr="00A76A94" w:rsidTr="00031BB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A76A94">
              <w:t>Indoor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6E15B0" w:rsidRDefault="00031BB3" w:rsidP="00031BB3">
            <w:pPr>
              <w:rPr>
                <w:rFonts w:cs="Arial"/>
              </w:rPr>
            </w:pPr>
            <w:r w:rsidRPr="00F27864">
              <w:t>0.15.3.28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A76A94" w:rsidRDefault="00031BB3" w:rsidP="00031BB3">
            <w:r w:rsidRPr="00A76A94">
              <w:t>2C is OK too</w:t>
            </w:r>
            <w:r>
              <w:t xml:space="preserve">, </w:t>
            </w:r>
          </w:p>
        </w:tc>
      </w:tr>
      <w:tr w:rsidR="00031BB3" w:rsidRPr="00A76A94" w:rsidTr="00031BB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A76A94">
              <w:t>Outdoor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6E15B0" w:rsidRDefault="00031BB3" w:rsidP="00031BB3">
            <w:r w:rsidRPr="000C4151">
              <w:t>0.15.3.32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A76A94">
              <w:t>4B</w:t>
            </w:r>
            <w:r w:rsidRPr="00A76A94">
              <w:rPr>
                <w:rFonts w:cs="Arial"/>
              </w:rPr>
              <w:t xml:space="preserve"> must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A76A94" w:rsidRDefault="00031BB3" w:rsidP="00031BB3"/>
        </w:tc>
      </w:tr>
      <w:tr w:rsidR="00031BB3" w:rsidRPr="00A76A94" w:rsidTr="00031BB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A76A94">
              <w:t>I/O 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286E2C" w:rsidRDefault="00031BB3" w:rsidP="00031BB3">
            <w:pPr>
              <w:rPr>
                <w:rFonts w:cs="Arial"/>
              </w:rPr>
            </w:pPr>
            <w:r w:rsidRPr="00286E2C">
              <w:t>1.2.0.28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A76A94" w:rsidRDefault="00031BB3" w:rsidP="00031BB3">
            <w:r>
              <w:t>3A is OK too</w:t>
            </w:r>
          </w:p>
        </w:tc>
      </w:tr>
      <w:tr w:rsidR="00031BB3" w:rsidRPr="00A76A94" w:rsidTr="00031BB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A76A94">
              <w:t>Keyfob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A76A94">
              <w:t>0.3.0.6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A76A94">
              <w:t>1A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A76A94" w:rsidRDefault="00031BB3" w:rsidP="00031BB3"/>
        </w:tc>
      </w:tr>
      <w:tr w:rsidR="00031BB3" w:rsidRPr="00A76A94" w:rsidTr="00031BB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A76A94">
              <w:t>GBD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BF4257" w:rsidRDefault="00031BB3" w:rsidP="00031BB3">
            <w:pPr>
              <w:rPr>
                <w:rFonts w:cs="Arial"/>
                <w:highlight w:val="yellow"/>
              </w:rPr>
            </w:pPr>
            <w:r w:rsidRPr="001B6A80">
              <w:t>0.1.</w:t>
            </w:r>
            <w:r>
              <w:t>1</w:t>
            </w:r>
            <w:r w:rsidRPr="001B6A80">
              <w:t>.22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A76A94">
              <w:t>1D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Default="00031BB3" w:rsidP="00031BB3">
            <w:r>
              <w:t>Requires new HW for VDS tests.</w:t>
            </w:r>
          </w:p>
          <w:p w:rsidR="00031BB3" w:rsidRDefault="00031BB3" w:rsidP="00031BB3">
            <w:r>
              <w:t>Can work on existing HW except detection method</w:t>
            </w:r>
          </w:p>
          <w:p w:rsidR="00031BB3" w:rsidRPr="00A76A94" w:rsidRDefault="00031BB3" w:rsidP="00031BB3">
            <w:r w:rsidRPr="00A76A94">
              <w:t>1C is OK too</w:t>
            </w:r>
          </w:p>
        </w:tc>
      </w:tr>
      <w:tr w:rsidR="00031BB3" w:rsidRPr="00A76A94" w:rsidTr="00031BB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A76A94">
              <w:t>LCD Keypad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602A5F" w:rsidRDefault="00031BB3" w:rsidP="00031BB3">
            <w:pPr>
              <w:rPr>
                <w:rFonts w:cs="Arial"/>
                <w:highlight w:val="yellow"/>
              </w:rPr>
            </w:pPr>
            <w:r w:rsidRPr="007F4C91">
              <w:rPr>
                <w:highlight w:val="yellow"/>
              </w:rPr>
              <w:t>1.2.1.6</w:t>
            </w:r>
            <w:r>
              <w:rPr>
                <w:highlight w:val="yellow"/>
              </w:rPr>
              <w:t>3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A76A94" w:rsidRDefault="00031BB3" w:rsidP="00031BB3">
            <w:r>
              <w:t>*Still under test</w:t>
            </w:r>
            <w:r w:rsidRPr="00A76A94">
              <w:t xml:space="preserve"> 3A is OK too</w:t>
            </w:r>
          </w:p>
        </w:tc>
      </w:tr>
      <w:tr w:rsidR="00031BB3" w:rsidRPr="00A76A94" w:rsidTr="00031BB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A76A94" w:rsidRDefault="00031BB3" w:rsidP="00031BB3">
            <w:r w:rsidRPr="00A76A94">
              <w:t>Touch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F27F2B" w:rsidRDefault="00031BB3" w:rsidP="00031BB3">
            <w:pPr>
              <w:rPr>
                <w:highlight w:val="yellow"/>
              </w:rPr>
            </w:pPr>
            <w:r w:rsidRPr="00EF23EA">
              <w:t>0.0.0.11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A76A94" w:rsidRDefault="00031BB3" w:rsidP="00031BB3"/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A76A94" w:rsidRDefault="00031BB3" w:rsidP="00031BB3"/>
        </w:tc>
      </w:tr>
      <w:tr w:rsidR="00031BB3" w:rsidRPr="00A76A94" w:rsidTr="00031BB3">
        <w:trPr>
          <w:trHeight w:val="322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A76A94">
              <w:t>Door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A76A94">
              <w:t>0.1.0.6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A76A94">
              <w:t>2B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A76A94" w:rsidRDefault="00031BB3" w:rsidP="00031BB3"/>
        </w:tc>
      </w:tr>
      <w:tr w:rsidR="00031BB3" w:rsidRPr="00A76A94" w:rsidTr="00031BB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A76A94">
              <w:t>Repeater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3374EF">
              <w:t>0.1.2.14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A76A94" w:rsidRDefault="00031BB3" w:rsidP="00031BB3">
            <w:r w:rsidRPr="00A76A94">
              <w:t>2C is OK too</w:t>
            </w:r>
          </w:p>
        </w:tc>
      </w:tr>
      <w:tr w:rsidR="00031BB3" w:rsidRPr="00A76A94" w:rsidTr="00031BB3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A76A94">
              <w:t>GPA-C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6C13F9" w:rsidRDefault="00031BB3" w:rsidP="00031BB3">
            <w:pPr>
              <w:rPr>
                <w:rFonts w:cs="Arial"/>
                <w:highlight w:val="yellow"/>
              </w:rPr>
            </w:pPr>
            <w:r w:rsidRPr="005879CC">
              <w:rPr>
                <w:highlight w:val="yellow"/>
              </w:rPr>
              <w:t>V</w:t>
            </w:r>
            <w:r>
              <w:rPr>
                <w:highlight w:val="yellow"/>
              </w:rPr>
              <w:t>3.10.3.62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BB3" w:rsidRPr="00A76A94" w:rsidRDefault="00031BB3" w:rsidP="00031BB3">
            <w:pPr>
              <w:rPr>
                <w:rFonts w:cs="Arial"/>
              </w:rPr>
            </w:pPr>
            <w:r w:rsidRPr="00A76A94">
              <w:t>Located @ Tests folder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A76A94" w:rsidRDefault="00031BB3" w:rsidP="00031BB3"/>
        </w:tc>
      </w:tr>
    </w:tbl>
    <w:p w:rsidR="00031BB3" w:rsidRDefault="00031BB3" w:rsidP="00031BB3">
      <w:pPr>
        <w:spacing w:after="0"/>
        <w:rPr>
          <w:u w:val="single"/>
        </w:rPr>
      </w:pPr>
    </w:p>
    <w:p w:rsidR="00031BB3" w:rsidRDefault="00031BB3" w:rsidP="00031BB3">
      <w:pPr>
        <w:spacing w:after="0"/>
        <w:rPr>
          <w:u w:val="single"/>
        </w:rPr>
      </w:pPr>
    </w:p>
    <w:p w:rsidR="00031BB3" w:rsidRDefault="00031BB3" w:rsidP="00031BB3">
      <w:pPr>
        <w:spacing w:after="0"/>
        <w:rPr>
          <w:u w:val="single"/>
        </w:rPr>
      </w:pPr>
    </w:p>
    <w:p w:rsidR="00031BB3" w:rsidRDefault="00031BB3" w:rsidP="00031BB3">
      <w:pPr>
        <w:pStyle w:val="ListParagraph"/>
        <w:numPr>
          <w:ilvl w:val="0"/>
          <w:numId w:val="53"/>
        </w:numPr>
        <w:spacing w:after="0"/>
        <w:rPr>
          <w:b/>
          <w:bCs/>
          <w:u w:val="single"/>
        </w:rPr>
      </w:pPr>
      <w:r w:rsidRPr="00E70EEC">
        <w:rPr>
          <w:b/>
          <w:bCs/>
          <w:u w:val="single"/>
        </w:rPr>
        <w:t>MCU</w:t>
      </w:r>
      <w:r>
        <w:rPr>
          <w:b/>
          <w:bCs/>
          <w:u w:val="single"/>
        </w:rPr>
        <w:t xml:space="preserve"> </w:t>
      </w:r>
    </w:p>
    <w:p w:rsidR="00031BB3" w:rsidRPr="006730B6" w:rsidRDefault="00031BB3" w:rsidP="00031BB3">
      <w:pPr>
        <w:pStyle w:val="ListParagraph"/>
        <w:spacing w:after="0"/>
        <w:rPr>
          <w:b/>
          <w:bCs/>
          <w:u w:val="single"/>
        </w:rPr>
      </w:pPr>
    </w:p>
    <w:p w:rsidR="00031BB3" w:rsidRPr="00163505" w:rsidRDefault="00163505" w:rsidP="00031BB3">
      <w:pPr>
        <w:pStyle w:val="ListParagraph"/>
        <w:numPr>
          <w:ilvl w:val="0"/>
          <w:numId w:val="81"/>
        </w:numPr>
        <w:shd w:val="clear" w:color="auto" w:fill="FFFFFF" w:themeFill="background1"/>
        <w:spacing w:after="0" w:line="24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added a check for 4 consecutive voltage read from GG, in order to decide if to stop start charging</w:t>
      </w:r>
    </w:p>
    <w:p w:rsidR="00031BB3" w:rsidRPr="006F4D8B" w:rsidRDefault="00031BB3" w:rsidP="00031BB3">
      <w:pPr>
        <w:pStyle w:val="ListParagraph"/>
        <w:shd w:val="clear" w:color="auto" w:fill="FFFFFF" w:themeFill="background1"/>
        <w:spacing w:after="0" w:line="240" w:lineRule="auto"/>
        <w:ind w:left="786"/>
        <w:rPr>
          <w:rFonts w:ascii="Verdana" w:hAnsi="Verdana"/>
          <w:b/>
          <w:bCs/>
          <w:sz w:val="16"/>
          <w:szCs w:val="16"/>
        </w:rPr>
      </w:pPr>
    </w:p>
    <w:p w:rsidR="00031BB3" w:rsidRPr="00482001" w:rsidRDefault="00031BB3" w:rsidP="00031BB3">
      <w:pPr>
        <w:shd w:val="clear" w:color="auto" w:fill="FFFFFF" w:themeFill="background1"/>
        <w:spacing w:after="0" w:line="240" w:lineRule="auto"/>
        <w:ind w:left="360"/>
        <w:rPr>
          <w:rFonts w:ascii="Verdana" w:hAnsi="Verdana"/>
          <w:b/>
          <w:bCs/>
          <w:sz w:val="16"/>
          <w:szCs w:val="16"/>
        </w:rPr>
      </w:pP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031BB3" w:rsidRPr="0042132D" w:rsidRDefault="00031BB3" w:rsidP="00031BB3">
      <w:pPr>
        <w:pStyle w:val="ListParagraph"/>
        <w:numPr>
          <w:ilvl w:val="0"/>
          <w:numId w:val="66"/>
        </w:numPr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 w:rsidRPr="003B525E">
        <w:rPr>
          <w:rFonts w:ascii="Verdana" w:eastAsia="Times New Roman" w:hAnsi="Verdana" w:cs="Times New Roman"/>
          <w:sz w:val="16"/>
          <w:szCs w:val="16"/>
        </w:rPr>
        <w:t>ASCBT-</w:t>
      </w:r>
      <w:r w:rsidR="00163505" w:rsidRPr="00163505">
        <w:rPr>
          <w:rFonts w:ascii="Verdana" w:eastAsia="Times New Roman" w:hAnsi="Verdana" w:cs="Times New Roman"/>
          <w:b/>
          <w:bCs/>
          <w:sz w:val="16"/>
          <w:szCs w:val="16"/>
        </w:rPr>
        <w:t>876</w:t>
      </w:r>
      <w:r w:rsidR="00163505">
        <w:rPr>
          <w:rFonts w:ascii="Verdana" w:eastAsia="Times New Roman" w:hAnsi="Verdana" w:cs="Times New Roman"/>
          <w:sz w:val="16"/>
          <w:szCs w:val="16"/>
        </w:rPr>
        <w:t>,</w:t>
      </w:r>
      <w:r w:rsidR="00163505" w:rsidRPr="00163505">
        <w:rPr>
          <w:rFonts w:ascii="Verdana" w:hAnsi="Verdana"/>
          <w:b/>
          <w:bCs/>
          <w:sz w:val="16"/>
          <w:szCs w:val="16"/>
        </w:rPr>
        <w:t xml:space="preserve"> 866</w:t>
      </w:r>
      <w:r w:rsidR="00163505">
        <w:rPr>
          <w:rFonts w:ascii="Verdana" w:eastAsia="Times New Roman" w:hAnsi="Verdana" w:cs="Times New Roman"/>
          <w:sz w:val="16"/>
          <w:szCs w:val="16"/>
        </w:rPr>
        <w:t>,</w:t>
      </w:r>
      <w:r w:rsidR="00163505" w:rsidRPr="00163505">
        <w:rPr>
          <w:rFonts w:ascii="Verdana" w:eastAsia="Times New Roman" w:hAnsi="Verdana" w:cs="Times New Roman"/>
          <w:b/>
          <w:bCs/>
          <w:sz w:val="16"/>
          <w:szCs w:val="16"/>
        </w:rPr>
        <w:t>869</w:t>
      </w:r>
    </w:p>
    <w:p w:rsidR="00031BB3" w:rsidRDefault="00031BB3" w:rsidP="00031BB3">
      <w:pPr>
        <w:shd w:val="clear" w:color="auto" w:fill="FFFFFF" w:themeFill="background1"/>
        <w:spacing w:after="0" w:afterAutospacing="1" w:line="240" w:lineRule="auto"/>
        <w:ind w:left="720"/>
        <w:rPr>
          <w:rFonts w:ascii="Verdana" w:eastAsia="Times New Roman" w:hAnsi="Verdana" w:cs="Times New Roman"/>
          <w:sz w:val="16"/>
          <w:szCs w:val="16"/>
        </w:rPr>
      </w:pPr>
    </w:p>
    <w:p w:rsidR="00031BB3" w:rsidRDefault="00031BB3" w:rsidP="00031BB3">
      <w:pPr>
        <w:pStyle w:val="ListParagraph"/>
        <w:numPr>
          <w:ilvl w:val="0"/>
          <w:numId w:val="53"/>
        </w:numPr>
        <w:shd w:val="clear" w:color="auto" w:fill="FFFFFF" w:themeFill="background1"/>
        <w:spacing w:after="0"/>
        <w:rPr>
          <w:b/>
          <w:bCs/>
          <w:u w:val="single"/>
        </w:rPr>
      </w:pPr>
      <w:r>
        <w:rPr>
          <w:b/>
          <w:bCs/>
          <w:u w:val="single"/>
        </w:rPr>
        <w:t>IPM</w:t>
      </w:r>
    </w:p>
    <w:p w:rsidR="00031BB3" w:rsidRDefault="00031BB3" w:rsidP="00031BB3">
      <w:pPr>
        <w:pStyle w:val="ListParagraph"/>
        <w:shd w:val="clear" w:color="auto" w:fill="FFFFFF" w:themeFill="background1"/>
        <w:spacing w:after="0"/>
        <w:rPr>
          <w:b/>
          <w:bCs/>
          <w:u w:val="single"/>
        </w:rPr>
      </w:pPr>
    </w:p>
    <w:p w:rsidR="00031BB3" w:rsidRPr="007F1F9D" w:rsidRDefault="00163505" w:rsidP="00031BB3">
      <w:pPr>
        <w:pStyle w:val="ListParagraph"/>
        <w:numPr>
          <w:ilvl w:val="0"/>
          <w:numId w:val="66"/>
        </w:num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RSSI Change request version release</w:t>
      </w:r>
    </w:p>
    <w:p w:rsidR="00031BB3" w:rsidRDefault="00031BB3" w:rsidP="00031BB3">
      <w:pPr>
        <w:pStyle w:val="ListParagraph"/>
        <w:shd w:val="clear" w:color="auto" w:fill="FFFFFF" w:themeFill="background1"/>
        <w:spacing w:after="0"/>
        <w:ind w:left="360"/>
        <w:rPr>
          <w:rFonts w:ascii="Verdana" w:hAnsi="Verdana"/>
          <w:b/>
          <w:bCs/>
          <w:sz w:val="16"/>
          <w:szCs w:val="16"/>
        </w:rPr>
      </w:pPr>
    </w:p>
    <w:p w:rsidR="00031BB3" w:rsidRDefault="00031BB3" w:rsidP="00031BB3">
      <w:r>
        <w:rPr>
          <w:rFonts w:ascii="Verdana" w:hAnsi="Verdana"/>
          <w:b/>
          <w:bCs/>
          <w:sz w:val="16"/>
          <w:szCs w:val="16"/>
        </w:rPr>
        <w:t xml:space="preserve">        </w:t>
      </w: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031BB3" w:rsidRDefault="00031BB3" w:rsidP="00163505">
      <w:pPr>
        <w:pStyle w:val="ListParagraph"/>
        <w:numPr>
          <w:ilvl w:val="0"/>
          <w:numId w:val="66"/>
        </w:numPr>
        <w:rPr>
          <w:rFonts w:ascii="Verdana" w:hAnsi="Verdana"/>
          <w:sz w:val="16"/>
          <w:szCs w:val="16"/>
        </w:rPr>
      </w:pPr>
      <w:r w:rsidRPr="00794FE0">
        <w:rPr>
          <w:rFonts w:ascii="Verdana" w:eastAsia="Times New Roman" w:hAnsi="Verdana" w:cs="Times New Roman"/>
          <w:sz w:val="16"/>
          <w:szCs w:val="16"/>
        </w:rPr>
        <w:t>ASCBT-</w:t>
      </w:r>
      <w:r w:rsidR="00163505">
        <w:rPr>
          <w:rFonts w:ascii="Verdana" w:hAnsi="Verdana"/>
          <w:sz w:val="16"/>
          <w:szCs w:val="16"/>
        </w:rPr>
        <w:t xml:space="preserve"> </w:t>
      </w:r>
      <w:r w:rsidR="00163505" w:rsidRPr="00163505">
        <w:rPr>
          <w:rFonts w:ascii="Verdana" w:hAnsi="Verdana"/>
          <w:b/>
          <w:bCs/>
          <w:sz w:val="16"/>
          <w:szCs w:val="16"/>
        </w:rPr>
        <w:t>873</w:t>
      </w:r>
    </w:p>
    <w:p w:rsidR="00031BB3" w:rsidRDefault="00031BB3" w:rsidP="00031BB3">
      <w:pPr>
        <w:shd w:val="clear" w:color="auto" w:fill="FFFFFF" w:themeFill="background1"/>
        <w:spacing w:after="0" w:afterAutospacing="1" w:line="240" w:lineRule="auto"/>
        <w:ind w:left="720"/>
        <w:rPr>
          <w:rFonts w:ascii="Verdana" w:eastAsia="Times New Roman" w:hAnsi="Verdana" w:cs="Times New Roman"/>
          <w:sz w:val="16"/>
          <w:szCs w:val="16"/>
        </w:rPr>
      </w:pPr>
    </w:p>
    <w:p w:rsidR="00031BB3" w:rsidRDefault="00031BB3" w:rsidP="00031BB3">
      <w:pPr>
        <w:pStyle w:val="ListParagraph"/>
        <w:numPr>
          <w:ilvl w:val="0"/>
          <w:numId w:val="53"/>
        </w:numPr>
        <w:shd w:val="clear" w:color="auto" w:fill="FFFFFF" w:themeFill="background1"/>
        <w:spacing w:after="0"/>
        <w:rPr>
          <w:b/>
          <w:bCs/>
          <w:u w:val="single"/>
        </w:rPr>
      </w:pPr>
      <w:r>
        <w:rPr>
          <w:b/>
          <w:bCs/>
          <w:u w:val="single"/>
        </w:rPr>
        <w:t>KPD</w:t>
      </w:r>
    </w:p>
    <w:p w:rsidR="00031BB3" w:rsidRPr="007F1F9D" w:rsidRDefault="00031BB3" w:rsidP="00163505">
      <w:pPr>
        <w:pStyle w:val="ListParagraph"/>
        <w:rPr>
          <w:rFonts w:ascii="Verdana" w:hAnsi="Verdana"/>
          <w:sz w:val="16"/>
          <w:szCs w:val="16"/>
        </w:rPr>
      </w:pPr>
    </w:p>
    <w:p w:rsidR="00031BB3" w:rsidRDefault="00031BB3" w:rsidP="00031BB3">
      <w:pPr>
        <w:pStyle w:val="ListParagraph"/>
        <w:shd w:val="clear" w:color="auto" w:fill="FFFFFF" w:themeFill="background1"/>
        <w:spacing w:after="0"/>
        <w:ind w:left="360"/>
        <w:rPr>
          <w:rFonts w:ascii="Verdana" w:hAnsi="Verdana"/>
          <w:b/>
          <w:bCs/>
          <w:sz w:val="16"/>
          <w:szCs w:val="16"/>
        </w:rPr>
      </w:pPr>
    </w:p>
    <w:p w:rsidR="00031BB3" w:rsidRDefault="00031BB3" w:rsidP="00031BB3">
      <w:r>
        <w:rPr>
          <w:rFonts w:ascii="Verdana" w:hAnsi="Verdana"/>
          <w:b/>
          <w:bCs/>
          <w:sz w:val="16"/>
          <w:szCs w:val="16"/>
        </w:rPr>
        <w:t xml:space="preserve">        </w:t>
      </w: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031BB3" w:rsidRDefault="00031BB3" w:rsidP="000458DA">
      <w:pPr>
        <w:pStyle w:val="ListParagraph"/>
        <w:numPr>
          <w:ilvl w:val="0"/>
          <w:numId w:val="66"/>
        </w:numPr>
      </w:pPr>
      <w:r w:rsidRPr="00031BB3">
        <w:rPr>
          <w:rFonts w:ascii="Verdana" w:eastAsia="Times New Roman" w:hAnsi="Verdana" w:cs="Times New Roman"/>
          <w:sz w:val="16"/>
          <w:szCs w:val="16"/>
        </w:rPr>
        <w:t>ASCBT</w:t>
      </w:r>
      <w:r w:rsidRPr="0077005D">
        <w:rPr>
          <w:rFonts w:ascii="Verdana" w:eastAsia="Times New Roman" w:hAnsi="Verdana" w:cs="Times New Roman"/>
          <w:b/>
          <w:bCs/>
          <w:sz w:val="16"/>
          <w:szCs w:val="16"/>
        </w:rPr>
        <w:t>-</w:t>
      </w:r>
      <w:r w:rsidR="00163505" w:rsidRPr="0077005D">
        <w:rPr>
          <w:b/>
          <w:bCs/>
        </w:rPr>
        <w:t>862</w:t>
      </w:r>
    </w:p>
    <w:p w:rsidR="00031BB3" w:rsidRDefault="00031BB3" w:rsidP="000458DA">
      <w:pPr>
        <w:pStyle w:val="Heading2"/>
      </w:pPr>
    </w:p>
    <w:p w:rsidR="00031BB3" w:rsidRDefault="00031BB3" w:rsidP="000458DA">
      <w:pPr>
        <w:pStyle w:val="Heading2"/>
      </w:pPr>
    </w:p>
    <w:p w:rsidR="006F4D8B" w:rsidRDefault="006F4D8B" w:rsidP="000458DA">
      <w:pPr>
        <w:pStyle w:val="Heading2"/>
      </w:pPr>
      <w:bookmarkStart w:id="12" w:name="_Toc523816793"/>
      <w:r>
        <w:t>Release Date: 07/06/2018 (Revision 50</w:t>
      </w:r>
      <w:r w:rsidR="005879CC">
        <w:t>66</w:t>
      </w:r>
      <w:r w:rsidR="000458DA">
        <w:t>6</w:t>
      </w:r>
      <w:r>
        <w:t>)</w:t>
      </w:r>
      <w:bookmarkEnd w:id="12"/>
    </w:p>
    <w:p w:rsidR="006F4D8B" w:rsidRDefault="006F4D8B" w:rsidP="006F4D8B">
      <w:r>
        <w:t>SVN Location: https://subversion.ise.de/svn/gira/AlarmSystemCrow</w:t>
      </w:r>
    </w:p>
    <w:p w:rsidR="006F4D8B" w:rsidRPr="00AA05BC" w:rsidRDefault="006F4D8B" w:rsidP="006F4D8B">
      <w:pPr>
        <w:spacing w:after="0"/>
        <w:rPr>
          <w:u w:val="single"/>
        </w:rPr>
      </w:pPr>
      <w:r w:rsidRPr="00AA05BC">
        <w:rPr>
          <w:u w:val="single"/>
        </w:rPr>
        <w:t>The Package includes:</w:t>
      </w:r>
      <w:r>
        <w:rPr>
          <w:u w:val="single"/>
        </w:rPr>
        <w:t xml:space="preserve"> </w:t>
      </w:r>
    </w:p>
    <w:p w:rsidR="006F4D8B" w:rsidRPr="002238E7" w:rsidRDefault="006F4D8B" w:rsidP="006F4D8B">
      <w:pPr>
        <w:pStyle w:val="ListParagraph"/>
        <w:numPr>
          <w:ilvl w:val="0"/>
          <w:numId w:val="1"/>
        </w:numPr>
      </w:pPr>
      <w:proofErr w:type="spellStart"/>
      <w:r w:rsidRPr="00F27F2B">
        <w:t>CrowLibrary</w:t>
      </w:r>
      <w:proofErr w:type="spellEnd"/>
      <w:r w:rsidRPr="00F27F2B">
        <w:t xml:space="preserve"> Version </w:t>
      </w:r>
      <w:r w:rsidRPr="006F4D8B">
        <w:rPr>
          <w:highlight w:val="yellow"/>
        </w:rPr>
        <w:t>2.6.3.75</w:t>
      </w:r>
    </w:p>
    <w:p w:rsidR="006F4D8B" w:rsidRPr="002238E7" w:rsidRDefault="006F4D8B" w:rsidP="006F4D8B">
      <w:pPr>
        <w:pStyle w:val="ListParagraph"/>
        <w:numPr>
          <w:ilvl w:val="0"/>
          <w:numId w:val="1"/>
        </w:numPr>
      </w:pPr>
      <w:r w:rsidRPr="002238E7">
        <w:t xml:space="preserve">Crow </w:t>
      </w:r>
      <w:proofErr w:type="spellStart"/>
      <w:r w:rsidRPr="002238E7">
        <w:t>IPMApplication</w:t>
      </w:r>
      <w:proofErr w:type="spellEnd"/>
      <w:r w:rsidRPr="002238E7">
        <w:t xml:space="preserve"> Version </w:t>
      </w:r>
      <w:r w:rsidRPr="006F4D8B">
        <w:rPr>
          <w:highlight w:val="yellow"/>
        </w:rPr>
        <w:t>2.6.4.83</w:t>
      </w:r>
    </w:p>
    <w:p w:rsidR="006F4D8B" w:rsidRPr="002238E7" w:rsidRDefault="006F4D8B" w:rsidP="006F4D8B">
      <w:pPr>
        <w:pStyle w:val="ListParagraph"/>
        <w:numPr>
          <w:ilvl w:val="0"/>
          <w:numId w:val="1"/>
        </w:numPr>
      </w:pPr>
      <w:r w:rsidRPr="002238E7">
        <w:t xml:space="preserve">Crow MCU </w:t>
      </w:r>
      <w:proofErr w:type="spellStart"/>
      <w:r w:rsidRPr="002238E7">
        <w:t>UpdateFirmware</w:t>
      </w:r>
      <w:proofErr w:type="spellEnd"/>
      <w:r w:rsidRPr="002238E7">
        <w:t xml:space="preserve"> Version </w:t>
      </w:r>
      <w:r w:rsidRPr="006F4D8B">
        <w:rPr>
          <w:highlight w:val="yellow"/>
        </w:rPr>
        <w:t>1.7.4.54</w:t>
      </w:r>
    </w:p>
    <w:p w:rsidR="006F4D8B" w:rsidRDefault="006F4D8B" w:rsidP="006F4D8B">
      <w:pPr>
        <w:pStyle w:val="ListParagraph"/>
        <w:numPr>
          <w:ilvl w:val="0"/>
          <w:numId w:val="1"/>
        </w:numPr>
      </w:pPr>
      <w:r w:rsidRPr="002238E7">
        <w:t xml:space="preserve">Crow MCU Peripheral Update Version </w:t>
      </w:r>
      <w:r w:rsidRPr="006F4D8B">
        <w:t>1.1.1.21</w:t>
      </w:r>
    </w:p>
    <w:p w:rsidR="006F4D8B" w:rsidRPr="00A76A94" w:rsidRDefault="006F4D8B" w:rsidP="006F4D8B">
      <w:pPr>
        <w:pStyle w:val="ListParagraph"/>
        <w:numPr>
          <w:ilvl w:val="0"/>
          <w:numId w:val="1"/>
        </w:numPr>
      </w:pPr>
      <w:r>
        <w:t xml:space="preserve">Voice file </w:t>
      </w:r>
      <w:r w:rsidRPr="00286E2C">
        <w:t>version 1.</w:t>
      </w:r>
      <w:r>
        <w:t>1</w:t>
      </w:r>
      <w:r w:rsidRPr="00286E2C">
        <w:t>.0.3</w:t>
      </w:r>
    </w:p>
    <w:p w:rsidR="006F4D8B" w:rsidRPr="00AA05BC" w:rsidRDefault="006F4D8B" w:rsidP="006F4D8B">
      <w:pPr>
        <w:spacing w:after="0"/>
        <w:rPr>
          <w:u w:val="single"/>
        </w:rPr>
      </w:pPr>
      <w:r w:rsidRPr="00AA05BC">
        <w:rPr>
          <w:u w:val="single"/>
        </w:rPr>
        <w:t>Compatibility:</w:t>
      </w:r>
      <w:r>
        <w:rPr>
          <w:u w:val="single"/>
        </w:rPr>
        <w:t xml:space="preserve"> </w:t>
      </w:r>
    </w:p>
    <w:p w:rsidR="006F4D8B" w:rsidRPr="002238E7" w:rsidRDefault="006F4D8B" w:rsidP="006F4D8B">
      <w:pPr>
        <w:pStyle w:val="ListParagraph"/>
        <w:numPr>
          <w:ilvl w:val="0"/>
          <w:numId w:val="1"/>
        </w:numPr>
      </w:pPr>
      <w:proofErr w:type="spellStart"/>
      <w:r>
        <w:t>CrowLibraryInterface</w:t>
      </w:r>
      <w:proofErr w:type="spellEnd"/>
      <w:r>
        <w:t xml:space="preserve"> Version </w:t>
      </w:r>
      <w:r w:rsidRPr="000C4151">
        <w:t>1.2.1.35</w:t>
      </w:r>
    </w:p>
    <w:p w:rsidR="006F4D8B" w:rsidRPr="002238E7" w:rsidRDefault="006F4D8B" w:rsidP="006F4D8B">
      <w:pPr>
        <w:pStyle w:val="ListParagraph"/>
        <w:numPr>
          <w:ilvl w:val="0"/>
          <w:numId w:val="1"/>
        </w:numPr>
      </w:pPr>
      <w:proofErr w:type="spellStart"/>
      <w:r w:rsidRPr="002238E7">
        <w:t>Gira</w:t>
      </w:r>
      <w:proofErr w:type="spellEnd"/>
      <w:r w:rsidRPr="002238E7">
        <w:t xml:space="preserve"> Device Package </w:t>
      </w:r>
      <w:r w:rsidRPr="00586001">
        <w:rPr>
          <w:highlight w:val="yellow"/>
        </w:rPr>
        <w:t>: V2.0</w:t>
      </w:r>
      <w:r w:rsidRPr="006F4D8B">
        <w:rPr>
          <w:highlight w:val="yellow"/>
        </w:rPr>
        <w:t>.97</w:t>
      </w:r>
    </w:p>
    <w:p w:rsidR="006F4D8B" w:rsidRPr="002238E7" w:rsidRDefault="006F4D8B" w:rsidP="006F4D8B">
      <w:pPr>
        <w:pStyle w:val="ListParagraph"/>
        <w:numPr>
          <w:ilvl w:val="0"/>
          <w:numId w:val="1"/>
        </w:numPr>
      </w:pPr>
      <w:r w:rsidRPr="002238E7">
        <w:t xml:space="preserve">XSD version: </w:t>
      </w:r>
      <w:r w:rsidRPr="006F4D8B">
        <w:rPr>
          <w:highlight w:val="yellow"/>
        </w:rPr>
        <w:t>1.3.1.15</w:t>
      </w:r>
    </w:p>
    <w:p w:rsidR="006F4D8B" w:rsidRPr="002238E7" w:rsidRDefault="006F4D8B" w:rsidP="006F4D8B">
      <w:pPr>
        <w:pStyle w:val="ListParagraph"/>
        <w:numPr>
          <w:ilvl w:val="0"/>
          <w:numId w:val="1"/>
        </w:numPr>
      </w:pPr>
      <w:r w:rsidRPr="002238E7">
        <w:t>Languages XSD :1</w:t>
      </w:r>
    </w:p>
    <w:p w:rsidR="006F4D8B" w:rsidRPr="002238E7" w:rsidRDefault="006F4D8B" w:rsidP="006F4D8B">
      <w:pPr>
        <w:pStyle w:val="ListParagraph"/>
        <w:numPr>
          <w:ilvl w:val="0"/>
          <w:numId w:val="1"/>
        </w:numPr>
      </w:pPr>
      <w:r w:rsidRPr="002238E7">
        <w:t xml:space="preserve">Languages XML </w:t>
      </w:r>
      <w:r w:rsidRPr="00D61211">
        <w:t>:</w:t>
      </w:r>
      <w:r w:rsidRPr="006F4D8B">
        <w:rPr>
          <w:highlight w:val="yellow"/>
        </w:rPr>
        <w:t>14</w:t>
      </w:r>
      <w:r w:rsidRPr="00D61211">
        <w:t>/</w:t>
      </w:r>
      <w:r w:rsidRPr="00AD6504">
        <w:t>1.0.0.10</w:t>
      </w:r>
    </w:p>
    <w:p w:rsidR="006F4D8B" w:rsidRPr="002238E7" w:rsidRDefault="006F4D8B" w:rsidP="006F4D8B">
      <w:pPr>
        <w:pStyle w:val="ListParagraph"/>
        <w:numPr>
          <w:ilvl w:val="0"/>
          <w:numId w:val="1"/>
        </w:numPr>
      </w:pPr>
      <w:r w:rsidRPr="002238E7">
        <w:t xml:space="preserve">GPA Version </w:t>
      </w:r>
      <w:r w:rsidRPr="006F4D8B">
        <w:t>:</w:t>
      </w:r>
      <w:r w:rsidRPr="006F4D8B">
        <w:rPr>
          <w:highlight w:val="yellow"/>
        </w:rPr>
        <w:t>2.6.0.243</w:t>
      </w:r>
    </w:p>
    <w:p w:rsidR="006F4D8B" w:rsidRPr="00A7013A" w:rsidRDefault="006F4D8B" w:rsidP="006F4D8B">
      <w:pPr>
        <w:spacing w:after="0"/>
        <w:rPr>
          <w:u w:val="single"/>
        </w:rPr>
      </w:pP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1580"/>
        <w:gridCol w:w="1460"/>
        <w:gridCol w:w="2313"/>
        <w:gridCol w:w="3503"/>
      </w:tblGrid>
      <w:tr w:rsidR="006F4D8B" w:rsidRPr="00F62628" w:rsidTr="006F4D8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F62628" w:rsidRDefault="006F4D8B" w:rsidP="006F4D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F62628" w:rsidRDefault="006F4D8B" w:rsidP="006F4D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F62628" w:rsidRDefault="006F4D8B" w:rsidP="006F4D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HW version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8B" w:rsidRPr="00F62628" w:rsidRDefault="006F4D8B" w:rsidP="006F4D8B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Comments</w:t>
            </w:r>
          </w:p>
        </w:tc>
      </w:tr>
      <w:tr w:rsidR="006F4D8B" w:rsidRPr="00A76A94" w:rsidTr="006F4D8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A76A94">
              <w:t>Control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8553C0" w:rsidRDefault="006F4D8B" w:rsidP="006F4D8B">
            <w:pPr>
              <w:rPr>
                <w:highlight w:val="yellow"/>
              </w:rPr>
            </w:pPr>
            <w:r w:rsidRPr="006E15B0">
              <w:rPr>
                <w:highlight w:val="yellow"/>
              </w:rPr>
              <w:t>2.</w:t>
            </w:r>
            <w:r>
              <w:rPr>
                <w:highlight w:val="yellow"/>
              </w:rPr>
              <w:t>10</w:t>
            </w:r>
            <w:r w:rsidRPr="006E15B0">
              <w:rPr>
                <w:highlight w:val="yellow"/>
              </w:rPr>
              <w:t>.</w:t>
            </w:r>
            <w:r>
              <w:rPr>
                <w:highlight w:val="yellow"/>
              </w:rPr>
              <w:t>20</w:t>
            </w:r>
            <w:r w:rsidRPr="006E15B0">
              <w:rPr>
                <w:highlight w:val="yellow"/>
              </w:rPr>
              <w:t>.1</w:t>
            </w:r>
            <w:r>
              <w:rPr>
                <w:highlight w:val="yellow"/>
              </w:rPr>
              <w:t>47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A76A94">
              <w:t>5B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8B" w:rsidRPr="00A76A94" w:rsidRDefault="006F4D8B" w:rsidP="006F4D8B">
            <w:r>
              <w:t>*Still under test</w:t>
            </w:r>
          </w:p>
        </w:tc>
      </w:tr>
      <w:tr w:rsidR="006F4D8B" w:rsidRPr="00A76A94" w:rsidTr="006F4D8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A76A94">
              <w:t>RF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8553C0" w:rsidRDefault="006F4D8B" w:rsidP="006F4D8B">
            <w:pPr>
              <w:rPr>
                <w:rFonts w:cs="Arial"/>
                <w:highlight w:val="yellow"/>
              </w:rPr>
            </w:pPr>
            <w:r w:rsidRPr="00F27864">
              <w:t>4.6.0.6</w:t>
            </w:r>
            <w:r>
              <w:t>7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A76A94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8B" w:rsidRPr="00A76A94" w:rsidRDefault="006F4D8B" w:rsidP="006F4D8B"/>
        </w:tc>
      </w:tr>
      <w:tr w:rsidR="006F4D8B" w:rsidRPr="00A76A94" w:rsidTr="006F4D8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A76A94">
              <w:t>PIR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tabs>
                <w:tab w:val="center" w:pos="1368"/>
              </w:tabs>
              <w:rPr>
                <w:rFonts w:cs="Arial"/>
              </w:rPr>
            </w:pPr>
            <w:r w:rsidRPr="003374EF">
              <w:t>0.8.5.17</w:t>
            </w:r>
            <w:r w:rsidRPr="00A76A94">
              <w:tab/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A76A94">
              <w:t>4C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8B" w:rsidRPr="00A76A94" w:rsidRDefault="006F4D8B" w:rsidP="006F4D8B">
            <w:r>
              <w:t>4B is OK too</w:t>
            </w:r>
          </w:p>
        </w:tc>
      </w:tr>
      <w:tr w:rsidR="006F4D8B" w:rsidRPr="00A76A94" w:rsidTr="006F4D8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A76A94">
              <w:t>PIR Cam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A76A94">
              <w:t>1.2.0.38 / 192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A76A94">
              <w:t>4B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8B" w:rsidRPr="00A76A94" w:rsidRDefault="006F4D8B" w:rsidP="006F4D8B">
            <w:r>
              <w:t>4A is OK too</w:t>
            </w:r>
          </w:p>
        </w:tc>
      </w:tr>
      <w:tr w:rsidR="006F4D8B" w:rsidRPr="00A76A94" w:rsidTr="006F4D8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1B6A80" w:rsidRDefault="006F4D8B" w:rsidP="006F4D8B">
            <w:pPr>
              <w:rPr>
                <w:rFonts w:cs="Arial"/>
              </w:rPr>
            </w:pPr>
            <w:r w:rsidRPr="001B6A80">
              <w:t>Magnet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6E15B0" w:rsidRDefault="006F4D8B" w:rsidP="006F4D8B">
            <w:pPr>
              <w:rPr>
                <w:rFonts w:cs="Arial"/>
              </w:rPr>
            </w:pPr>
            <w:r w:rsidRPr="006E15B0">
              <w:t>0.7.0.12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8B" w:rsidRPr="00A76A94" w:rsidRDefault="006F4D8B" w:rsidP="006F4D8B">
            <w:r w:rsidRPr="00A76A94">
              <w:t>4A is OK too</w:t>
            </w:r>
            <w:r>
              <w:t xml:space="preserve"> , </w:t>
            </w:r>
          </w:p>
        </w:tc>
      </w:tr>
      <w:tr w:rsidR="006F4D8B" w:rsidRPr="00A76A94" w:rsidTr="006F4D8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A76A94">
              <w:t>Technical Contact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6E15B0" w:rsidRDefault="006F4D8B" w:rsidP="006F4D8B">
            <w:pPr>
              <w:rPr>
                <w:rFonts w:cs="Arial"/>
              </w:rPr>
            </w:pPr>
            <w:r w:rsidRPr="006E15B0">
              <w:t>0.7.0.12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8B" w:rsidRPr="00A76A94" w:rsidRDefault="006F4D8B" w:rsidP="006F4D8B">
            <w:r w:rsidRPr="00A76A94">
              <w:t>4A is OK too</w:t>
            </w:r>
            <w:r>
              <w:t xml:space="preserve">, </w:t>
            </w:r>
          </w:p>
        </w:tc>
      </w:tr>
      <w:tr w:rsidR="006F4D8B" w:rsidRPr="00A76A94" w:rsidTr="006F4D8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A76A94">
              <w:t>Indoor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6E15B0" w:rsidRDefault="006F4D8B" w:rsidP="006F4D8B">
            <w:pPr>
              <w:rPr>
                <w:rFonts w:cs="Arial"/>
              </w:rPr>
            </w:pPr>
            <w:r w:rsidRPr="00F27864">
              <w:t>0.15.3.28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8B" w:rsidRPr="00A76A94" w:rsidRDefault="006F4D8B" w:rsidP="006F4D8B">
            <w:r w:rsidRPr="00A76A94">
              <w:t>2C is OK too</w:t>
            </w:r>
            <w:r>
              <w:t xml:space="preserve">, </w:t>
            </w:r>
          </w:p>
        </w:tc>
      </w:tr>
      <w:tr w:rsidR="006F4D8B" w:rsidRPr="00A76A94" w:rsidTr="006F4D8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A76A94">
              <w:t>Outdoor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6E15B0" w:rsidRDefault="006F4D8B" w:rsidP="006F4D8B">
            <w:r w:rsidRPr="000C4151">
              <w:t>0.15.3.32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A76A94">
              <w:t>4B</w:t>
            </w:r>
            <w:r w:rsidRPr="00A76A94">
              <w:rPr>
                <w:rFonts w:cs="Arial"/>
              </w:rPr>
              <w:t xml:space="preserve"> must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8B" w:rsidRPr="00A76A94" w:rsidRDefault="006F4D8B" w:rsidP="006F4D8B"/>
        </w:tc>
      </w:tr>
      <w:tr w:rsidR="006F4D8B" w:rsidRPr="00A76A94" w:rsidTr="006F4D8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A76A94">
              <w:t>I/O 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286E2C" w:rsidRDefault="006F4D8B" w:rsidP="006F4D8B">
            <w:pPr>
              <w:rPr>
                <w:rFonts w:cs="Arial"/>
              </w:rPr>
            </w:pPr>
            <w:r w:rsidRPr="00286E2C">
              <w:t>1.2.0.28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8B" w:rsidRPr="00A76A94" w:rsidRDefault="006F4D8B" w:rsidP="006F4D8B">
            <w:r>
              <w:t>3A is OK too</w:t>
            </w:r>
          </w:p>
        </w:tc>
      </w:tr>
      <w:tr w:rsidR="006F4D8B" w:rsidRPr="00A76A94" w:rsidTr="006F4D8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A76A94">
              <w:t>Keyfob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A76A94">
              <w:t>0.3.0.6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A76A94">
              <w:t>1A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8B" w:rsidRPr="00A76A94" w:rsidRDefault="006F4D8B" w:rsidP="006F4D8B"/>
        </w:tc>
      </w:tr>
      <w:tr w:rsidR="006F4D8B" w:rsidRPr="00A76A94" w:rsidTr="006F4D8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A76A94">
              <w:t>GBD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BF4257" w:rsidRDefault="006F4D8B" w:rsidP="006F4D8B">
            <w:pPr>
              <w:rPr>
                <w:rFonts w:cs="Arial"/>
                <w:highlight w:val="yellow"/>
              </w:rPr>
            </w:pPr>
            <w:r w:rsidRPr="001B6A80">
              <w:t>0.1.</w:t>
            </w:r>
            <w:r>
              <w:t>1</w:t>
            </w:r>
            <w:r w:rsidRPr="001B6A80">
              <w:t>.22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A76A94">
              <w:t>1D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8B" w:rsidRDefault="006F4D8B" w:rsidP="006F4D8B">
            <w:r>
              <w:t>Requires new HW for VDS tests.</w:t>
            </w:r>
          </w:p>
          <w:p w:rsidR="006F4D8B" w:rsidRDefault="006F4D8B" w:rsidP="006F4D8B">
            <w:r>
              <w:t>Can work on existing HW except detection method</w:t>
            </w:r>
          </w:p>
          <w:p w:rsidR="006F4D8B" w:rsidRPr="00A76A94" w:rsidRDefault="006F4D8B" w:rsidP="006F4D8B">
            <w:r w:rsidRPr="00A76A94">
              <w:t>1C is OK too</w:t>
            </w:r>
          </w:p>
        </w:tc>
      </w:tr>
      <w:tr w:rsidR="006F4D8B" w:rsidRPr="00A76A94" w:rsidTr="006F4D8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A76A94">
              <w:t>LCD Keypad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602A5F" w:rsidRDefault="006F4D8B" w:rsidP="007F4C91">
            <w:pPr>
              <w:rPr>
                <w:rFonts w:cs="Arial"/>
                <w:highlight w:val="yellow"/>
              </w:rPr>
            </w:pPr>
            <w:r w:rsidRPr="007F4C91">
              <w:rPr>
                <w:highlight w:val="yellow"/>
              </w:rPr>
              <w:t>1.2.1.6</w:t>
            </w:r>
            <w:r w:rsidR="007F4C91" w:rsidRPr="007F4C91">
              <w:rPr>
                <w:highlight w:val="yellow"/>
              </w:rPr>
              <w:t>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8B" w:rsidRPr="00A76A94" w:rsidRDefault="006F4D8B" w:rsidP="006F4D8B">
            <w:r>
              <w:t>*Still under test</w:t>
            </w:r>
            <w:r w:rsidRPr="00A76A94">
              <w:t xml:space="preserve"> 3A is OK too</w:t>
            </w:r>
          </w:p>
        </w:tc>
      </w:tr>
      <w:tr w:rsidR="006F4D8B" w:rsidRPr="00A76A94" w:rsidTr="006F4D8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8B" w:rsidRPr="00A76A94" w:rsidRDefault="006F4D8B" w:rsidP="006F4D8B">
            <w:r w:rsidRPr="00A76A94">
              <w:t>Touch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8B" w:rsidRPr="00F27F2B" w:rsidRDefault="006F4D8B" w:rsidP="006F4D8B">
            <w:pPr>
              <w:rPr>
                <w:highlight w:val="yellow"/>
              </w:rPr>
            </w:pPr>
            <w:r w:rsidRPr="00EF23EA">
              <w:t>0.0.0.11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8B" w:rsidRPr="00A76A94" w:rsidRDefault="006F4D8B" w:rsidP="006F4D8B"/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8B" w:rsidRPr="00A76A94" w:rsidRDefault="006F4D8B" w:rsidP="006F4D8B"/>
        </w:tc>
      </w:tr>
      <w:tr w:rsidR="006F4D8B" w:rsidRPr="00A76A94" w:rsidTr="006F4D8B">
        <w:trPr>
          <w:trHeight w:val="322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A76A94">
              <w:t>Door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A76A94">
              <w:t>0.1.0.6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A76A94">
              <w:t>2B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8B" w:rsidRPr="00A76A94" w:rsidRDefault="006F4D8B" w:rsidP="006F4D8B"/>
        </w:tc>
      </w:tr>
      <w:tr w:rsidR="006F4D8B" w:rsidRPr="00A76A94" w:rsidTr="006F4D8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A76A94">
              <w:t>Repeater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3374EF">
              <w:t>0.1.2.14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8B" w:rsidRPr="00A76A94" w:rsidRDefault="006F4D8B" w:rsidP="006F4D8B">
            <w:r w:rsidRPr="00A76A94">
              <w:t>2C is OK too</w:t>
            </w:r>
          </w:p>
        </w:tc>
      </w:tr>
      <w:tr w:rsidR="006F4D8B" w:rsidRPr="00A76A94" w:rsidTr="006F4D8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A76A94">
              <w:t>GPA-C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6C13F9" w:rsidRDefault="006F4D8B" w:rsidP="005879CC">
            <w:pPr>
              <w:rPr>
                <w:rFonts w:cs="Arial"/>
                <w:highlight w:val="yellow"/>
              </w:rPr>
            </w:pPr>
            <w:r w:rsidRPr="005879CC">
              <w:rPr>
                <w:highlight w:val="yellow"/>
              </w:rPr>
              <w:t>V2.</w:t>
            </w:r>
            <w:r w:rsidR="005879CC" w:rsidRPr="005879CC">
              <w:rPr>
                <w:highlight w:val="yellow"/>
              </w:rPr>
              <w:t>9.3.61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8B" w:rsidRPr="00A76A94" w:rsidRDefault="006F4D8B" w:rsidP="006F4D8B">
            <w:pPr>
              <w:rPr>
                <w:rFonts w:cs="Arial"/>
              </w:rPr>
            </w:pPr>
            <w:r w:rsidRPr="00A76A94">
              <w:t>Located @ Tests folder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8B" w:rsidRPr="00A76A94" w:rsidRDefault="006F4D8B" w:rsidP="006F4D8B"/>
        </w:tc>
      </w:tr>
    </w:tbl>
    <w:p w:rsidR="006F4D8B" w:rsidRDefault="006F4D8B" w:rsidP="006F4D8B">
      <w:pPr>
        <w:spacing w:after="0"/>
        <w:rPr>
          <w:u w:val="single"/>
        </w:rPr>
      </w:pPr>
    </w:p>
    <w:p w:rsidR="000A5444" w:rsidRDefault="000A5444" w:rsidP="006F4D8B">
      <w:pPr>
        <w:spacing w:after="0"/>
        <w:rPr>
          <w:u w:val="single"/>
        </w:rPr>
      </w:pPr>
    </w:p>
    <w:p w:rsidR="000A5444" w:rsidRDefault="000A5444" w:rsidP="006F4D8B">
      <w:pPr>
        <w:spacing w:after="0"/>
        <w:rPr>
          <w:u w:val="single"/>
        </w:rPr>
      </w:pPr>
    </w:p>
    <w:p w:rsidR="006F4D8B" w:rsidRDefault="006F4D8B" w:rsidP="006F4D8B">
      <w:pPr>
        <w:pStyle w:val="ListParagraph"/>
        <w:numPr>
          <w:ilvl w:val="0"/>
          <w:numId w:val="53"/>
        </w:numPr>
        <w:spacing w:after="0"/>
        <w:rPr>
          <w:b/>
          <w:bCs/>
          <w:u w:val="single"/>
        </w:rPr>
      </w:pPr>
      <w:r w:rsidRPr="00E70EEC">
        <w:rPr>
          <w:b/>
          <w:bCs/>
          <w:u w:val="single"/>
        </w:rPr>
        <w:t>MCU</w:t>
      </w:r>
      <w:r>
        <w:rPr>
          <w:b/>
          <w:bCs/>
          <w:u w:val="single"/>
        </w:rPr>
        <w:t xml:space="preserve"> </w:t>
      </w:r>
    </w:p>
    <w:p w:rsidR="000A5444" w:rsidRPr="006730B6" w:rsidRDefault="000A5444" w:rsidP="000A5444">
      <w:pPr>
        <w:pStyle w:val="ListParagraph"/>
        <w:spacing w:after="0"/>
        <w:rPr>
          <w:b/>
          <w:bCs/>
          <w:u w:val="single"/>
        </w:rPr>
      </w:pPr>
    </w:p>
    <w:p w:rsidR="006F4D8B" w:rsidRDefault="000A5444" w:rsidP="006F4D8B">
      <w:pPr>
        <w:pStyle w:val="ListParagraph"/>
        <w:numPr>
          <w:ilvl w:val="0"/>
          <w:numId w:val="81"/>
        </w:numPr>
        <w:shd w:val="clear" w:color="auto" w:fill="FFFFFF" w:themeFill="background1"/>
        <w:spacing w:after="0" w:line="240" w:lineRule="auto"/>
        <w:rPr>
          <w:rFonts w:ascii="Verdana" w:hAnsi="Verdana"/>
          <w:sz w:val="16"/>
          <w:szCs w:val="16"/>
        </w:rPr>
      </w:pPr>
      <w:r w:rsidRPr="000A5444">
        <w:rPr>
          <w:rFonts w:ascii="Verdana" w:hAnsi="Verdana"/>
          <w:sz w:val="16"/>
          <w:szCs w:val="16"/>
        </w:rPr>
        <w:t>A</w:t>
      </w:r>
      <w:r w:rsidR="006F4D8B" w:rsidRPr="000A5444">
        <w:rPr>
          <w:rFonts w:ascii="Verdana" w:hAnsi="Verdana"/>
          <w:sz w:val="16"/>
          <w:szCs w:val="16"/>
        </w:rPr>
        <w:t xml:space="preserve">dded a check for 4 </w:t>
      </w:r>
      <w:r w:rsidRPr="000A5444">
        <w:rPr>
          <w:rFonts w:ascii="Verdana" w:hAnsi="Verdana"/>
          <w:sz w:val="16"/>
          <w:szCs w:val="16"/>
        </w:rPr>
        <w:t>consecutive</w:t>
      </w:r>
      <w:r w:rsidR="006F4D8B" w:rsidRPr="000A5444">
        <w:rPr>
          <w:rFonts w:ascii="Verdana" w:hAnsi="Verdana"/>
          <w:sz w:val="16"/>
          <w:szCs w:val="16"/>
        </w:rPr>
        <w:t xml:space="preserve"> voltage read from GG, in order to decide if to stop</w:t>
      </w:r>
      <w:r w:rsidRPr="000A5444">
        <w:rPr>
          <w:rFonts w:ascii="Verdana" w:hAnsi="Verdana"/>
          <w:sz w:val="16"/>
          <w:szCs w:val="16"/>
        </w:rPr>
        <w:t xml:space="preserve"> or start charging</w:t>
      </w:r>
      <w:r>
        <w:rPr>
          <w:rFonts w:ascii="Verdana" w:hAnsi="Verdana"/>
          <w:sz w:val="16"/>
          <w:szCs w:val="16"/>
        </w:rPr>
        <w:t>.</w:t>
      </w:r>
    </w:p>
    <w:p w:rsidR="000A5444" w:rsidRDefault="000A5444" w:rsidP="006F4D8B">
      <w:pPr>
        <w:pStyle w:val="ListParagraph"/>
        <w:numPr>
          <w:ilvl w:val="0"/>
          <w:numId w:val="81"/>
        </w:numPr>
        <w:shd w:val="clear" w:color="auto" w:fill="FFFFFF" w:themeFill="background1"/>
        <w:spacing w:after="0" w:line="24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Battery mV threshold for stop charging is changed to 4180mv,intead of 4050mV</w:t>
      </w:r>
    </w:p>
    <w:p w:rsidR="000A5444" w:rsidRDefault="000A5444" w:rsidP="006F4D8B">
      <w:pPr>
        <w:pStyle w:val="ListParagraph"/>
        <w:numPr>
          <w:ilvl w:val="0"/>
          <w:numId w:val="81"/>
        </w:numPr>
        <w:shd w:val="clear" w:color="auto" w:fill="FFFFFF" w:themeFill="background1"/>
        <w:spacing w:after="0" w:line="24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Added support for smoke events (TAMPER,LOW BATT,FIRE ALARM)</w:t>
      </w:r>
    </w:p>
    <w:p w:rsidR="000A5444" w:rsidRPr="000A5444" w:rsidRDefault="000A5444" w:rsidP="005A77DF">
      <w:pPr>
        <w:pStyle w:val="ListParagraph"/>
        <w:shd w:val="clear" w:color="auto" w:fill="FFFFFF" w:themeFill="background1"/>
        <w:spacing w:after="0" w:line="240" w:lineRule="auto"/>
        <w:ind w:left="644"/>
        <w:rPr>
          <w:rFonts w:ascii="Verdana" w:hAnsi="Verdana"/>
          <w:sz w:val="16"/>
          <w:szCs w:val="16"/>
        </w:rPr>
      </w:pPr>
    </w:p>
    <w:p w:rsidR="000A5444" w:rsidRPr="006F4D8B" w:rsidRDefault="000A5444" w:rsidP="000A5444">
      <w:pPr>
        <w:pStyle w:val="ListParagraph"/>
        <w:shd w:val="clear" w:color="auto" w:fill="FFFFFF" w:themeFill="background1"/>
        <w:spacing w:after="0" w:line="240" w:lineRule="auto"/>
        <w:ind w:left="786"/>
        <w:rPr>
          <w:rFonts w:ascii="Verdana" w:hAnsi="Verdana"/>
          <w:b/>
          <w:bCs/>
          <w:sz w:val="16"/>
          <w:szCs w:val="16"/>
        </w:rPr>
      </w:pPr>
    </w:p>
    <w:p w:rsidR="006F4D8B" w:rsidRPr="00482001" w:rsidRDefault="006F4D8B" w:rsidP="006F4D8B">
      <w:pPr>
        <w:shd w:val="clear" w:color="auto" w:fill="FFFFFF" w:themeFill="background1"/>
        <w:spacing w:after="0" w:line="240" w:lineRule="auto"/>
        <w:ind w:left="360"/>
        <w:rPr>
          <w:rFonts w:ascii="Verdana" w:hAnsi="Verdana"/>
          <w:b/>
          <w:bCs/>
          <w:sz w:val="16"/>
          <w:szCs w:val="16"/>
        </w:rPr>
      </w:pP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6F4D8B" w:rsidRPr="0042132D" w:rsidRDefault="006F4D8B" w:rsidP="006F4D8B">
      <w:pPr>
        <w:pStyle w:val="ListParagraph"/>
        <w:numPr>
          <w:ilvl w:val="0"/>
          <w:numId w:val="66"/>
        </w:numPr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 w:rsidRPr="003B525E">
        <w:rPr>
          <w:rFonts w:ascii="Verdana" w:eastAsia="Times New Roman" w:hAnsi="Verdana" w:cs="Times New Roman"/>
          <w:sz w:val="16"/>
          <w:szCs w:val="16"/>
        </w:rPr>
        <w:t>ASCBT-</w:t>
      </w:r>
      <w:r w:rsidR="000A5444">
        <w:rPr>
          <w:rFonts w:ascii="Verdana" w:eastAsia="Times New Roman" w:hAnsi="Verdana" w:cs="Times New Roman"/>
          <w:sz w:val="16"/>
          <w:szCs w:val="16"/>
        </w:rPr>
        <w:t>809,634,853,843</w:t>
      </w:r>
    </w:p>
    <w:p w:rsidR="006F4D8B" w:rsidRDefault="006F4D8B" w:rsidP="006F4D8B">
      <w:pPr>
        <w:pStyle w:val="ListParagraph"/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</w:p>
    <w:p w:rsidR="006F4D8B" w:rsidRDefault="006F4D8B" w:rsidP="006F4D8B">
      <w:pPr>
        <w:pStyle w:val="ListParagraph"/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</w:p>
    <w:p w:rsidR="006F4D8B" w:rsidRPr="00482001" w:rsidRDefault="006F4D8B" w:rsidP="006F4D8B">
      <w:pPr>
        <w:pStyle w:val="ListParagraph"/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</w:p>
    <w:p w:rsidR="006F4D8B" w:rsidRPr="006730B6" w:rsidRDefault="006F4D8B" w:rsidP="006F4D8B">
      <w:pPr>
        <w:pStyle w:val="ListParagraph"/>
        <w:numPr>
          <w:ilvl w:val="0"/>
          <w:numId w:val="53"/>
        </w:numPr>
        <w:spacing w:after="0"/>
        <w:rPr>
          <w:b/>
          <w:bCs/>
          <w:u w:val="single"/>
        </w:rPr>
      </w:pPr>
      <w:r w:rsidRPr="00E70EEC">
        <w:rPr>
          <w:b/>
          <w:bCs/>
          <w:u w:val="single"/>
        </w:rPr>
        <w:t>MCU</w:t>
      </w:r>
      <w:r>
        <w:rPr>
          <w:b/>
          <w:bCs/>
          <w:u w:val="single"/>
        </w:rPr>
        <w:t xml:space="preserve"> update firmware </w:t>
      </w:r>
    </w:p>
    <w:p w:rsidR="006F4D8B" w:rsidRPr="00482001" w:rsidRDefault="006F4D8B" w:rsidP="006F4D8B">
      <w:pPr>
        <w:shd w:val="clear" w:color="auto" w:fill="FFFFFF" w:themeFill="background1"/>
        <w:spacing w:after="0" w:line="240" w:lineRule="auto"/>
        <w:ind w:left="360"/>
        <w:rPr>
          <w:rFonts w:ascii="Verdana" w:hAnsi="Verdana"/>
          <w:b/>
          <w:bCs/>
          <w:sz w:val="16"/>
          <w:szCs w:val="16"/>
        </w:rPr>
      </w:pPr>
    </w:p>
    <w:p w:rsidR="006F4D8B" w:rsidRPr="00482001" w:rsidRDefault="006F4D8B" w:rsidP="006F4D8B">
      <w:pPr>
        <w:shd w:val="clear" w:color="auto" w:fill="FFFFFF" w:themeFill="background1"/>
        <w:spacing w:after="0" w:line="240" w:lineRule="auto"/>
        <w:ind w:left="360"/>
        <w:rPr>
          <w:rFonts w:ascii="Verdana" w:hAnsi="Verdana"/>
          <w:b/>
          <w:bCs/>
          <w:sz w:val="16"/>
          <w:szCs w:val="16"/>
        </w:rPr>
      </w:pPr>
    </w:p>
    <w:p w:rsidR="006F4D8B" w:rsidRPr="0042132D" w:rsidRDefault="006F4D8B" w:rsidP="006F4D8B">
      <w:pPr>
        <w:pStyle w:val="ListParagraph"/>
        <w:numPr>
          <w:ilvl w:val="0"/>
          <w:numId w:val="66"/>
        </w:numPr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>
        <w:rPr>
          <w:rFonts w:ascii="Verdana" w:eastAsia="Times New Roman" w:hAnsi="Verdana" w:cs="Times New Roman"/>
          <w:sz w:val="16"/>
          <w:szCs w:val="16"/>
        </w:rPr>
        <w:t>MCU update failure when sniffer disconnected.</w:t>
      </w:r>
    </w:p>
    <w:p w:rsidR="004458F2" w:rsidRDefault="004458F2" w:rsidP="004458F2">
      <w:r>
        <w:rPr>
          <w:rFonts w:ascii="Verdana" w:hAnsi="Verdana"/>
          <w:b/>
          <w:bCs/>
          <w:sz w:val="16"/>
          <w:szCs w:val="16"/>
        </w:rPr>
        <w:t xml:space="preserve">        </w:t>
      </w: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4458F2" w:rsidRDefault="004458F2" w:rsidP="004458F2">
      <w:pPr>
        <w:pStyle w:val="ListParagraph"/>
        <w:numPr>
          <w:ilvl w:val="0"/>
          <w:numId w:val="66"/>
        </w:numPr>
        <w:rPr>
          <w:rFonts w:ascii="Verdana" w:hAnsi="Verdana"/>
          <w:sz w:val="16"/>
          <w:szCs w:val="16"/>
        </w:rPr>
      </w:pPr>
      <w:r w:rsidRPr="00794FE0">
        <w:rPr>
          <w:rFonts w:ascii="Verdana" w:eastAsia="Times New Roman" w:hAnsi="Verdana" w:cs="Times New Roman"/>
          <w:sz w:val="16"/>
          <w:szCs w:val="16"/>
        </w:rPr>
        <w:t>ASCBT-</w:t>
      </w:r>
      <w:r>
        <w:rPr>
          <w:rFonts w:ascii="Verdana" w:hAnsi="Verdana"/>
          <w:sz w:val="16"/>
          <w:szCs w:val="16"/>
        </w:rPr>
        <w:t>827</w:t>
      </w:r>
    </w:p>
    <w:p w:rsidR="006F4D8B" w:rsidRDefault="006F4D8B" w:rsidP="006F4D8B">
      <w:pPr>
        <w:shd w:val="clear" w:color="auto" w:fill="FFFFFF" w:themeFill="background1"/>
        <w:spacing w:after="0" w:afterAutospacing="1" w:line="240" w:lineRule="auto"/>
        <w:ind w:left="720"/>
        <w:rPr>
          <w:rFonts w:ascii="Verdana" w:eastAsia="Times New Roman" w:hAnsi="Verdana" w:cs="Times New Roman"/>
          <w:sz w:val="16"/>
          <w:szCs w:val="16"/>
        </w:rPr>
      </w:pPr>
    </w:p>
    <w:p w:rsidR="006F4D8B" w:rsidRDefault="006F4D8B" w:rsidP="006F4D8B">
      <w:pPr>
        <w:pStyle w:val="ListParagraph"/>
        <w:numPr>
          <w:ilvl w:val="0"/>
          <w:numId w:val="53"/>
        </w:numPr>
        <w:shd w:val="clear" w:color="auto" w:fill="FFFFFF" w:themeFill="background1"/>
        <w:spacing w:after="0"/>
        <w:rPr>
          <w:b/>
          <w:bCs/>
          <w:u w:val="single"/>
        </w:rPr>
      </w:pPr>
      <w:r>
        <w:rPr>
          <w:b/>
          <w:bCs/>
          <w:u w:val="single"/>
        </w:rPr>
        <w:t>IPM</w:t>
      </w:r>
    </w:p>
    <w:p w:rsidR="006F4D8B" w:rsidRDefault="006F4D8B" w:rsidP="006F4D8B">
      <w:pPr>
        <w:pStyle w:val="ListParagraph"/>
        <w:shd w:val="clear" w:color="auto" w:fill="FFFFFF" w:themeFill="background1"/>
        <w:spacing w:after="0"/>
        <w:rPr>
          <w:b/>
          <w:bCs/>
          <w:u w:val="single"/>
        </w:rPr>
      </w:pPr>
    </w:p>
    <w:p w:rsidR="006F4D8B" w:rsidRPr="007F1F9D" w:rsidRDefault="006F4D8B" w:rsidP="006F4D8B">
      <w:pPr>
        <w:pStyle w:val="ListParagraph"/>
        <w:numPr>
          <w:ilvl w:val="0"/>
          <w:numId w:val="66"/>
        </w:num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NEW XSD supporting 4 repeaters.</w:t>
      </w:r>
    </w:p>
    <w:p w:rsidR="006F4D8B" w:rsidRDefault="006F4D8B" w:rsidP="006F4D8B">
      <w:pPr>
        <w:pStyle w:val="ListParagraph"/>
        <w:shd w:val="clear" w:color="auto" w:fill="FFFFFF" w:themeFill="background1"/>
        <w:spacing w:after="0"/>
        <w:ind w:left="360"/>
        <w:rPr>
          <w:rFonts w:ascii="Verdana" w:hAnsi="Verdana"/>
          <w:b/>
          <w:bCs/>
          <w:sz w:val="16"/>
          <w:szCs w:val="16"/>
        </w:rPr>
      </w:pPr>
    </w:p>
    <w:p w:rsidR="006F4D8B" w:rsidRDefault="006F4D8B" w:rsidP="006F4D8B">
      <w:r>
        <w:rPr>
          <w:rFonts w:ascii="Verdana" w:hAnsi="Verdana"/>
          <w:b/>
          <w:bCs/>
          <w:sz w:val="16"/>
          <w:szCs w:val="16"/>
        </w:rPr>
        <w:t xml:space="preserve">        </w:t>
      </w: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6F4D8B" w:rsidRDefault="006F4D8B" w:rsidP="006F4D8B">
      <w:pPr>
        <w:pStyle w:val="ListParagraph"/>
        <w:numPr>
          <w:ilvl w:val="0"/>
          <w:numId w:val="66"/>
        </w:numPr>
        <w:rPr>
          <w:rFonts w:ascii="Verdana" w:hAnsi="Verdana"/>
          <w:sz w:val="16"/>
          <w:szCs w:val="16"/>
        </w:rPr>
      </w:pPr>
      <w:r w:rsidRPr="00794FE0">
        <w:rPr>
          <w:rFonts w:ascii="Verdana" w:eastAsia="Times New Roman" w:hAnsi="Verdana" w:cs="Times New Roman"/>
          <w:sz w:val="16"/>
          <w:szCs w:val="16"/>
        </w:rPr>
        <w:t>ASCBT-</w:t>
      </w:r>
      <w:r>
        <w:rPr>
          <w:rFonts w:ascii="Verdana" w:hAnsi="Verdana"/>
          <w:sz w:val="16"/>
          <w:szCs w:val="16"/>
        </w:rPr>
        <w:t>843</w:t>
      </w:r>
    </w:p>
    <w:p w:rsidR="007F4C91" w:rsidRDefault="007F4C91" w:rsidP="007F4C91">
      <w:pPr>
        <w:shd w:val="clear" w:color="auto" w:fill="FFFFFF" w:themeFill="background1"/>
        <w:spacing w:after="0" w:afterAutospacing="1" w:line="240" w:lineRule="auto"/>
        <w:ind w:left="720"/>
        <w:rPr>
          <w:rFonts w:ascii="Verdana" w:eastAsia="Times New Roman" w:hAnsi="Verdana" w:cs="Times New Roman"/>
          <w:sz w:val="16"/>
          <w:szCs w:val="16"/>
        </w:rPr>
      </w:pPr>
    </w:p>
    <w:p w:rsidR="007F4C91" w:rsidRDefault="007F4C91" w:rsidP="007F4C91">
      <w:pPr>
        <w:pStyle w:val="ListParagraph"/>
        <w:numPr>
          <w:ilvl w:val="0"/>
          <w:numId w:val="53"/>
        </w:numPr>
        <w:shd w:val="clear" w:color="auto" w:fill="FFFFFF" w:themeFill="background1"/>
        <w:spacing w:after="0"/>
        <w:rPr>
          <w:b/>
          <w:bCs/>
          <w:u w:val="single"/>
        </w:rPr>
      </w:pPr>
      <w:r>
        <w:rPr>
          <w:b/>
          <w:bCs/>
          <w:u w:val="single"/>
        </w:rPr>
        <w:t>KPD</w:t>
      </w:r>
    </w:p>
    <w:p w:rsidR="007F4C91" w:rsidRDefault="007F4C91" w:rsidP="007F4C91">
      <w:pPr>
        <w:pStyle w:val="ListParagraph"/>
        <w:shd w:val="clear" w:color="auto" w:fill="FFFFFF" w:themeFill="background1"/>
        <w:spacing w:after="0"/>
        <w:rPr>
          <w:b/>
          <w:bCs/>
          <w:u w:val="single"/>
        </w:rPr>
      </w:pPr>
    </w:p>
    <w:tbl>
      <w:tblPr>
        <w:tblW w:w="15172" w:type="dxa"/>
        <w:tblBorders>
          <w:top w:val="single" w:sz="4" w:space="0" w:color="E4E4E4"/>
          <w:left w:val="single" w:sz="4" w:space="0" w:color="E4E4E4"/>
          <w:bottom w:val="single" w:sz="4" w:space="0" w:color="E4E4E4"/>
          <w:right w:val="single" w:sz="4" w:space="0" w:color="E4E4E4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172"/>
      </w:tblGrid>
      <w:tr w:rsidR="007F4C91" w:rsidTr="007F4C9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3" w:type="dxa"/>
              <w:left w:w="23" w:type="dxa"/>
              <w:bottom w:w="23" w:type="dxa"/>
              <w:right w:w="115" w:type="dxa"/>
            </w:tcMar>
            <w:vAlign w:val="center"/>
            <w:hideMark/>
          </w:tcPr>
          <w:p w:rsidR="007F4C91" w:rsidRDefault="007F4C91">
            <w:pPr>
              <w:spacing w:after="240"/>
              <w:rPr>
                <w:rFonts w:ascii="Verdana" w:hAnsi="Verdana"/>
                <w:color w:val="303030"/>
                <w:sz w:val="12"/>
                <w:szCs w:val="12"/>
              </w:rPr>
            </w:pPr>
            <w:r>
              <w:rPr>
                <w:rFonts w:ascii="Verdana" w:hAnsi="Verdana"/>
                <w:color w:val="303030"/>
                <w:sz w:val="12"/>
                <w:szCs w:val="12"/>
              </w:rPr>
              <w:t>Related issues</w:t>
            </w:r>
          </w:p>
        </w:tc>
      </w:tr>
      <w:tr w:rsidR="007F4C91" w:rsidTr="007F4C91">
        <w:tc>
          <w:tcPr>
            <w:tcW w:w="0" w:type="auto"/>
            <w:shd w:val="clear" w:color="auto" w:fill="FFFFFF"/>
            <w:tcMar>
              <w:top w:w="23" w:type="dxa"/>
              <w:left w:w="23" w:type="dxa"/>
              <w:bottom w:w="23" w:type="dxa"/>
              <w:right w:w="115" w:type="dxa"/>
            </w:tcMar>
            <w:hideMark/>
          </w:tcPr>
          <w:p w:rsidR="007F4C91" w:rsidRDefault="003A1CD7">
            <w:pPr>
              <w:spacing w:after="240"/>
              <w:rPr>
                <w:rFonts w:ascii="Verdana" w:hAnsi="Verdana"/>
                <w:color w:val="303030"/>
                <w:sz w:val="12"/>
                <w:szCs w:val="12"/>
              </w:rPr>
            </w:pPr>
            <w:hyperlink r:id="rId8" w:history="1">
              <w:r w:rsidR="007F4C91">
                <w:rPr>
                  <w:rStyle w:val="Hyperlink"/>
                  <w:rFonts w:ascii="Verdana" w:hAnsi="Verdana"/>
                  <w:b w:val="0"/>
                  <w:bCs w:val="0"/>
                  <w:strike/>
                  <w:color w:val="467AA7"/>
                  <w:sz w:val="12"/>
                  <w:szCs w:val="12"/>
                </w:rPr>
                <w:t>BUG_SW #4759</w:t>
              </w:r>
            </w:hyperlink>
            <w:r w:rsidR="007F4C91">
              <w:rPr>
                <w:rFonts w:ascii="Verdana" w:hAnsi="Verdana"/>
                <w:color w:val="303030"/>
                <w:sz w:val="12"/>
                <w:szCs w:val="12"/>
              </w:rPr>
              <w:t>: Display service phone number screen and Display next service date screen is always Visible.</w:t>
            </w:r>
          </w:p>
        </w:tc>
      </w:tr>
      <w:tr w:rsidR="007F4C91" w:rsidTr="007F4C91">
        <w:tc>
          <w:tcPr>
            <w:tcW w:w="0" w:type="auto"/>
            <w:shd w:val="clear" w:color="auto" w:fill="FFFFFF"/>
            <w:tcMar>
              <w:top w:w="23" w:type="dxa"/>
              <w:left w:w="23" w:type="dxa"/>
              <w:bottom w:w="23" w:type="dxa"/>
              <w:right w:w="115" w:type="dxa"/>
            </w:tcMar>
            <w:hideMark/>
          </w:tcPr>
          <w:p w:rsidR="007F4C91" w:rsidRDefault="003A1CD7">
            <w:pPr>
              <w:spacing w:after="240"/>
              <w:rPr>
                <w:rFonts w:ascii="Verdana" w:hAnsi="Verdana"/>
                <w:color w:val="303030"/>
                <w:sz w:val="12"/>
                <w:szCs w:val="12"/>
              </w:rPr>
            </w:pPr>
            <w:hyperlink r:id="rId9" w:history="1">
              <w:r w:rsidR="007F4C91">
                <w:rPr>
                  <w:rStyle w:val="Hyperlink"/>
                  <w:rFonts w:ascii="Verdana" w:hAnsi="Verdana"/>
                  <w:b w:val="0"/>
                  <w:bCs w:val="0"/>
                  <w:strike/>
                  <w:color w:val="467AA7"/>
                  <w:sz w:val="12"/>
                  <w:szCs w:val="12"/>
                </w:rPr>
                <w:t>BUG_SW #5209</w:t>
              </w:r>
            </w:hyperlink>
            <w:r w:rsidR="007F4C91">
              <w:rPr>
                <w:rFonts w:ascii="Verdana" w:hAnsi="Verdana"/>
                <w:color w:val="303030"/>
                <w:sz w:val="12"/>
                <w:szCs w:val="12"/>
              </w:rPr>
              <w:t>: After pressing on ARM button, if the wireless keypad gets out of password screen on its own for some reason, the LED of ARM button will keep flashing</w:t>
            </w:r>
          </w:p>
        </w:tc>
      </w:tr>
      <w:tr w:rsidR="007F4C91" w:rsidTr="007F4C91">
        <w:tc>
          <w:tcPr>
            <w:tcW w:w="0" w:type="auto"/>
            <w:shd w:val="clear" w:color="auto" w:fill="FFFFFF"/>
            <w:tcMar>
              <w:top w:w="23" w:type="dxa"/>
              <w:left w:w="23" w:type="dxa"/>
              <w:bottom w:w="23" w:type="dxa"/>
              <w:right w:w="115" w:type="dxa"/>
            </w:tcMar>
            <w:hideMark/>
          </w:tcPr>
          <w:p w:rsidR="007F4C91" w:rsidRDefault="003A1CD7">
            <w:pPr>
              <w:spacing w:after="240"/>
              <w:rPr>
                <w:rFonts w:ascii="Verdana" w:hAnsi="Verdana"/>
                <w:color w:val="303030"/>
                <w:sz w:val="12"/>
                <w:szCs w:val="12"/>
              </w:rPr>
            </w:pPr>
            <w:hyperlink r:id="rId10" w:history="1">
              <w:r w:rsidR="007F4C91">
                <w:rPr>
                  <w:rStyle w:val="Hyperlink"/>
                  <w:rFonts w:ascii="Verdana" w:hAnsi="Verdana"/>
                  <w:b w:val="0"/>
                  <w:bCs w:val="0"/>
                  <w:strike/>
                  <w:color w:val="467AA7"/>
                  <w:sz w:val="12"/>
                  <w:szCs w:val="12"/>
                </w:rPr>
                <w:t>BUG_SW #5362</w:t>
              </w:r>
            </w:hyperlink>
            <w:r w:rsidR="007F4C91">
              <w:rPr>
                <w:rFonts w:ascii="Verdana" w:hAnsi="Verdana"/>
                <w:color w:val="303030"/>
                <w:sz w:val="12"/>
                <w:szCs w:val="12"/>
              </w:rPr>
              <w:t>: Object ID Missing for vital alarm from C.P( group 2 and 3 )</w:t>
            </w:r>
          </w:p>
        </w:tc>
      </w:tr>
      <w:tr w:rsidR="007F4C91" w:rsidTr="007F4C91">
        <w:tc>
          <w:tcPr>
            <w:tcW w:w="0" w:type="auto"/>
            <w:shd w:val="clear" w:color="auto" w:fill="FFFFFF"/>
            <w:tcMar>
              <w:top w:w="23" w:type="dxa"/>
              <w:left w:w="23" w:type="dxa"/>
              <w:bottom w:w="23" w:type="dxa"/>
              <w:right w:w="115" w:type="dxa"/>
            </w:tcMar>
            <w:hideMark/>
          </w:tcPr>
          <w:p w:rsidR="007F4C91" w:rsidRDefault="003A1CD7">
            <w:pPr>
              <w:spacing w:after="240"/>
              <w:rPr>
                <w:rFonts w:ascii="Verdana" w:hAnsi="Verdana"/>
                <w:color w:val="303030"/>
                <w:sz w:val="12"/>
                <w:szCs w:val="12"/>
              </w:rPr>
            </w:pPr>
            <w:hyperlink r:id="rId11" w:history="1">
              <w:r w:rsidR="007F4C91">
                <w:rPr>
                  <w:rStyle w:val="Hyperlink"/>
                  <w:rFonts w:ascii="Verdana" w:hAnsi="Verdana"/>
                  <w:b w:val="0"/>
                  <w:bCs w:val="0"/>
                  <w:strike/>
                  <w:color w:val="467AA7"/>
                  <w:sz w:val="12"/>
                  <w:szCs w:val="12"/>
                </w:rPr>
                <w:t>BUG_SW #5456</w:t>
              </w:r>
            </w:hyperlink>
            <w:r w:rsidR="007F4C91">
              <w:rPr>
                <w:rFonts w:ascii="Verdana" w:hAnsi="Verdana"/>
                <w:color w:val="303030"/>
                <w:sz w:val="12"/>
                <w:szCs w:val="12"/>
              </w:rPr>
              <w:t>: You get pushed out of info window 2 sec after events refreshed pop-up message appears</w:t>
            </w:r>
          </w:p>
        </w:tc>
      </w:tr>
      <w:tr w:rsidR="007F4C91" w:rsidTr="007F4C91">
        <w:tc>
          <w:tcPr>
            <w:tcW w:w="0" w:type="auto"/>
            <w:shd w:val="clear" w:color="auto" w:fill="FFFFFF"/>
            <w:tcMar>
              <w:top w:w="23" w:type="dxa"/>
              <w:left w:w="23" w:type="dxa"/>
              <w:bottom w:w="23" w:type="dxa"/>
              <w:right w:w="115" w:type="dxa"/>
            </w:tcMar>
            <w:hideMark/>
          </w:tcPr>
          <w:p w:rsidR="007F4C91" w:rsidRDefault="003A1CD7">
            <w:pPr>
              <w:spacing w:after="240"/>
              <w:rPr>
                <w:rFonts w:ascii="Verdana" w:hAnsi="Verdana"/>
                <w:color w:val="303030"/>
                <w:sz w:val="12"/>
                <w:szCs w:val="12"/>
              </w:rPr>
            </w:pPr>
            <w:hyperlink r:id="rId12" w:history="1">
              <w:r w:rsidR="007F4C91">
                <w:rPr>
                  <w:rStyle w:val="Hyperlink"/>
                  <w:rFonts w:ascii="Verdana" w:hAnsi="Verdana"/>
                  <w:b w:val="0"/>
                  <w:bCs w:val="0"/>
                  <w:strike/>
                  <w:color w:val="467AA7"/>
                  <w:sz w:val="12"/>
                  <w:szCs w:val="12"/>
                </w:rPr>
                <w:t>BUG_SW #5529</w:t>
              </w:r>
            </w:hyperlink>
            <w:r w:rsidR="007F4C91">
              <w:rPr>
                <w:rFonts w:ascii="Verdana" w:hAnsi="Verdana"/>
                <w:color w:val="303030"/>
                <w:sz w:val="12"/>
                <w:szCs w:val="12"/>
              </w:rPr>
              <w:t xml:space="preserve">: When an area in arm/stay mode is in </w:t>
            </w:r>
            <w:proofErr w:type="spellStart"/>
            <w:r w:rsidR="007F4C91">
              <w:rPr>
                <w:rFonts w:ascii="Verdana" w:hAnsi="Verdana"/>
                <w:color w:val="303030"/>
                <w:sz w:val="12"/>
                <w:szCs w:val="12"/>
              </w:rPr>
              <w:t>burglaty</w:t>
            </w:r>
            <w:proofErr w:type="spellEnd"/>
            <w:r w:rsidR="007F4C91">
              <w:rPr>
                <w:rFonts w:ascii="Verdana" w:hAnsi="Verdana"/>
                <w:color w:val="303030"/>
                <w:sz w:val="12"/>
                <w:szCs w:val="12"/>
              </w:rPr>
              <w:t xml:space="preserve"> alarm state, it is still possible to access and input codes unrelated to disarming the alarm</w:t>
            </w:r>
          </w:p>
        </w:tc>
      </w:tr>
      <w:tr w:rsidR="007F4C91" w:rsidTr="007F4C91">
        <w:tc>
          <w:tcPr>
            <w:tcW w:w="0" w:type="auto"/>
            <w:shd w:val="clear" w:color="auto" w:fill="FFFFFF"/>
            <w:tcMar>
              <w:top w:w="23" w:type="dxa"/>
              <w:left w:w="23" w:type="dxa"/>
              <w:bottom w:w="23" w:type="dxa"/>
              <w:right w:w="115" w:type="dxa"/>
            </w:tcMar>
            <w:hideMark/>
          </w:tcPr>
          <w:p w:rsidR="007F4C91" w:rsidRDefault="003A1CD7">
            <w:pPr>
              <w:spacing w:after="240"/>
              <w:rPr>
                <w:rFonts w:ascii="Verdana" w:hAnsi="Verdana"/>
                <w:color w:val="303030"/>
                <w:sz w:val="12"/>
                <w:szCs w:val="12"/>
              </w:rPr>
            </w:pPr>
            <w:hyperlink r:id="rId13" w:history="1">
              <w:r w:rsidR="007F4C91">
                <w:rPr>
                  <w:rStyle w:val="Hyperlink"/>
                  <w:rFonts w:ascii="Verdana" w:hAnsi="Verdana"/>
                  <w:b w:val="0"/>
                  <w:bCs w:val="0"/>
                  <w:strike/>
                  <w:color w:val="467AA7"/>
                  <w:sz w:val="12"/>
                  <w:szCs w:val="12"/>
                </w:rPr>
                <w:t>BUG_SW #5555</w:t>
              </w:r>
            </w:hyperlink>
            <w:r w:rsidR="007F4C91">
              <w:rPr>
                <w:rFonts w:ascii="Verdana" w:hAnsi="Verdana"/>
                <w:color w:val="303030"/>
                <w:sz w:val="12"/>
                <w:szCs w:val="12"/>
              </w:rPr>
              <w:t>: After keypad detects cut-off value, it doesn't follow expected behavior</w:t>
            </w:r>
          </w:p>
        </w:tc>
      </w:tr>
      <w:tr w:rsidR="007F4C91" w:rsidTr="007F4C91">
        <w:tc>
          <w:tcPr>
            <w:tcW w:w="0" w:type="auto"/>
            <w:shd w:val="clear" w:color="auto" w:fill="FFFFFF"/>
            <w:tcMar>
              <w:top w:w="23" w:type="dxa"/>
              <w:left w:w="23" w:type="dxa"/>
              <w:bottom w:w="23" w:type="dxa"/>
              <w:right w:w="115" w:type="dxa"/>
            </w:tcMar>
            <w:hideMark/>
          </w:tcPr>
          <w:p w:rsidR="007F4C91" w:rsidRDefault="003A1CD7">
            <w:pPr>
              <w:spacing w:after="240"/>
              <w:rPr>
                <w:rFonts w:ascii="Verdana" w:hAnsi="Verdana"/>
                <w:color w:val="303030"/>
                <w:sz w:val="12"/>
                <w:szCs w:val="12"/>
              </w:rPr>
            </w:pPr>
            <w:hyperlink r:id="rId14" w:history="1">
              <w:r w:rsidR="007F4C91">
                <w:rPr>
                  <w:rStyle w:val="Hyperlink"/>
                  <w:rFonts w:ascii="Verdana" w:hAnsi="Verdana"/>
                  <w:b w:val="0"/>
                  <w:bCs w:val="0"/>
                  <w:strike/>
                  <w:color w:val="467AA7"/>
                  <w:sz w:val="12"/>
                  <w:szCs w:val="12"/>
                </w:rPr>
                <w:t>BUG_SW #5571</w:t>
              </w:r>
            </w:hyperlink>
            <w:r w:rsidR="007F4C91">
              <w:rPr>
                <w:rFonts w:ascii="Verdana" w:hAnsi="Verdana"/>
                <w:color w:val="303030"/>
                <w:sz w:val="12"/>
                <w:szCs w:val="12"/>
              </w:rPr>
              <w:t>: Information page doesn't force status update if you only close open zone while in open detector list</w:t>
            </w:r>
          </w:p>
        </w:tc>
      </w:tr>
      <w:tr w:rsidR="007F4C91" w:rsidTr="007F4C91">
        <w:tc>
          <w:tcPr>
            <w:tcW w:w="0" w:type="auto"/>
            <w:shd w:val="clear" w:color="auto" w:fill="FFFFFF"/>
            <w:tcMar>
              <w:top w:w="23" w:type="dxa"/>
              <w:left w:w="23" w:type="dxa"/>
              <w:bottom w:w="23" w:type="dxa"/>
              <w:right w:w="115" w:type="dxa"/>
            </w:tcMar>
            <w:hideMark/>
          </w:tcPr>
          <w:p w:rsidR="007F4C91" w:rsidRDefault="003A1CD7">
            <w:pPr>
              <w:spacing w:after="240"/>
              <w:rPr>
                <w:rFonts w:ascii="Verdana" w:hAnsi="Verdana"/>
                <w:color w:val="303030"/>
                <w:sz w:val="12"/>
                <w:szCs w:val="12"/>
              </w:rPr>
            </w:pPr>
            <w:hyperlink r:id="rId15" w:history="1">
              <w:r w:rsidR="007F4C91">
                <w:rPr>
                  <w:rStyle w:val="Hyperlink"/>
                  <w:rFonts w:ascii="Verdana" w:hAnsi="Verdana"/>
                  <w:b w:val="0"/>
                  <w:bCs w:val="0"/>
                  <w:strike/>
                  <w:color w:val="467AA7"/>
                  <w:sz w:val="12"/>
                  <w:szCs w:val="12"/>
                </w:rPr>
                <w:t>BUG_SW #5912</w:t>
              </w:r>
            </w:hyperlink>
            <w:r w:rsidR="007F4C91">
              <w:rPr>
                <w:rFonts w:ascii="Verdana" w:hAnsi="Verdana"/>
                <w:color w:val="303030"/>
                <w:sz w:val="12"/>
                <w:szCs w:val="12"/>
              </w:rPr>
              <w:t>: Need to define keypad behavior in regards to when a keypad connected to AC experiences multiple battery test delays</w:t>
            </w:r>
          </w:p>
        </w:tc>
      </w:tr>
      <w:tr w:rsidR="007F4C91" w:rsidTr="007F4C91">
        <w:tc>
          <w:tcPr>
            <w:tcW w:w="0" w:type="auto"/>
            <w:shd w:val="clear" w:color="auto" w:fill="FFFFFF"/>
            <w:tcMar>
              <w:top w:w="23" w:type="dxa"/>
              <w:left w:w="23" w:type="dxa"/>
              <w:bottom w:w="23" w:type="dxa"/>
              <w:right w:w="115" w:type="dxa"/>
            </w:tcMar>
            <w:hideMark/>
          </w:tcPr>
          <w:p w:rsidR="007F4C91" w:rsidRDefault="003A1CD7">
            <w:pPr>
              <w:spacing w:after="240"/>
              <w:rPr>
                <w:rFonts w:ascii="Verdana" w:hAnsi="Verdana"/>
                <w:color w:val="303030"/>
                <w:sz w:val="12"/>
                <w:szCs w:val="12"/>
              </w:rPr>
            </w:pPr>
            <w:hyperlink r:id="rId16" w:history="1">
              <w:r w:rsidR="007F4C91">
                <w:rPr>
                  <w:rStyle w:val="Hyperlink"/>
                  <w:rFonts w:ascii="Verdana" w:hAnsi="Verdana"/>
                  <w:b w:val="0"/>
                  <w:bCs w:val="0"/>
                  <w:strike/>
                  <w:color w:val="467AA7"/>
                  <w:sz w:val="12"/>
                  <w:szCs w:val="12"/>
                </w:rPr>
                <w:t>BUG_SW #6241</w:t>
              </w:r>
            </w:hyperlink>
            <w:r w:rsidR="007F4C91">
              <w:rPr>
                <w:rFonts w:ascii="Verdana" w:hAnsi="Verdana"/>
                <w:color w:val="303030"/>
                <w:sz w:val="12"/>
                <w:szCs w:val="12"/>
              </w:rPr>
              <w:t>: Reset code action carries over to change code process</w:t>
            </w:r>
          </w:p>
        </w:tc>
      </w:tr>
      <w:tr w:rsidR="007F4C91" w:rsidTr="007F4C91">
        <w:tc>
          <w:tcPr>
            <w:tcW w:w="0" w:type="auto"/>
            <w:shd w:val="clear" w:color="auto" w:fill="FFFFFF"/>
            <w:tcMar>
              <w:top w:w="23" w:type="dxa"/>
              <w:left w:w="23" w:type="dxa"/>
              <w:bottom w:w="23" w:type="dxa"/>
              <w:right w:w="115" w:type="dxa"/>
            </w:tcMar>
            <w:hideMark/>
          </w:tcPr>
          <w:p w:rsidR="007F4C91" w:rsidRDefault="003A1CD7">
            <w:pPr>
              <w:spacing w:after="240"/>
              <w:rPr>
                <w:rFonts w:ascii="Verdana" w:hAnsi="Verdana"/>
                <w:color w:val="303030"/>
                <w:sz w:val="12"/>
                <w:szCs w:val="12"/>
              </w:rPr>
            </w:pPr>
            <w:hyperlink r:id="rId17" w:history="1">
              <w:r w:rsidR="007F4C91">
                <w:rPr>
                  <w:rStyle w:val="Hyperlink"/>
                  <w:rFonts w:ascii="Verdana" w:hAnsi="Verdana"/>
                  <w:b w:val="0"/>
                  <w:bCs w:val="0"/>
                  <w:strike/>
                  <w:color w:val="467AA7"/>
                  <w:sz w:val="12"/>
                  <w:szCs w:val="12"/>
                </w:rPr>
                <w:t>BUG_SW #6352</w:t>
              </w:r>
            </w:hyperlink>
            <w:r w:rsidR="007F4C91">
              <w:rPr>
                <w:rFonts w:ascii="Verdana" w:hAnsi="Verdana"/>
                <w:color w:val="303030"/>
                <w:sz w:val="12"/>
                <w:szCs w:val="12"/>
              </w:rPr>
              <w:t>: The keypad send wrong sequence of user code</w:t>
            </w:r>
          </w:p>
        </w:tc>
      </w:tr>
      <w:tr w:rsidR="007F4C91" w:rsidTr="007F4C91">
        <w:tc>
          <w:tcPr>
            <w:tcW w:w="0" w:type="auto"/>
            <w:shd w:val="clear" w:color="auto" w:fill="FFFFFF"/>
            <w:tcMar>
              <w:top w:w="23" w:type="dxa"/>
              <w:left w:w="23" w:type="dxa"/>
              <w:bottom w:w="23" w:type="dxa"/>
              <w:right w:w="115" w:type="dxa"/>
            </w:tcMar>
            <w:hideMark/>
          </w:tcPr>
          <w:p w:rsidR="007F4C91" w:rsidRDefault="003A1CD7">
            <w:pPr>
              <w:spacing w:after="240"/>
              <w:rPr>
                <w:rFonts w:ascii="Verdana" w:hAnsi="Verdana"/>
                <w:color w:val="303030"/>
                <w:sz w:val="12"/>
                <w:szCs w:val="12"/>
              </w:rPr>
            </w:pPr>
            <w:hyperlink r:id="rId18" w:history="1">
              <w:r w:rsidR="007F4C91">
                <w:rPr>
                  <w:rStyle w:val="Hyperlink"/>
                  <w:rFonts w:ascii="Verdana" w:hAnsi="Verdana"/>
                  <w:b w:val="0"/>
                  <w:bCs w:val="0"/>
                  <w:strike/>
                  <w:color w:val="467AA7"/>
                  <w:sz w:val="12"/>
                  <w:szCs w:val="12"/>
                </w:rPr>
                <w:t>BUG_SW #6399</w:t>
              </w:r>
            </w:hyperlink>
            <w:r w:rsidR="007F4C91">
              <w:rPr>
                <w:rFonts w:ascii="Verdana" w:hAnsi="Verdana"/>
                <w:color w:val="303030"/>
                <w:sz w:val="12"/>
                <w:szCs w:val="12"/>
              </w:rPr>
              <w:t>: After entering wrong code in info page, keypad goes to main screen</w:t>
            </w:r>
          </w:p>
        </w:tc>
      </w:tr>
    </w:tbl>
    <w:p w:rsidR="007F4C91" w:rsidRPr="007F1F9D" w:rsidRDefault="007F4C91" w:rsidP="007F4C91">
      <w:pPr>
        <w:pStyle w:val="ListParagraph"/>
        <w:numPr>
          <w:ilvl w:val="0"/>
          <w:numId w:val="66"/>
        </w:numPr>
        <w:rPr>
          <w:rFonts w:ascii="Verdana" w:hAnsi="Verdana"/>
          <w:sz w:val="16"/>
          <w:szCs w:val="16"/>
        </w:rPr>
      </w:pPr>
    </w:p>
    <w:p w:rsidR="007F4C91" w:rsidRDefault="007F4C91" w:rsidP="007F4C91">
      <w:pPr>
        <w:pStyle w:val="ListParagraph"/>
        <w:shd w:val="clear" w:color="auto" w:fill="FFFFFF" w:themeFill="background1"/>
        <w:spacing w:after="0"/>
        <w:ind w:left="360"/>
        <w:rPr>
          <w:rFonts w:ascii="Verdana" w:hAnsi="Verdana"/>
          <w:b/>
          <w:bCs/>
          <w:sz w:val="16"/>
          <w:szCs w:val="16"/>
        </w:rPr>
      </w:pPr>
    </w:p>
    <w:p w:rsidR="007F4C91" w:rsidRDefault="007F4C91" w:rsidP="007F4C91">
      <w:r>
        <w:rPr>
          <w:rFonts w:ascii="Verdana" w:hAnsi="Verdana"/>
          <w:b/>
          <w:bCs/>
          <w:sz w:val="16"/>
          <w:szCs w:val="16"/>
        </w:rPr>
        <w:t xml:space="preserve">        </w:t>
      </w: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7F4C91" w:rsidRDefault="007F4C91" w:rsidP="007F4C91">
      <w:pPr>
        <w:pStyle w:val="ListParagraph"/>
        <w:numPr>
          <w:ilvl w:val="0"/>
          <w:numId w:val="66"/>
        </w:numPr>
        <w:rPr>
          <w:rFonts w:ascii="Verdana" w:hAnsi="Verdana"/>
          <w:sz w:val="16"/>
          <w:szCs w:val="16"/>
        </w:rPr>
      </w:pPr>
      <w:r w:rsidRPr="00794FE0">
        <w:rPr>
          <w:rFonts w:ascii="Verdana" w:eastAsia="Times New Roman" w:hAnsi="Verdana" w:cs="Times New Roman"/>
          <w:sz w:val="16"/>
          <w:szCs w:val="16"/>
        </w:rPr>
        <w:t>ASCBT-</w:t>
      </w:r>
      <w:r>
        <w:rPr>
          <w:rFonts w:ascii="Verdana" w:hAnsi="Verdana"/>
          <w:sz w:val="16"/>
          <w:szCs w:val="16"/>
        </w:rPr>
        <w:t>790</w:t>
      </w:r>
    </w:p>
    <w:p w:rsidR="007F4C91" w:rsidRPr="007F4C91" w:rsidRDefault="007F4C91" w:rsidP="007F4C91"/>
    <w:p w:rsidR="006F4D8B" w:rsidRDefault="006F4D8B" w:rsidP="007F1F9D">
      <w:pPr>
        <w:pStyle w:val="Heading2"/>
      </w:pPr>
    </w:p>
    <w:p w:rsidR="007F1F9D" w:rsidRDefault="007F1F9D" w:rsidP="007F1F9D">
      <w:pPr>
        <w:pStyle w:val="Heading2"/>
      </w:pPr>
      <w:bookmarkStart w:id="13" w:name="_Toc523816794"/>
      <w:r>
        <w:t>Release Date: 06/05/2018 (Revision 50364)</w:t>
      </w:r>
      <w:bookmarkEnd w:id="13"/>
    </w:p>
    <w:p w:rsidR="007F1F9D" w:rsidRDefault="007F1F9D" w:rsidP="007F1F9D">
      <w:r>
        <w:t>SVN Location: https://subversion.ise.de/svn/gira/AlarmSystemCrow</w:t>
      </w:r>
    </w:p>
    <w:p w:rsidR="007F1F9D" w:rsidRPr="00AA05BC" w:rsidRDefault="007F1F9D" w:rsidP="007F1F9D">
      <w:pPr>
        <w:spacing w:after="0"/>
        <w:rPr>
          <w:u w:val="single"/>
        </w:rPr>
      </w:pPr>
      <w:r w:rsidRPr="00AA05BC">
        <w:rPr>
          <w:u w:val="single"/>
        </w:rPr>
        <w:t>The Package includes:</w:t>
      </w:r>
      <w:r>
        <w:rPr>
          <w:u w:val="single"/>
        </w:rPr>
        <w:t xml:space="preserve"> </w:t>
      </w:r>
    </w:p>
    <w:p w:rsidR="007F1F9D" w:rsidRPr="002238E7" w:rsidRDefault="007F1F9D" w:rsidP="007F1F9D">
      <w:pPr>
        <w:pStyle w:val="ListParagraph"/>
        <w:numPr>
          <w:ilvl w:val="0"/>
          <w:numId w:val="1"/>
        </w:numPr>
      </w:pPr>
      <w:proofErr w:type="spellStart"/>
      <w:r w:rsidRPr="00F27F2B">
        <w:t>CrowLibrary</w:t>
      </w:r>
      <w:proofErr w:type="spellEnd"/>
      <w:r w:rsidRPr="00F27F2B">
        <w:t xml:space="preserve"> Version </w:t>
      </w:r>
      <w:r w:rsidRPr="007F1F9D">
        <w:rPr>
          <w:highlight w:val="yellow"/>
        </w:rPr>
        <w:t>2.6.2.74</w:t>
      </w:r>
    </w:p>
    <w:p w:rsidR="007F1F9D" w:rsidRPr="002238E7" w:rsidRDefault="007F1F9D" w:rsidP="007F1F9D">
      <w:pPr>
        <w:pStyle w:val="ListParagraph"/>
        <w:numPr>
          <w:ilvl w:val="0"/>
          <w:numId w:val="1"/>
        </w:numPr>
      </w:pPr>
      <w:r w:rsidRPr="002238E7">
        <w:t xml:space="preserve">Crow </w:t>
      </w:r>
      <w:proofErr w:type="spellStart"/>
      <w:r w:rsidRPr="002238E7">
        <w:t>IPMApplication</w:t>
      </w:r>
      <w:proofErr w:type="spellEnd"/>
      <w:r w:rsidRPr="002238E7">
        <w:t xml:space="preserve"> Version </w:t>
      </w:r>
      <w:r w:rsidRPr="0032445B">
        <w:rPr>
          <w:highlight w:val="yellow"/>
        </w:rPr>
        <w:t>2.</w:t>
      </w:r>
      <w:r>
        <w:rPr>
          <w:highlight w:val="yellow"/>
        </w:rPr>
        <w:t>6</w:t>
      </w:r>
      <w:r w:rsidRPr="0032445B">
        <w:rPr>
          <w:highlight w:val="yellow"/>
        </w:rPr>
        <w:t>.</w:t>
      </w:r>
      <w:r w:rsidRPr="00CD6CDE">
        <w:rPr>
          <w:highlight w:val="yellow"/>
        </w:rPr>
        <w:t>3.8</w:t>
      </w:r>
      <w:r w:rsidRPr="007F1F9D">
        <w:rPr>
          <w:highlight w:val="yellow"/>
        </w:rPr>
        <w:t>2</w:t>
      </w:r>
    </w:p>
    <w:p w:rsidR="007F1F9D" w:rsidRPr="002238E7" w:rsidRDefault="007F1F9D" w:rsidP="007F1F9D">
      <w:pPr>
        <w:pStyle w:val="ListParagraph"/>
        <w:numPr>
          <w:ilvl w:val="0"/>
          <w:numId w:val="1"/>
        </w:numPr>
      </w:pPr>
      <w:r w:rsidRPr="002238E7">
        <w:t xml:space="preserve">Crow MCU </w:t>
      </w:r>
      <w:proofErr w:type="spellStart"/>
      <w:r w:rsidRPr="002238E7">
        <w:t>UpdateFirmware</w:t>
      </w:r>
      <w:proofErr w:type="spellEnd"/>
      <w:r w:rsidRPr="002238E7">
        <w:t xml:space="preserve"> Version </w:t>
      </w:r>
      <w:r w:rsidRPr="000C4151">
        <w:t>1.7.4.52</w:t>
      </w:r>
    </w:p>
    <w:p w:rsidR="007F1F9D" w:rsidRDefault="007F1F9D" w:rsidP="007F1F9D">
      <w:pPr>
        <w:pStyle w:val="ListParagraph"/>
        <w:numPr>
          <w:ilvl w:val="0"/>
          <w:numId w:val="1"/>
        </w:numPr>
      </w:pPr>
      <w:r w:rsidRPr="002238E7">
        <w:t xml:space="preserve">Crow MCU Peripheral Update Version </w:t>
      </w:r>
      <w:r w:rsidRPr="006D7747">
        <w:rPr>
          <w:highlight w:val="yellow"/>
        </w:rPr>
        <w:t>1.1.1.2</w:t>
      </w:r>
      <w:r w:rsidRPr="007F1F9D">
        <w:rPr>
          <w:highlight w:val="yellow"/>
        </w:rPr>
        <w:t>1</w:t>
      </w:r>
    </w:p>
    <w:p w:rsidR="007F1F9D" w:rsidRPr="00A76A94" w:rsidRDefault="007F1F9D" w:rsidP="007F1F9D">
      <w:pPr>
        <w:pStyle w:val="ListParagraph"/>
        <w:numPr>
          <w:ilvl w:val="0"/>
          <w:numId w:val="1"/>
        </w:numPr>
      </w:pPr>
      <w:r>
        <w:t xml:space="preserve">Voice file </w:t>
      </w:r>
      <w:r w:rsidRPr="00286E2C">
        <w:t>version 1.</w:t>
      </w:r>
      <w:r>
        <w:t>1</w:t>
      </w:r>
      <w:r w:rsidRPr="00286E2C">
        <w:t>.0.3</w:t>
      </w:r>
    </w:p>
    <w:p w:rsidR="007F1F9D" w:rsidRPr="00AA05BC" w:rsidRDefault="007F1F9D" w:rsidP="007F1F9D">
      <w:pPr>
        <w:spacing w:after="0"/>
        <w:rPr>
          <w:u w:val="single"/>
        </w:rPr>
      </w:pPr>
      <w:r w:rsidRPr="00AA05BC">
        <w:rPr>
          <w:u w:val="single"/>
        </w:rPr>
        <w:t>Compatibility:</w:t>
      </w:r>
      <w:r>
        <w:rPr>
          <w:u w:val="single"/>
        </w:rPr>
        <w:t xml:space="preserve"> </w:t>
      </w:r>
    </w:p>
    <w:p w:rsidR="007F1F9D" w:rsidRPr="002238E7" w:rsidRDefault="007F1F9D" w:rsidP="007F1F9D">
      <w:pPr>
        <w:pStyle w:val="ListParagraph"/>
        <w:numPr>
          <w:ilvl w:val="0"/>
          <w:numId w:val="1"/>
        </w:numPr>
      </w:pPr>
      <w:proofErr w:type="spellStart"/>
      <w:r>
        <w:t>CrowLibraryInterface</w:t>
      </w:r>
      <w:proofErr w:type="spellEnd"/>
      <w:r>
        <w:t xml:space="preserve"> Version </w:t>
      </w:r>
      <w:r w:rsidRPr="000C4151">
        <w:t>1.2.1.35</w:t>
      </w:r>
    </w:p>
    <w:p w:rsidR="007F1F9D" w:rsidRPr="002238E7" w:rsidRDefault="007F1F9D" w:rsidP="007F1F9D">
      <w:pPr>
        <w:pStyle w:val="ListParagraph"/>
        <w:numPr>
          <w:ilvl w:val="0"/>
          <w:numId w:val="1"/>
        </w:numPr>
      </w:pPr>
      <w:proofErr w:type="spellStart"/>
      <w:r w:rsidRPr="002238E7">
        <w:t>Gira</w:t>
      </w:r>
      <w:proofErr w:type="spellEnd"/>
      <w:r w:rsidRPr="002238E7">
        <w:t xml:space="preserve"> Device Package </w:t>
      </w:r>
      <w:r w:rsidRPr="00586001">
        <w:rPr>
          <w:highlight w:val="yellow"/>
        </w:rPr>
        <w:t>: V2.0</w:t>
      </w:r>
      <w:r w:rsidRPr="0093100F">
        <w:rPr>
          <w:highlight w:val="yellow"/>
        </w:rPr>
        <w:t>.</w:t>
      </w:r>
      <w:r w:rsidRPr="007F1F9D">
        <w:rPr>
          <w:highlight w:val="yellow"/>
        </w:rPr>
        <w:t>89</w:t>
      </w:r>
    </w:p>
    <w:p w:rsidR="007F1F9D" w:rsidRPr="002238E7" w:rsidRDefault="007F1F9D" w:rsidP="007F1F9D">
      <w:pPr>
        <w:pStyle w:val="ListParagraph"/>
        <w:numPr>
          <w:ilvl w:val="0"/>
          <w:numId w:val="1"/>
        </w:numPr>
      </w:pPr>
      <w:r w:rsidRPr="002238E7">
        <w:t>XSD version: 1.3.1.14</w:t>
      </w:r>
    </w:p>
    <w:p w:rsidR="007F1F9D" w:rsidRPr="002238E7" w:rsidRDefault="007F1F9D" w:rsidP="007F1F9D">
      <w:pPr>
        <w:pStyle w:val="ListParagraph"/>
        <w:numPr>
          <w:ilvl w:val="0"/>
          <w:numId w:val="1"/>
        </w:numPr>
      </w:pPr>
      <w:r w:rsidRPr="002238E7">
        <w:t>Languages XSD :1</w:t>
      </w:r>
    </w:p>
    <w:p w:rsidR="007F1F9D" w:rsidRPr="002238E7" w:rsidRDefault="007F1F9D" w:rsidP="007F1F9D">
      <w:pPr>
        <w:pStyle w:val="ListParagraph"/>
        <w:numPr>
          <w:ilvl w:val="0"/>
          <w:numId w:val="1"/>
        </w:numPr>
      </w:pPr>
      <w:r w:rsidRPr="002238E7">
        <w:t xml:space="preserve">Languages XML </w:t>
      </w:r>
      <w:r w:rsidRPr="00D61211">
        <w:t>:</w:t>
      </w:r>
      <w:r w:rsidRPr="006D7747">
        <w:rPr>
          <w:highlight w:val="yellow"/>
        </w:rPr>
        <w:t>1</w:t>
      </w:r>
      <w:r>
        <w:t>2</w:t>
      </w:r>
      <w:r w:rsidRPr="00D61211">
        <w:t>/</w:t>
      </w:r>
      <w:r w:rsidRPr="00AD6504">
        <w:t>1.0.0.10</w:t>
      </w:r>
    </w:p>
    <w:p w:rsidR="007F1F9D" w:rsidRPr="002238E7" w:rsidRDefault="007F1F9D" w:rsidP="007F1F9D">
      <w:pPr>
        <w:pStyle w:val="ListParagraph"/>
        <w:numPr>
          <w:ilvl w:val="0"/>
          <w:numId w:val="1"/>
        </w:numPr>
      </w:pPr>
      <w:r w:rsidRPr="002238E7">
        <w:t xml:space="preserve">GPA Version </w:t>
      </w:r>
      <w:r w:rsidRPr="00D61211">
        <w:t>:</w:t>
      </w:r>
      <w:r w:rsidRPr="006D7747">
        <w:rPr>
          <w:highlight w:val="yellow"/>
        </w:rPr>
        <w:t>3.0.0.</w:t>
      </w:r>
      <w:r w:rsidRPr="007F1F9D">
        <w:rPr>
          <w:highlight w:val="yellow"/>
        </w:rPr>
        <w:t>1020</w:t>
      </w:r>
    </w:p>
    <w:p w:rsidR="007F1F9D" w:rsidRPr="00A7013A" w:rsidRDefault="007F1F9D" w:rsidP="007F1F9D">
      <w:pPr>
        <w:spacing w:after="0"/>
        <w:rPr>
          <w:u w:val="single"/>
        </w:rPr>
      </w:pP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1580"/>
        <w:gridCol w:w="1460"/>
        <w:gridCol w:w="2313"/>
        <w:gridCol w:w="3503"/>
      </w:tblGrid>
      <w:tr w:rsidR="007F1F9D" w:rsidRPr="00F62628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F62628" w:rsidRDefault="007F1F9D" w:rsidP="007F1F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F62628" w:rsidRDefault="007F1F9D" w:rsidP="007F1F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F62628" w:rsidRDefault="007F1F9D" w:rsidP="007F1F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HW version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9D" w:rsidRPr="00F62628" w:rsidRDefault="007F1F9D" w:rsidP="007F1F9D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Comments</w:t>
            </w:r>
          </w:p>
        </w:tc>
      </w:tr>
      <w:tr w:rsidR="007F1F9D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A76A94">
              <w:t>Control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8553C0" w:rsidRDefault="007F1F9D" w:rsidP="007F1F9D">
            <w:pPr>
              <w:rPr>
                <w:highlight w:val="yellow"/>
              </w:rPr>
            </w:pPr>
            <w:r w:rsidRPr="006E15B0">
              <w:rPr>
                <w:highlight w:val="yellow"/>
              </w:rPr>
              <w:t>2.</w:t>
            </w:r>
            <w:r>
              <w:rPr>
                <w:highlight w:val="yellow"/>
              </w:rPr>
              <w:t>10</w:t>
            </w:r>
            <w:r w:rsidRPr="006E15B0">
              <w:rPr>
                <w:highlight w:val="yellow"/>
              </w:rPr>
              <w:t>.</w:t>
            </w:r>
            <w:r>
              <w:rPr>
                <w:highlight w:val="yellow"/>
              </w:rPr>
              <w:t>17</w:t>
            </w:r>
            <w:r w:rsidRPr="006E15B0">
              <w:rPr>
                <w:highlight w:val="yellow"/>
              </w:rPr>
              <w:t>.1</w:t>
            </w:r>
            <w:r>
              <w:rPr>
                <w:highlight w:val="yellow"/>
              </w:rPr>
              <w:t>44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A76A94">
              <w:t>5B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9D" w:rsidRPr="00A76A94" w:rsidRDefault="007F1F9D" w:rsidP="007F1F9D">
            <w:r>
              <w:t>*Still under test</w:t>
            </w:r>
          </w:p>
        </w:tc>
      </w:tr>
      <w:tr w:rsidR="007F1F9D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A76A94">
              <w:t>RF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8553C0" w:rsidRDefault="007F1F9D" w:rsidP="007F1F9D">
            <w:pPr>
              <w:rPr>
                <w:rFonts w:cs="Arial"/>
                <w:highlight w:val="yellow"/>
              </w:rPr>
            </w:pPr>
            <w:r w:rsidRPr="00F27864">
              <w:t>4.6.0.6</w:t>
            </w:r>
            <w:r>
              <w:t>7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A76A94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9D" w:rsidRPr="00A76A94" w:rsidRDefault="007F1F9D" w:rsidP="007F1F9D"/>
        </w:tc>
      </w:tr>
      <w:tr w:rsidR="007F1F9D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A76A94">
              <w:t>PIR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tabs>
                <w:tab w:val="center" w:pos="1368"/>
              </w:tabs>
              <w:rPr>
                <w:rFonts w:cs="Arial"/>
              </w:rPr>
            </w:pPr>
            <w:r w:rsidRPr="003374EF">
              <w:t>0.8.5.17</w:t>
            </w:r>
            <w:r w:rsidRPr="00A76A94">
              <w:tab/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A76A94">
              <w:t>4C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9D" w:rsidRPr="00A76A94" w:rsidRDefault="007F1F9D" w:rsidP="007F1F9D">
            <w:r>
              <w:t>4B is OK too</w:t>
            </w:r>
          </w:p>
        </w:tc>
      </w:tr>
      <w:tr w:rsidR="007F1F9D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A76A94">
              <w:t>PIR Cam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A76A94">
              <w:t>1.2.0.38 / 192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A76A94">
              <w:t>4B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9D" w:rsidRPr="00A76A94" w:rsidRDefault="007F1F9D" w:rsidP="007F1F9D">
            <w:r>
              <w:t>4A is OK too</w:t>
            </w:r>
          </w:p>
        </w:tc>
      </w:tr>
      <w:tr w:rsidR="007F1F9D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1B6A80" w:rsidRDefault="007F1F9D" w:rsidP="007F1F9D">
            <w:pPr>
              <w:rPr>
                <w:rFonts w:cs="Arial"/>
              </w:rPr>
            </w:pPr>
            <w:r w:rsidRPr="001B6A80">
              <w:t>Magnet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6E15B0" w:rsidRDefault="007F1F9D" w:rsidP="007F1F9D">
            <w:pPr>
              <w:rPr>
                <w:rFonts w:cs="Arial"/>
              </w:rPr>
            </w:pPr>
            <w:r w:rsidRPr="006E15B0">
              <w:t>0.7.0.12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9D" w:rsidRPr="00A76A94" w:rsidRDefault="007F1F9D" w:rsidP="007F1F9D">
            <w:r w:rsidRPr="00A76A94">
              <w:t>4A is OK too</w:t>
            </w:r>
            <w:r>
              <w:t xml:space="preserve"> , </w:t>
            </w:r>
          </w:p>
        </w:tc>
      </w:tr>
      <w:tr w:rsidR="007F1F9D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A76A94">
              <w:t>Technical Contact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6E15B0" w:rsidRDefault="007F1F9D" w:rsidP="007F1F9D">
            <w:pPr>
              <w:rPr>
                <w:rFonts w:cs="Arial"/>
              </w:rPr>
            </w:pPr>
            <w:r w:rsidRPr="006E15B0">
              <w:t>0.7.0.12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9D" w:rsidRPr="00A76A94" w:rsidRDefault="007F1F9D" w:rsidP="007F1F9D">
            <w:r w:rsidRPr="00A76A94">
              <w:t>4A is OK too</w:t>
            </w:r>
            <w:r>
              <w:t xml:space="preserve">, </w:t>
            </w:r>
          </w:p>
        </w:tc>
      </w:tr>
      <w:tr w:rsidR="007F1F9D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A76A94">
              <w:t>Indoor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6E15B0" w:rsidRDefault="007F1F9D" w:rsidP="007F1F9D">
            <w:pPr>
              <w:rPr>
                <w:rFonts w:cs="Arial"/>
              </w:rPr>
            </w:pPr>
            <w:r w:rsidRPr="00F27864">
              <w:t>0.15.3.28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9D" w:rsidRPr="00A76A94" w:rsidRDefault="007F1F9D" w:rsidP="007F1F9D">
            <w:r w:rsidRPr="00A76A94">
              <w:t>2C is OK too</w:t>
            </w:r>
            <w:r>
              <w:t xml:space="preserve">, </w:t>
            </w:r>
          </w:p>
        </w:tc>
      </w:tr>
      <w:tr w:rsidR="007F1F9D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A76A94">
              <w:t>Outdoor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6E15B0" w:rsidRDefault="007F1F9D" w:rsidP="007F1F9D">
            <w:r w:rsidRPr="000C4151">
              <w:t>0.15.3.32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A76A94">
              <w:t>4B</w:t>
            </w:r>
            <w:r w:rsidRPr="00A76A94">
              <w:rPr>
                <w:rFonts w:cs="Arial"/>
              </w:rPr>
              <w:t xml:space="preserve"> must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9D" w:rsidRPr="00A76A94" w:rsidRDefault="007F1F9D" w:rsidP="007F1F9D"/>
        </w:tc>
      </w:tr>
      <w:tr w:rsidR="007F1F9D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A76A94">
              <w:t>I/O 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286E2C" w:rsidRDefault="007F1F9D" w:rsidP="007F1F9D">
            <w:pPr>
              <w:rPr>
                <w:rFonts w:cs="Arial"/>
              </w:rPr>
            </w:pPr>
            <w:r w:rsidRPr="00286E2C">
              <w:t>1.2.0.28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9D" w:rsidRPr="00A76A94" w:rsidRDefault="007F1F9D" w:rsidP="007F1F9D">
            <w:r>
              <w:t>3A is OK too</w:t>
            </w:r>
          </w:p>
        </w:tc>
      </w:tr>
      <w:tr w:rsidR="007F1F9D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A76A94">
              <w:lastRenderedPageBreak/>
              <w:t>Keyfob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A76A94">
              <w:t>0.3.0.6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A76A94">
              <w:t>1A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9D" w:rsidRPr="00A76A94" w:rsidRDefault="007F1F9D" w:rsidP="007F1F9D"/>
        </w:tc>
      </w:tr>
      <w:tr w:rsidR="007F1F9D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A76A94">
              <w:t>GBD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BF4257" w:rsidRDefault="007F1F9D" w:rsidP="007F1F9D">
            <w:pPr>
              <w:rPr>
                <w:rFonts w:cs="Arial"/>
                <w:highlight w:val="yellow"/>
              </w:rPr>
            </w:pPr>
            <w:r w:rsidRPr="001B6A80">
              <w:t>0.1.</w:t>
            </w:r>
            <w:r>
              <w:t>1</w:t>
            </w:r>
            <w:r w:rsidRPr="001B6A80">
              <w:t>.22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A76A94">
              <w:t>1D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9D" w:rsidRDefault="007F1F9D" w:rsidP="007F1F9D">
            <w:r>
              <w:t>Requires new HW for VDS tests.</w:t>
            </w:r>
          </w:p>
          <w:p w:rsidR="007F1F9D" w:rsidRDefault="007F1F9D" w:rsidP="007F1F9D">
            <w:r>
              <w:t>Can work on existing HW except detection method</w:t>
            </w:r>
          </w:p>
          <w:p w:rsidR="007F1F9D" w:rsidRPr="00A76A94" w:rsidRDefault="007F1F9D" w:rsidP="007F1F9D">
            <w:r w:rsidRPr="00A76A94">
              <w:t>1C is OK too</w:t>
            </w:r>
          </w:p>
        </w:tc>
      </w:tr>
      <w:tr w:rsidR="007F1F9D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A76A94">
              <w:t>LCD Keypad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602A5F" w:rsidRDefault="007F1F9D" w:rsidP="007F1F9D">
            <w:pPr>
              <w:rPr>
                <w:rFonts w:cs="Arial"/>
                <w:highlight w:val="yellow"/>
              </w:rPr>
            </w:pPr>
            <w:r w:rsidRPr="007F1F9D">
              <w:t>1.2.1.61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9D" w:rsidRPr="00A76A94" w:rsidRDefault="007F1F9D" w:rsidP="007F1F9D">
            <w:r>
              <w:t>*Still under test</w:t>
            </w:r>
            <w:r w:rsidRPr="00A76A94">
              <w:t xml:space="preserve"> 3A is OK too</w:t>
            </w:r>
          </w:p>
        </w:tc>
      </w:tr>
      <w:tr w:rsidR="007F1F9D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9D" w:rsidRPr="00A76A94" w:rsidRDefault="007F1F9D" w:rsidP="007F1F9D">
            <w:r w:rsidRPr="00A76A94">
              <w:t>Touch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9D" w:rsidRPr="00F27F2B" w:rsidRDefault="007F1F9D" w:rsidP="007F1F9D">
            <w:pPr>
              <w:rPr>
                <w:highlight w:val="yellow"/>
              </w:rPr>
            </w:pPr>
            <w:r w:rsidRPr="00EF23EA">
              <w:t>0.0.0.11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9D" w:rsidRPr="00A76A94" w:rsidRDefault="007F1F9D" w:rsidP="007F1F9D"/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9D" w:rsidRPr="00A76A94" w:rsidRDefault="007F1F9D" w:rsidP="007F1F9D"/>
        </w:tc>
      </w:tr>
      <w:tr w:rsidR="007F1F9D" w:rsidRPr="00A76A94" w:rsidTr="007F1F9D">
        <w:trPr>
          <w:trHeight w:val="322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A76A94">
              <w:t>Door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A76A94">
              <w:t>0.1.0.6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A76A94">
              <w:t>2B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9D" w:rsidRPr="00A76A94" w:rsidRDefault="007F1F9D" w:rsidP="007F1F9D"/>
        </w:tc>
      </w:tr>
      <w:tr w:rsidR="007F1F9D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A76A94">
              <w:t>Repeater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3374EF">
              <w:t>0.1.2.14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9D" w:rsidRPr="00A76A94" w:rsidRDefault="007F1F9D" w:rsidP="007F1F9D">
            <w:r w:rsidRPr="00A76A94">
              <w:t>2C is OK too</w:t>
            </w:r>
          </w:p>
        </w:tc>
      </w:tr>
      <w:tr w:rsidR="007F1F9D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A76A94">
              <w:t>GPA-C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6C13F9" w:rsidRDefault="007F1F9D" w:rsidP="007F1F9D">
            <w:pPr>
              <w:rPr>
                <w:rFonts w:cs="Arial"/>
                <w:highlight w:val="yellow"/>
              </w:rPr>
            </w:pPr>
            <w:r w:rsidRPr="00AD6504">
              <w:t>V2.8.1.57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F9D" w:rsidRPr="00A76A94" w:rsidRDefault="007F1F9D" w:rsidP="007F1F9D">
            <w:pPr>
              <w:rPr>
                <w:rFonts w:cs="Arial"/>
              </w:rPr>
            </w:pPr>
            <w:r w:rsidRPr="00A76A94">
              <w:t>Located @ Tests folder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9D" w:rsidRPr="00A76A94" w:rsidRDefault="007F1F9D" w:rsidP="007F1F9D"/>
        </w:tc>
      </w:tr>
    </w:tbl>
    <w:p w:rsidR="007F1F9D" w:rsidRDefault="007F1F9D" w:rsidP="007F1F9D">
      <w:pPr>
        <w:spacing w:after="0"/>
        <w:rPr>
          <w:u w:val="single"/>
        </w:rPr>
      </w:pPr>
    </w:p>
    <w:p w:rsidR="007F1F9D" w:rsidRPr="006730B6" w:rsidRDefault="007F1F9D" w:rsidP="007F1F9D">
      <w:pPr>
        <w:pStyle w:val="ListParagraph"/>
        <w:numPr>
          <w:ilvl w:val="0"/>
          <w:numId w:val="53"/>
        </w:numPr>
        <w:spacing w:after="0"/>
        <w:rPr>
          <w:b/>
          <w:bCs/>
          <w:u w:val="single"/>
        </w:rPr>
      </w:pPr>
      <w:r w:rsidRPr="00E70EEC">
        <w:rPr>
          <w:b/>
          <w:bCs/>
          <w:u w:val="single"/>
        </w:rPr>
        <w:t>MCU</w:t>
      </w:r>
      <w:r>
        <w:rPr>
          <w:b/>
          <w:bCs/>
          <w:u w:val="single"/>
        </w:rPr>
        <w:t xml:space="preserve"> </w:t>
      </w:r>
    </w:p>
    <w:p w:rsidR="007F1F9D" w:rsidRPr="00482001" w:rsidRDefault="007F1F9D" w:rsidP="007F1F9D">
      <w:pPr>
        <w:shd w:val="clear" w:color="auto" w:fill="FFFFFF" w:themeFill="background1"/>
        <w:spacing w:after="0" w:line="240" w:lineRule="auto"/>
        <w:ind w:left="360"/>
        <w:rPr>
          <w:rFonts w:ascii="Verdana" w:hAnsi="Verdana"/>
          <w:b/>
          <w:bCs/>
          <w:sz w:val="16"/>
          <w:szCs w:val="16"/>
        </w:rPr>
      </w:pPr>
    </w:p>
    <w:p w:rsidR="007F1F9D" w:rsidRPr="00482001" w:rsidRDefault="007F1F9D" w:rsidP="007F1F9D">
      <w:pPr>
        <w:shd w:val="clear" w:color="auto" w:fill="FFFFFF" w:themeFill="background1"/>
        <w:spacing w:after="0" w:line="240" w:lineRule="auto"/>
        <w:ind w:left="360"/>
        <w:rPr>
          <w:rFonts w:ascii="Verdana" w:hAnsi="Verdana"/>
          <w:b/>
          <w:bCs/>
          <w:sz w:val="16"/>
          <w:szCs w:val="16"/>
        </w:rPr>
      </w:pP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7F1F9D" w:rsidRPr="0042132D" w:rsidRDefault="007F1F9D" w:rsidP="007F1F9D">
      <w:pPr>
        <w:pStyle w:val="ListParagraph"/>
        <w:numPr>
          <w:ilvl w:val="0"/>
          <w:numId w:val="66"/>
        </w:numPr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 w:rsidRPr="003B525E">
        <w:rPr>
          <w:rFonts w:ascii="Verdana" w:eastAsia="Times New Roman" w:hAnsi="Verdana" w:cs="Times New Roman"/>
          <w:sz w:val="16"/>
          <w:szCs w:val="16"/>
        </w:rPr>
        <w:t>ASCBT-</w:t>
      </w:r>
      <w:r>
        <w:rPr>
          <w:rFonts w:ascii="Verdana" w:eastAsia="Times New Roman" w:hAnsi="Verdana" w:cs="Times New Roman"/>
          <w:sz w:val="16"/>
          <w:szCs w:val="16"/>
        </w:rPr>
        <w:t>824,818</w:t>
      </w:r>
    </w:p>
    <w:p w:rsidR="007F1F9D" w:rsidRPr="00482001" w:rsidRDefault="007F1F9D" w:rsidP="007F1F9D">
      <w:pPr>
        <w:pStyle w:val="ListParagraph"/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</w:p>
    <w:p w:rsidR="007F1F9D" w:rsidRDefault="007F1F9D" w:rsidP="007F1F9D">
      <w:pPr>
        <w:shd w:val="clear" w:color="auto" w:fill="FFFFFF" w:themeFill="background1"/>
        <w:spacing w:after="0" w:afterAutospacing="1" w:line="240" w:lineRule="auto"/>
        <w:ind w:left="720"/>
        <w:rPr>
          <w:rFonts w:ascii="Verdana" w:eastAsia="Times New Roman" w:hAnsi="Verdana" w:cs="Times New Roman"/>
          <w:sz w:val="16"/>
          <w:szCs w:val="16"/>
        </w:rPr>
      </w:pPr>
    </w:p>
    <w:p w:rsidR="007F1F9D" w:rsidRDefault="007F1F9D" w:rsidP="007F1F9D">
      <w:pPr>
        <w:shd w:val="clear" w:color="auto" w:fill="FFFFFF" w:themeFill="background1"/>
        <w:spacing w:after="0" w:afterAutospacing="1" w:line="240" w:lineRule="auto"/>
        <w:ind w:left="720"/>
        <w:rPr>
          <w:rFonts w:ascii="Verdana" w:eastAsia="Times New Roman" w:hAnsi="Verdana" w:cs="Times New Roman"/>
          <w:sz w:val="16"/>
          <w:szCs w:val="16"/>
        </w:rPr>
      </w:pPr>
    </w:p>
    <w:p w:rsidR="007F1F9D" w:rsidRDefault="007F1F9D" w:rsidP="006F4D8B">
      <w:pPr>
        <w:pStyle w:val="ListParagraph"/>
        <w:numPr>
          <w:ilvl w:val="0"/>
          <w:numId w:val="53"/>
        </w:numPr>
        <w:shd w:val="clear" w:color="auto" w:fill="FFFFFF" w:themeFill="background1"/>
        <w:spacing w:after="0"/>
        <w:rPr>
          <w:b/>
          <w:bCs/>
          <w:u w:val="single"/>
        </w:rPr>
      </w:pPr>
      <w:r>
        <w:rPr>
          <w:b/>
          <w:bCs/>
          <w:u w:val="single"/>
        </w:rPr>
        <w:t>IPM</w:t>
      </w:r>
    </w:p>
    <w:p w:rsidR="007F1F9D" w:rsidRDefault="007F1F9D" w:rsidP="007F1F9D">
      <w:pPr>
        <w:pStyle w:val="ListParagraph"/>
        <w:shd w:val="clear" w:color="auto" w:fill="FFFFFF" w:themeFill="background1"/>
        <w:spacing w:after="0"/>
        <w:rPr>
          <w:b/>
          <w:bCs/>
          <w:u w:val="single"/>
        </w:rPr>
      </w:pPr>
    </w:p>
    <w:p w:rsidR="007F1F9D" w:rsidRPr="007F1F9D" w:rsidRDefault="007F1F9D" w:rsidP="007F1F9D">
      <w:pPr>
        <w:pStyle w:val="ListParagraph"/>
        <w:numPr>
          <w:ilvl w:val="0"/>
          <w:numId w:val="66"/>
        </w:num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NEW language file (version 12)</w:t>
      </w:r>
    </w:p>
    <w:p w:rsidR="007F1F9D" w:rsidRDefault="007F1F9D" w:rsidP="007F1F9D">
      <w:pPr>
        <w:pStyle w:val="ListParagraph"/>
        <w:shd w:val="clear" w:color="auto" w:fill="FFFFFF" w:themeFill="background1"/>
        <w:spacing w:after="0"/>
        <w:ind w:left="360"/>
        <w:rPr>
          <w:rFonts w:ascii="Verdana" w:hAnsi="Verdana"/>
          <w:b/>
          <w:bCs/>
          <w:sz w:val="16"/>
          <w:szCs w:val="16"/>
        </w:rPr>
      </w:pPr>
    </w:p>
    <w:p w:rsidR="007F1F9D" w:rsidRDefault="007F1F9D" w:rsidP="007F1F9D">
      <w:r>
        <w:rPr>
          <w:rFonts w:ascii="Verdana" w:hAnsi="Verdana"/>
          <w:b/>
          <w:bCs/>
          <w:sz w:val="16"/>
          <w:szCs w:val="16"/>
        </w:rPr>
        <w:t xml:space="preserve">        </w:t>
      </w: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7F1F9D" w:rsidRDefault="007F1F9D" w:rsidP="007F1F9D">
      <w:pPr>
        <w:pStyle w:val="ListParagraph"/>
        <w:numPr>
          <w:ilvl w:val="0"/>
          <w:numId w:val="66"/>
        </w:numPr>
        <w:rPr>
          <w:rFonts w:ascii="Verdana" w:hAnsi="Verdana"/>
          <w:sz w:val="16"/>
          <w:szCs w:val="16"/>
        </w:rPr>
      </w:pPr>
      <w:r w:rsidRPr="00794FE0">
        <w:rPr>
          <w:rFonts w:ascii="Verdana" w:eastAsia="Times New Roman" w:hAnsi="Verdana" w:cs="Times New Roman"/>
          <w:sz w:val="16"/>
          <w:szCs w:val="16"/>
        </w:rPr>
        <w:t>ASCBT-</w:t>
      </w:r>
      <w:r>
        <w:rPr>
          <w:rFonts w:ascii="Verdana" w:hAnsi="Verdana"/>
          <w:sz w:val="16"/>
          <w:szCs w:val="16"/>
        </w:rPr>
        <w:t>842,813</w:t>
      </w:r>
    </w:p>
    <w:p w:rsidR="007F1F9D" w:rsidRDefault="007F1F9D" w:rsidP="009955FA">
      <w:pPr>
        <w:pStyle w:val="Heading2"/>
      </w:pPr>
    </w:p>
    <w:p w:rsidR="007F1F9D" w:rsidRDefault="007F1F9D" w:rsidP="009955FA">
      <w:pPr>
        <w:pStyle w:val="Heading2"/>
      </w:pPr>
    </w:p>
    <w:p w:rsidR="0093100F" w:rsidRDefault="0093100F" w:rsidP="009955FA">
      <w:pPr>
        <w:pStyle w:val="Heading2"/>
      </w:pPr>
      <w:bookmarkStart w:id="14" w:name="_Toc523816795"/>
      <w:r>
        <w:t xml:space="preserve">Release Date: </w:t>
      </w:r>
      <w:r w:rsidR="0095704B">
        <w:t>17</w:t>
      </w:r>
      <w:r>
        <w:t>/0</w:t>
      </w:r>
      <w:r w:rsidR="00DD40E0">
        <w:t>4</w:t>
      </w:r>
      <w:r>
        <w:t>/2018 (Revision 50</w:t>
      </w:r>
      <w:r w:rsidR="00ED3594">
        <w:t>25</w:t>
      </w:r>
      <w:r w:rsidR="009955FA">
        <w:t>3</w:t>
      </w:r>
      <w:r>
        <w:t>)</w:t>
      </w:r>
      <w:bookmarkEnd w:id="14"/>
    </w:p>
    <w:p w:rsidR="0093100F" w:rsidRDefault="0093100F" w:rsidP="0093100F">
      <w:r>
        <w:t>SVN Location: https://subversion.ise.de/svn/gira/AlarmSystemCrow</w:t>
      </w:r>
    </w:p>
    <w:p w:rsidR="0093100F" w:rsidRPr="00AA05BC" w:rsidRDefault="0093100F" w:rsidP="0093100F">
      <w:pPr>
        <w:spacing w:after="0"/>
        <w:rPr>
          <w:u w:val="single"/>
        </w:rPr>
      </w:pPr>
      <w:r w:rsidRPr="00AA05BC">
        <w:rPr>
          <w:u w:val="single"/>
        </w:rPr>
        <w:t>The Package includes:</w:t>
      </w:r>
      <w:r>
        <w:rPr>
          <w:u w:val="single"/>
        </w:rPr>
        <w:t xml:space="preserve"> </w:t>
      </w:r>
    </w:p>
    <w:p w:rsidR="0093100F" w:rsidRPr="002238E7" w:rsidRDefault="0093100F" w:rsidP="0093100F">
      <w:pPr>
        <w:pStyle w:val="ListParagraph"/>
        <w:numPr>
          <w:ilvl w:val="0"/>
          <w:numId w:val="1"/>
        </w:numPr>
      </w:pPr>
      <w:proofErr w:type="spellStart"/>
      <w:r w:rsidRPr="00F27F2B">
        <w:t>CrowLibrary</w:t>
      </w:r>
      <w:proofErr w:type="spellEnd"/>
      <w:r w:rsidRPr="00F27F2B">
        <w:t xml:space="preserve"> Version </w:t>
      </w:r>
      <w:r w:rsidRPr="00AD6504">
        <w:t>2.5.1.71</w:t>
      </w:r>
    </w:p>
    <w:p w:rsidR="0093100F" w:rsidRPr="002238E7" w:rsidRDefault="0093100F" w:rsidP="00AA7CF0">
      <w:pPr>
        <w:pStyle w:val="ListParagraph"/>
        <w:numPr>
          <w:ilvl w:val="0"/>
          <w:numId w:val="1"/>
        </w:numPr>
      </w:pPr>
      <w:r w:rsidRPr="002238E7">
        <w:t xml:space="preserve">Crow </w:t>
      </w:r>
      <w:proofErr w:type="spellStart"/>
      <w:r w:rsidRPr="002238E7">
        <w:t>IPMApplication</w:t>
      </w:r>
      <w:proofErr w:type="spellEnd"/>
      <w:r w:rsidRPr="002238E7">
        <w:t xml:space="preserve"> Version </w:t>
      </w:r>
      <w:r w:rsidRPr="0032445B">
        <w:rPr>
          <w:highlight w:val="yellow"/>
        </w:rPr>
        <w:t>2.</w:t>
      </w:r>
      <w:r w:rsidR="00AA7CF0">
        <w:rPr>
          <w:highlight w:val="yellow"/>
        </w:rPr>
        <w:t>6</w:t>
      </w:r>
      <w:r w:rsidRPr="0032445B">
        <w:rPr>
          <w:highlight w:val="yellow"/>
        </w:rPr>
        <w:t>.</w:t>
      </w:r>
      <w:r w:rsidR="00CD6CDE" w:rsidRPr="00CD6CDE">
        <w:rPr>
          <w:highlight w:val="yellow"/>
        </w:rPr>
        <w:t>3</w:t>
      </w:r>
      <w:r w:rsidRPr="00CD6CDE">
        <w:rPr>
          <w:highlight w:val="yellow"/>
        </w:rPr>
        <w:t>.</w:t>
      </w:r>
      <w:r w:rsidR="00CD6CDE" w:rsidRPr="00CD6CDE">
        <w:rPr>
          <w:highlight w:val="yellow"/>
        </w:rPr>
        <w:t>8</w:t>
      </w:r>
      <w:r w:rsidR="00AA7CF0" w:rsidRPr="00CC0AFD">
        <w:rPr>
          <w:highlight w:val="yellow"/>
        </w:rPr>
        <w:t>1</w:t>
      </w:r>
    </w:p>
    <w:p w:rsidR="0093100F" w:rsidRPr="002238E7" w:rsidRDefault="0093100F" w:rsidP="0093100F">
      <w:pPr>
        <w:pStyle w:val="ListParagraph"/>
        <w:numPr>
          <w:ilvl w:val="0"/>
          <w:numId w:val="1"/>
        </w:numPr>
      </w:pPr>
      <w:r w:rsidRPr="002238E7">
        <w:t xml:space="preserve">Crow MCU </w:t>
      </w:r>
      <w:proofErr w:type="spellStart"/>
      <w:r w:rsidRPr="002238E7">
        <w:t>UpdateFirmware</w:t>
      </w:r>
      <w:proofErr w:type="spellEnd"/>
      <w:r w:rsidRPr="002238E7">
        <w:t xml:space="preserve"> Version </w:t>
      </w:r>
      <w:r w:rsidRPr="000C4151">
        <w:t>1.7.4.52</w:t>
      </w:r>
    </w:p>
    <w:p w:rsidR="0093100F" w:rsidRDefault="0093100F" w:rsidP="006D7747">
      <w:pPr>
        <w:pStyle w:val="ListParagraph"/>
        <w:numPr>
          <w:ilvl w:val="0"/>
          <w:numId w:val="1"/>
        </w:numPr>
      </w:pPr>
      <w:r w:rsidRPr="002238E7">
        <w:t xml:space="preserve">Crow MCU Peripheral Update Version </w:t>
      </w:r>
      <w:r w:rsidRPr="006D7747">
        <w:rPr>
          <w:highlight w:val="yellow"/>
        </w:rPr>
        <w:t>1.</w:t>
      </w:r>
      <w:r w:rsidR="006D7747" w:rsidRPr="006D7747">
        <w:rPr>
          <w:highlight w:val="yellow"/>
        </w:rPr>
        <w:t>1.1.20</w:t>
      </w:r>
    </w:p>
    <w:p w:rsidR="0093100F" w:rsidRPr="00A76A94" w:rsidRDefault="0093100F" w:rsidP="0093100F">
      <w:pPr>
        <w:pStyle w:val="ListParagraph"/>
        <w:numPr>
          <w:ilvl w:val="0"/>
          <w:numId w:val="1"/>
        </w:numPr>
      </w:pPr>
      <w:r>
        <w:t xml:space="preserve">Voice file </w:t>
      </w:r>
      <w:r w:rsidRPr="00286E2C">
        <w:t>version 1.</w:t>
      </w:r>
      <w:r>
        <w:t>1</w:t>
      </w:r>
      <w:r w:rsidRPr="00286E2C">
        <w:t>.0.3</w:t>
      </w:r>
    </w:p>
    <w:p w:rsidR="0093100F" w:rsidRPr="00AA05BC" w:rsidRDefault="0093100F" w:rsidP="0093100F">
      <w:pPr>
        <w:spacing w:after="0"/>
        <w:rPr>
          <w:u w:val="single"/>
        </w:rPr>
      </w:pPr>
      <w:r w:rsidRPr="00AA05BC">
        <w:rPr>
          <w:u w:val="single"/>
        </w:rPr>
        <w:t>Compatibility:</w:t>
      </w:r>
      <w:r>
        <w:rPr>
          <w:u w:val="single"/>
        </w:rPr>
        <w:t xml:space="preserve"> </w:t>
      </w:r>
    </w:p>
    <w:p w:rsidR="0093100F" w:rsidRPr="002238E7" w:rsidRDefault="0093100F" w:rsidP="0093100F">
      <w:pPr>
        <w:pStyle w:val="ListParagraph"/>
        <w:numPr>
          <w:ilvl w:val="0"/>
          <w:numId w:val="1"/>
        </w:numPr>
      </w:pPr>
      <w:proofErr w:type="spellStart"/>
      <w:r>
        <w:t>CrowLibraryInterface</w:t>
      </w:r>
      <w:proofErr w:type="spellEnd"/>
      <w:r>
        <w:t xml:space="preserve"> Version </w:t>
      </w:r>
      <w:r w:rsidRPr="000C4151">
        <w:t>1.2.1.35</w:t>
      </w:r>
    </w:p>
    <w:p w:rsidR="0093100F" w:rsidRPr="002238E7" w:rsidRDefault="0093100F" w:rsidP="00AA7CF0">
      <w:pPr>
        <w:pStyle w:val="ListParagraph"/>
        <w:numPr>
          <w:ilvl w:val="0"/>
          <w:numId w:val="1"/>
        </w:numPr>
      </w:pPr>
      <w:proofErr w:type="spellStart"/>
      <w:r w:rsidRPr="002238E7">
        <w:t>Gira</w:t>
      </w:r>
      <w:proofErr w:type="spellEnd"/>
      <w:r w:rsidRPr="002238E7">
        <w:t xml:space="preserve"> Device Package </w:t>
      </w:r>
      <w:r w:rsidRPr="00586001">
        <w:rPr>
          <w:highlight w:val="yellow"/>
        </w:rPr>
        <w:t>: V2.0</w:t>
      </w:r>
      <w:r w:rsidRPr="0093100F">
        <w:rPr>
          <w:highlight w:val="yellow"/>
        </w:rPr>
        <w:t>.</w:t>
      </w:r>
      <w:r w:rsidR="00AA7CF0">
        <w:t>XX</w:t>
      </w:r>
    </w:p>
    <w:p w:rsidR="0093100F" w:rsidRPr="002238E7" w:rsidRDefault="0093100F" w:rsidP="0093100F">
      <w:pPr>
        <w:pStyle w:val="ListParagraph"/>
        <w:numPr>
          <w:ilvl w:val="0"/>
          <w:numId w:val="1"/>
        </w:numPr>
      </w:pPr>
      <w:r w:rsidRPr="002238E7">
        <w:t>XSD version: 1.3.1.14</w:t>
      </w:r>
    </w:p>
    <w:p w:rsidR="0093100F" w:rsidRPr="002238E7" w:rsidRDefault="0093100F" w:rsidP="0093100F">
      <w:pPr>
        <w:pStyle w:val="ListParagraph"/>
        <w:numPr>
          <w:ilvl w:val="0"/>
          <w:numId w:val="1"/>
        </w:numPr>
      </w:pPr>
      <w:r w:rsidRPr="002238E7">
        <w:t>Languages XSD :1</w:t>
      </w:r>
    </w:p>
    <w:p w:rsidR="0093100F" w:rsidRPr="002238E7" w:rsidRDefault="0093100F" w:rsidP="006D7747">
      <w:pPr>
        <w:pStyle w:val="ListParagraph"/>
        <w:numPr>
          <w:ilvl w:val="0"/>
          <w:numId w:val="1"/>
        </w:numPr>
      </w:pPr>
      <w:r w:rsidRPr="002238E7">
        <w:lastRenderedPageBreak/>
        <w:t xml:space="preserve">Languages XML </w:t>
      </w:r>
      <w:r w:rsidRPr="00D61211">
        <w:t>:</w:t>
      </w:r>
      <w:r w:rsidRPr="006D7747">
        <w:rPr>
          <w:highlight w:val="yellow"/>
        </w:rPr>
        <w:t>1</w:t>
      </w:r>
      <w:r w:rsidR="006D7747" w:rsidRPr="006D7747">
        <w:rPr>
          <w:highlight w:val="yellow"/>
        </w:rPr>
        <w:t>1</w:t>
      </w:r>
      <w:r w:rsidRPr="00D61211">
        <w:t>/</w:t>
      </w:r>
      <w:r w:rsidRPr="00AD6504">
        <w:t>1.0.0.10</w:t>
      </w:r>
    </w:p>
    <w:p w:rsidR="0093100F" w:rsidRPr="002238E7" w:rsidRDefault="0093100F" w:rsidP="006D7747">
      <w:pPr>
        <w:pStyle w:val="ListParagraph"/>
        <w:numPr>
          <w:ilvl w:val="0"/>
          <w:numId w:val="1"/>
        </w:numPr>
      </w:pPr>
      <w:r w:rsidRPr="002238E7">
        <w:t xml:space="preserve">GPA Version </w:t>
      </w:r>
      <w:r w:rsidRPr="00D61211">
        <w:t>:</w:t>
      </w:r>
      <w:r w:rsidRPr="006D7747">
        <w:rPr>
          <w:highlight w:val="yellow"/>
        </w:rPr>
        <w:t>3.0.0.</w:t>
      </w:r>
      <w:r w:rsidR="006D7747" w:rsidRPr="006D7747">
        <w:rPr>
          <w:highlight w:val="yellow"/>
        </w:rPr>
        <w:t>797</w:t>
      </w:r>
    </w:p>
    <w:p w:rsidR="0093100F" w:rsidRPr="00A7013A" w:rsidRDefault="0093100F" w:rsidP="0093100F">
      <w:pPr>
        <w:spacing w:after="0"/>
        <w:rPr>
          <w:u w:val="single"/>
        </w:rPr>
      </w:pP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1580"/>
        <w:gridCol w:w="1460"/>
        <w:gridCol w:w="2313"/>
        <w:gridCol w:w="3503"/>
      </w:tblGrid>
      <w:tr w:rsidR="0093100F" w:rsidRPr="00F62628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F62628" w:rsidRDefault="0093100F" w:rsidP="007F1F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F62628" w:rsidRDefault="0093100F" w:rsidP="007F1F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F62628" w:rsidRDefault="0093100F" w:rsidP="007F1F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HW version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0F" w:rsidRPr="00F62628" w:rsidRDefault="0093100F" w:rsidP="007F1F9D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Comments</w:t>
            </w:r>
          </w:p>
        </w:tc>
      </w:tr>
      <w:tr w:rsidR="0093100F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A76A94">
              <w:t>Control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8553C0" w:rsidRDefault="0093100F" w:rsidP="0095704B">
            <w:pPr>
              <w:rPr>
                <w:highlight w:val="yellow"/>
              </w:rPr>
            </w:pPr>
            <w:r w:rsidRPr="006E15B0">
              <w:rPr>
                <w:highlight w:val="yellow"/>
              </w:rPr>
              <w:t>2.</w:t>
            </w:r>
            <w:r>
              <w:rPr>
                <w:highlight w:val="yellow"/>
              </w:rPr>
              <w:t>10</w:t>
            </w:r>
            <w:r w:rsidRPr="006E15B0">
              <w:rPr>
                <w:highlight w:val="yellow"/>
              </w:rPr>
              <w:t>.</w:t>
            </w:r>
            <w:r>
              <w:rPr>
                <w:highlight w:val="yellow"/>
              </w:rPr>
              <w:t>1</w:t>
            </w:r>
            <w:r w:rsidR="0095704B">
              <w:rPr>
                <w:highlight w:val="yellow"/>
              </w:rPr>
              <w:t>5</w:t>
            </w:r>
            <w:r w:rsidRPr="006E15B0">
              <w:rPr>
                <w:highlight w:val="yellow"/>
              </w:rPr>
              <w:t>.1</w:t>
            </w:r>
            <w:r>
              <w:rPr>
                <w:highlight w:val="yellow"/>
              </w:rPr>
              <w:t>4</w:t>
            </w:r>
            <w:r w:rsidR="0095704B">
              <w:rPr>
                <w:highlight w:val="yellow"/>
              </w:rPr>
              <w:t>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A76A94">
              <w:t>5B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0F" w:rsidRPr="00A76A94" w:rsidRDefault="0093100F" w:rsidP="007F1F9D">
            <w:r>
              <w:t>*Still under test</w:t>
            </w:r>
          </w:p>
        </w:tc>
      </w:tr>
      <w:tr w:rsidR="0093100F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A76A94">
              <w:t>RF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8553C0" w:rsidRDefault="0093100F" w:rsidP="0093100F">
            <w:pPr>
              <w:rPr>
                <w:rFonts w:cs="Arial"/>
                <w:highlight w:val="yellow"/>
              </w:rPr>
            </w:pPr>
            <w:r w:rsidRPr="00F27864">
              <w:t>4.6.0.6</w:t>
            </w:r>
            <w:r>
              <w:t>7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A76A94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0F" w:rsidRPr="00A76A94" w:rsidRDefault="0093100F" w:rsidP="007F1F9D"/>
        </w:tc>
      </w:tr>
      <w:tr w:rsidR="0093100F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A76A94">
              <w:t>PIR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tabs>
                <w:tab w:val="center" w:pos="1368"/>
              </w:tabs>
              <w:rPr>
                <w:rFonts w:cs="Arial"/>
              </w:rPr>
            </w:pPr>
            <w:r w:rsidRPr="003374EF">
              <w:t>0.8.5.17</w:t>
            </w:r>
            <w:r w:rsidRPr="00A76A94">
              <w:tab/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A76A94">
              <w:t>4C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0F" w:rsidRPr="00A76A94" w:rsidRDefault="0093100F" w:rsidP="007F1F9D">
            <w:r>
              <w:t>4B is OK too</w:t>
            </w:r>
          </w:p>
        </w:tc>
      </w:tr>
      <w:tr w:rsidR="0093100F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A76A94">
              <w:t>PIR Cam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A76A94">
              <w:t>1.2.0.38 / 192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A76A94">
              <w:t>4B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0F" w:rsidRPr="00A76A94" w:rsidRDefault="0093100F" w:rsidP="007F1F9D">
            <w:r>
              <w:t>4A is OK too</w:t>
            </w:r>
          </w:p>
        </w:tc>
      </w:tr>
      <w:tr w:rsidR="0093100F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1B6A80" w:rsidRDefault="0093100F" w:rsidP="007F1F9D">
            <w:pPr>
              <w:rPr>
                <w:rFonts w:cs="Arial"/>
              </w:rPr>
            </w:pPr>
            <w:r w:rsidRPr="001B6A80">
              <w:t>Magnet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6E15B0" w:rsidRDefault="0093100F" w:rsidP="007F1F9D">
            <w:pPr>
              <w:rPr>
                <w:rFonts w:cs="Arial"/>
              </w:rPr>
            </w:pPr>
            <w:r w:rsidRPr="006E15B0">
              <w:t>0.7.0.12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0F" w:rsidRPr="00A76A94" w:rsidRDefault="0093100F" w:rsidP="007F1F9D">
            <w:r w:rsidRPr="00A76A94">
              <w:t>4A is OK too</w:t>
            </w:r>
            <w:r>
              <w:t xml:space="preserve"> , </w:t>
            </w:r>
          </w:p>
        </w:tc>
      </w:tr>
      <w:tr w:rsidR="0093100F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A76A94">
              <w:t>Technical Contact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6E15B0" w:rsidRDefault="0093100F" w:rsidP="007F1F9D">
            <w:pPr>
              <w:rPr>
                <w:rFonts w:cs="Arial"/>
              </w:rPr>
            </w:pPr>
            <w:r w:rsidRPr="006E15B0">
              <w:t>0.7.0.12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0F" w:rsidRPr="00A76A94" w:rsidRDefault="0093100F" w:rsidP="007F1F9D">
            <w:r w:rsidRPr="00A76A94">
              <w:t>4A is OK too</w:t>
            </w:r>
            <w:r>
              <w:t xml:space="preserve">, </w:t>
            </w:r>
          </w:p>
        </w:tc>
      </w:tr>
      <w:tr w:rsidR="0093100F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A76A94">
              <w:t>Indoor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6E15B0" w:rsidRDefault="0093100F" w:rsidP="007F1F9D">
            <w:pPr>
              <w:rPr>
                <w:rFonts w:cs="Arial"/>
              </w:rPr>
            </w:pPr>
            <w:r w:rsidRPr="00F27864">
              <w:t>0.15.3.28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0F" w:rsidRPr="00A76A94" w:rsidRDefault="0093100F" w:rsidP="007F1F9D">
            <w:r w:rsidRPr="00A76A94">
              <w:t>2C is OK too</w:t>
            </w:r>
            <w:r>
              <w:t xml:space="preserve">, </w:t>
            </w:r>
          </w:p>
        </w:tc>
      </w:tr>
      <w:tr w:rsidR="0093100F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A76A94">
              <w:t>Outdoor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6E15B0" w:rsidRDefault="0093100F" w:rsidP="007F1F9D">
            <w:r w:rsidRPr="000C4151">
              <w:t>0.15.3.32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A76A94">
              <w:t>4B</w:t>
            </w:r>
            <w:r w:rsidRPr="00A76A94">
              <w:rPr>
                <w:rFonts w:cs="Arial"/>
              </w:rPr>
              <w:t xml:space="preserve"> must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0F" w:rsidRPr="00A76A94" w:rsidRDefault="0093100F" w:rsidP="007F1F9D"/>
        </w:tc>
      </w:tr>
      <w:tr w:rsidR="0093100F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A76A94">
              <w:t>I/O 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286E2C" w:rsidRDefault="0093100F" w:rsidP="007F1F9D">
            <w:pPr>
              <w:rPr>
                <w:rFonts w:cs="Arial"/>
              </w:rPr>
            </w:pPr>
            <w:r w:rsidRPr="00286E2C">
              <w:t>1.2.0.28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0F" w:rsidRPr="00A76A94" w:rsidRDefault="0093100F" w:rsidP="007F1F9D">
            <w:r>
              <w:t>3A is OK too</w:t>
            </w:r>
          </w:p>
        </w:tc>
      </w:tr>
      <w:tr w:rsidR="0093100F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A76A94">
              <w:t>Keyfob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A76A94">
              <w:t>0.3.0.6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A76A94">
              <w:t>1A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0F" w:rsidRPr="00A76A94" w:rsidRDefault="0093100F" w:rsidP="007F1F9D"/>
        </w:tc>
      </w:tr>
      <w:tr w:rsidR="0093100F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A76A94">
              <w:t>GBD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BF4257" w:rsidRDefault="0093100F" w:rsidP="007F1F9D">
            <w:pPr>
              <w:rPr>
                <w:rFonts w:cs="Arial"/>
                <w:highlight w:val="yellow"/>
              </w:rPr>
            </w:pPr>
            <w:r w:rsidRPr="001B6A80">
              <w:t>0.1.</w:t>
            </w:r>
            <w:r>
              <w:t>1</w:t>
            </w:r>
            <w:r w:rsidRPr="001B6A80">
              <w:t>.22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A76A94">
              <w:t>1D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0F" w:rsidRDefault="0093100F" w:rsidP="007F1F9D">
            <w:r>
              <w:t>Requires new HW for VDS tests.</w:t>
            </w:r>
          </w:p>
          <w:p w:rsidR="0093100F" w:rsidRDefault="0093100F" w:rsidP="007F1F9D">
            <w:r>
              <w:t>Can work on existing HW except detection method</w:t>
            </w:r>
          </w:p>
          <w:p w:rsidR="0093100F" w:rsidRPr="00A76A94" w:rsidRDefault="0093100F" w:rsidP="007F1F9D">
            <w:r w:rsidRPr="00A76A94">
              <w:t>1C is OK too</w:t>
            </w:r>
          </w:p>
        </w:tc>
      </w:tr>
      <w:tr w:rsidR="0093100F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A76A94">
              <w:t>LCD Keypad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602A5F" w:rsidRDefault="0093100F" w:rsidP="0095704B">
            <w:pPr>
              <w:rPr>
                <w:rFonts w:cs="Arial"/>
                <w:highlight w:val="yellow"/>
              </w:rPr>
            </w:pPr>
            <w:r w:rsidRPr="00DE742E">
              <w:rPr>
                <w:highlight w:val="yellow"/>
              </w:rPr>
              <w:t>1.2.1.</w:t>
            </w:r>
            <w:r w:rsidR="003A0945">
              <w:rPr>
                <w:highlight w:val="yellow"/>
              </w:rPr>
              <w:t>6</w:t>
            </w:r>
            <w:r w:rsidR="0095704B">
              <w:rPr>
                <w:highlight w:val="yellow"/>
              </w:rPr>
              <w:t>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0F" w:rsidRPr="00A76A94" w:rsidRDefault="0095704B" w:rsidP="007F1F9D">
            <w:r>
              <w:t>*Still under test</w:t>
            </w:r>
            <w:r w:rsidRPr="00A76A94">
              <w:t xml:space="preserve"> </w:t>
            </w:r>
            <w:r w:rsidR="0093100F" w:rsidRPr="00A76A94">
              <w:t>3A is OK too</w:t>
            </w:r>
          </w:p>
        </w:tc>
      </w:tr>
      <w:tr w:rsidR="0093100F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0F" w:rsidRPr="00A76A94" w:rsidRDefault="0093100F" w:rsidP="007F1F9D">
            <w:r w:rsidRPr="00A76A94">
              <w:t>Touch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0F" w:rsidRPr="00F27F2B" w:rsidRDefault="0093100F" w:rsidP="007F1F9D">
            <w:pPr>
              <w:rPr>
                <w:highlight w:val="yellow"/>
              </w:rPr>
            </w:pPr>
            <w:r w:rsidRPr="00EF23EA">
              <w:t>0.0.0.11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0F" w:rsidRPr="00A76A94" w:rsidRDefault="0093100F" w:rsidP="007F1F9D"/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0F" w:rsidRPr="00A76A94" w:rsidRDefault="0093100F" w:rsidP="007F1F9D"/>
        </w:tc>
      </w:tr>
      <w:tr w:rsidR="0093100F" w:rsidRPr="00A76A94" w:rsidTr="007F1F9D">
        <w:trPr>
          <w:trHeight w:val="322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A76A94">
              <w:t>Door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A76A94">
              <w:t>0.1.0.6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A76A94">
              <w:t>2B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0F" w:rsidRPr="00A76A94" w:rsidRDefault="0093100F" w:rsidP="007F1F9D"/>
        </w:tc>
      </w:tr>
      <w:tr w:rsidR="0093100F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A76A94">
              <w:t>Repeater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3374EF">
              <w:t>0.1.2.14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0F" w:rsidRPr="00A76A94" w:rsidRDefault="0093100F" w:rsidP="007F1F9D">
            <w:r w:rsidRPr="00A76A94">
              <w:t>2C is OK too</w:t>
            </w:r>
          </w:p>
        </w:tc>
      </w:tr>
      <w:tr w:rsidR="0093100F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A76A94">
              <w:t>GPA-C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6C13F9" w:rsidRDefault="0093100F" w:rsidP="007F1F9D">
            <w:pPr>
              <w:rPr>
                <w:rFonts w:cs="Arial"/>
                <w:highlight w:val="yellow"/>
              </w:rPr>
            </w:pPr>
            <w:r w:rsidRPr="00AD6504">
              <w:t>V2.8.1.57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00F" w:rsidRPr="00A76A94" w:rsidRDefault="0093100F" w:rsidP="007F1F9D">
            <w:pPr>
              <w:rPr>
                <w:rFonts w:cs="Arial"/>
              </w:rPr>
            </w:pPr>
            <w:r w:rsidRPr="00A76A94">
              <w:t>Located @ Tests folder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0F" w:rsidRPr="00A76A94" w:rsidRDefault="0093100F" w:rsidP="007F1F9D"/>
        </w:tc>
      </w:tr>
    </w:tbl>
    <w:p w:rsidR="0093100F" w:rsidRDefault="0093100F" w:rsidP="0093100F">
      <w:pPr>
        <w:spacing w:after="0"/>
        <w:rPr>
          <w:u w:val="single"/>
        </w:rPr>
      </w:pPr>
    </w:p>
    <w:p w:rsidR="0093100F" w:rsidRPr="006730B6" w:rsidRDefault="0093100F" w:rsidP="0093100F">
      <w:pPr>
        <w:pStyle w:val="ListParagraph"/>
        <w:numPr>
          <w:ilvl w:val="0"/>
          <w:numId w:val="53"/>
        </w:numPr>
        <w:spacing w:after="0"/>
        <w:rPr>
          <w:b/>
          <w:bCs/>
          <w:u w:val="single"/>
        </w:rPr>
      </w:pPr>
      <w:r w:rsidRPr="00E70EEC">
        <w:rPr>
          <w:b/>
          <w:bCs/>
          <w:u w:val="single"/>
        </w:rPr>
        <w:t>MCU</w:t>
      </w:r>
      <w:r>
        <w:rPr>
          <w:b/>
          <w:bCs/>
          <w:u w:val="single"/>
        </w:rPr>
        <w:t xml:space="preserve"> </w:t>
      </w:r>
    </w:p>
    <w:p w:rsidR="0093100F" w:rsidRPr="00482001" w:rsidRDefault="0093100F" w:rsidP="0093100F">
      <w:pPr>
        <w:shd w:val="clear" w:color="auto" w:fill="FFFFFF" w:themeFill="background1"/>
        <w:spacing w:after="0" w:line="240" w:lineRule="auto"/>
        <w:ind w:left="360"/>
        <w:rPr>
          <w:rFonts w:ascii="Verdana" w:hAnsi="Verdana"/>
          <w:b/>
          <w:bCs/>
          <w:sz w:val="16"/>
          <w:szCs w:val="16"/>
        </w:rPr>
      </w:pPr>
    </w:p>
    <w:p w:rsidR="0093100F" w:rsidRPr="00482001" w:rsidRDefault="0093100F" w:rsidP="0093100F">
      <w:pPr>
        <w:shd w:val="clear" w:color="auto" w:fill="FFFFFF" w:themeFill="background1"/>
        <w:spacing w:after="0" w:line="240" w:lineRule="auto"/>
        <w:ind w:left="360"/>
        <w:rPr>
          <w:rFonts w:ascii="Verdana" w:hAnsi="Verdana"/>
          <w:b/>
          <w:bCs/>
          <w:sz w:val="16"/>
          <w:szCs w:val="16"/>
        </w:rPr>
      </w:pP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93100F" w:rsidRPr="0042132D" w:rsidRDefault="0093100F" w:rsidP="003A0945">
      <w:pPr>
        <w:pStyle w:val="ListParagraph"/>
        <w:numPr>
          <w:ilvl w:val="0"/>
          <w:numId w:val="66"/>
        </w:numPr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 w:rsidRPr="003B525E">
        <w:rPr>
          <w:rFonts w:ascii="Verdana" w:eastAsia="Times New Roman" w:hAnsi="Verdana" w:cs="Times New Roman"/>
          <w:sz w:val="16"/>
          <w:szCs w:val="16"/>
        </w:rPr>
        <w:t>ASCBT-</w:t>
      </w:r>
      <w:r w:rsidR="003A0945">
        <w:rPr>
          <w:rFonts w:ascii="Verdana" w:eastAsia="Times New Roman" w:hAnsi="Verdana" w:cs="Times New Roman"/>
          <w:sz w:val="16"/>
          <w:szCs w:val="16"/>
        </w:rPr>
        <w:t>810</w:t>
      </w:r>
      <w:r w:rsidR="0095704B">
        <w:rPr>
          <w:rFonts w:ascii="Verdana" w:eastAsia="Times New Roman" w:hAnsi="Verdana" w:cs="Times New Roman"/>
          <w:sz w:val="16"/>
          <w:szCs w:val="16"/>
        </w:rPr>
        <w:t>,835,836,815</w:t>
      </w:r>
    </w:p>
    <w:p w:rsidR="0093100F" w:rsidRPr="00482001" w:rsidRDefault="0093100F" w:rsidP="0093100F">
      <w:pPr>
        <w:pStyle w:val="ListParagraph"/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</w:p>
    <w:p w:rsidR="0093100F" w:rsidRPr="003A0945" w:rsidRDefault="0093100F" w:rsidP="006F4D8B">
      <w:pPr>
        <w:pStyle w:val="ListParagraph"/>
        <w:numPr>
          <w:ilvl w:val="0"/>
          <w:numId w:val="53"/>
        </w:numPr>
        <w:shd w:val="clear" w:color="auto" w:fill="FFFFFF" w:themeFill="background1"/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LCD KPD </w:t>
      </w:r>
    </w:p>
    <w:p w:rsidR="0093100F" w:rsidRDefault="0093100F" w:rsidP="0093100F">
      <w:pPr>
        <w:pStyle w:val="ListParagraph"/>
        <w:shd w:val="clear" w:color="auto" w:fill="FFFFFF" w:themeFill="background1"/>
        <w:spacing w:after="0"/>
        <w:ind w:left="360"/>
        <w:rPr>
          <w:rFonts w:ascii="Verdana" w:hAnsi="Verdana"/>
          <w:b/>
          <w:bCs/>
          <w:sz w:val="16"/>
          <w:szCs w:val="16"/>
        </w:rPr>
      </w:pPr>
    </w:p>
    <w:p w:rsidR="0093100F" w:rsidRPr="00482001" w:rsidRDefault="0093100F" w:rsidP="0093100F">
      <w:pPr>
        <w:pStyle w:val="ListParagraph"/>
        <w:shd w:val="clear" w:color="auto" w:fill="FFFFFF" w:themeFill="background1"/>
        <w:spacing w:after="0"/>
        <w:ind w:left="360"/>
        <w:rPr>
          <w:highlight w:val="yellow"/>
          <w:u w:val="single"/>
        </w:rPr>
      </w:pP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A172E3" w:rsidRDefault="0093100F" w:rsidP="00A172E3">
      <w:pPr>
        <w:numPr>
          <w:ilvl w:val="0"/>
          <w:numId w:val="59"/>
        </w:numPr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>
        <w:rPr>
          <w:rFonts w:ascii="Verdana" w:eastAsia="Times New Roman" w:hAnsi="Verdana" w:cs="Times New Roman"/>
          <w:sz w:val="16"/>
          <w:szCs w:val="16"/>
        </w:rPr>
        <w:t>ASCBT-</w:t>
      </w:r>
      <w:r w:rsidR="003A0945">
        <w:rPr>
          <w:rFonts w:ascii="Verdana" w:eastAsia="Times New Roman" w:hAnsi="Verdana" w:cs="Times New Roman"/>
          <w:sz w:val="16"/>
          <w:szCs w:val="16"/>
        </w:rPr>
        <w:t>770,786</w:t>
      </w:r>
    </w:p>
    <w:p w:rsidR="00A172E3" w:rsidRDefault="00A172E3" w:rsidP="00A172E3">
      <w:pPr>
        <w:numPr>
          <w:ilvl w:val="0"/>
          <w:numId w:val="59"/>
        </w:numPr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 w:rsidRPr="00A172E3">
        <w:t xml:space="preserve">Updated externals to resolve "History Log" issues reported by </w:t>
      </w:r>
      <w:proofErr w:type="spellStart"/>
      <w:r w:rsidRPr="00A172E3">
        <w:t>Gira</w:t>
      </w:r>
      <w:proofErr w:type="spellEnd"/>
    </w:p>
    <w:p w:rsidR="00ED3594" w:rsidRDefault="00ED3594" w:rsidP="00A172E3">
      <w:pPr>
        <w:numPr>
          <w:ilvl w:val="0"/>
          <w:numId w:val="59"/>
        </w:numPr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>
        <w:rPr>
          <w:rFonts w:ascii="Verdana" w:eastAsia="Times New Roman" w:hAnsi="Verdana" w:cs="Times New Roman"/>
          <w:sz w:val="16"/>
          <w:szCs w:val="16"/>
        </w:rPr>
        <w:t>Few bugs from redmine:</w:t>
      </w:r>
    </w:p>
    <w:tbl>
      <w:tblPr>
        <w:tblW w:w="13772" w:type="dxa"/>
        <w:tblInd w:w="720" w:type="dxa"/>
        <w:tblBorders>
          <w:top w:val="single" w:sz="4" w:space="0" w:color="E4E4E4"/>
          <w:left w:val="single" w:sz="4" w:space="0" w:color="E4E4E4"/>
          <w:bottom w:val="single" w:sz="4" w:space="0" w:color="E4E4E4"/>
          <w:right w:val="single" w:sz="4" w:space="0" w:color="E4E4E4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772"/>
      </w:tblGrid>
      <w:tr w:rsidR="00ED3594" w:rsidTr="00ED3594">
        <w:tc>
          <w:tcPr>
            <w:tcW w:w="0" w:type="auto"/>
            <w:shd w:val="clear" w:color="auto" w:fill="FFFFFF"/>
            <w:tcMar>
              <w:top w:w="23" w:type="dxa"/>
              <w:left w:w="23" w:type="dxa"/>
              <w:bottom w:w="23" w:type="dxa"/>
              <w:right w:w="115" w:type="dxa"/>
            </w:tcMar>
            <w:hideMark/>
          </w:tcPr>
          <w:p w:rsidR="00ED3594" w:rsidRDefault="003A1CD7" w:rsidP="00ED3594">
            <w:pPr>
              <w:pStyle w:val="NoSpacing"/>
            </w:pPr>
            <w:hyperlink r:id="rId19" w:history="1">
              <w:r w:rsidR="00ED3594">
                <w:rPr>
                  <w:rStyle w:val="Hyperlink"/>
                  <w:rFonts w:ascii="Verdana" w:hAnsi="Verdana"/>
                  <w:b w:val="0"/>
                  <w:bCs w:val="0"/>
                  <w:color w:val="467AA7"/>
                  <w:sz w:val="12"/>
                  <w:szCs w:val="12"/>
                </w:rPr>
                <w:t>BUG_SW #4513</w:t>
              </w:r>
            </w:hyperlink>
            <w:r w:rsidR="00ED3594">
              <w:t>: As long as the security area is armed all keypad button enabled.</w:t>
            </w:r>
          </w:p>
        </w:tc>
      </w:tr>
      <w:tr w:rsidR="00ED3594" w:rsidTr="00ED3594">
        <w:tc>
          <w:tcPr>
            <w:tcW w:w="0" w:type="auto"/>
            <w:shd w:val="clear" w:color="auto" w:fill="FFFFFF"/>
            <w:tcMar>
              <w:top w:w="23" w:type="dxa"/>
              <w:left w:w="23" w:type="dxa"/>
              <w:bottom w:w="23" w:type="dxa"/>
              <w:right w:w="115" w:type="dxa"/>
            </w:tcMar>
            <w:hideMark/>
          </w:tcPr>
          <w:p w:rsidR="00ED3594" w:rsidRDefault="003A1CD7" w:rsidP="00ED3594">
            <w:pPr>
              <w:pStyle w:val="NoSpacing"/>
            </w:pPr>
            <w:hyperlink r:id="rId20" w:history="1">
              <w:r w:rsidR="00ED3594">
                <w:rPr>
                  <w:rStyle w:val="Hyperlink"/>
                  <w:rFonts w:ascii="Verdana" w:hAnsi="Verdana"/>
                  <w:b w:val="0"/>
                  <w:bCs w:val="0"/>
                  <w:color w:val="467AA7"/>
                  <w:sz w:val="12"/>
                  <w:szCs w:val="12"/>
                </w:rPr>
                <w:t>BUG_SW #4610</w:t>
              </w:r>
            </w:hyperlink>
            <w:r w:rsidR="00ED3594">
              <w:t>: Auto Test#6: keypad present stay icon and 4 digit icon on the same screen.</w:t>
            </w:r>
          </w:p>
        </w:tc>
      </w:tr>
      <w:tr w:rsidR="00ED3594" w:rsidTr="00ED3594">
        <w:tc>
          <w:tcPr>
            <w:tcW w:w="0" w:type="auto"/>
            <w:shd w:val="clear" w:color="auto" w:fill="FFFFFF"/>
            <w:tcMar>
              <w:top w:w="23" w:type="dxa"/>
              <w:left w:w="23" w:type="dxa"/>
              <w:bottom w:w="23" w:type="dxa"/>
              <w:right w:w="115" w:type="dxa"/>
            </w:tcMar>
            <w:hideMark/>
          </w:tcPr>
          <w:p w:rsidR="00ED3594" w:rsidRDefault="003A1CD7" w:rsidP="00ED3594">
            <w:pPr>
              <w:pStyle w:val="NoSpacing"/>
            </w:pPr>
            <w:hyperlink r:id="rId21" w:history="1">
              <w:r w:rsidR="00ED3594">
                <w:rPr>
                  <w:rStyle w:val="Hyperlink"/>
                  <w:rFonts w:ascii="Verdana" w:hAnsi="Verdana"/>
                  <w:b w:val="0"/>
                  <w:bCs w:val="0"/>
                  <w:color w:val="467AA7"/>
                  <w:sz w:val="12"/>
                  <w:szCs w:val="12"/>
                </w:rPr>
                <w:t>BUG_SW #4791</w:t>
              </w:r>
            </w:hyperlink>
            <w:r w:rsidR="00ED3594">
              <w:t>: UART : Delta in BAT value.</w:t>
            </w:r>
          </w:p>
        </w:tc>
      </w:tr>
      <w:tr w:rsidR="00ED3594" w:rsidTr="00ED3594">
        <w:tc>
          <w:tcPr>
            <w:tcW w:w="0" w:type="auto"/>
            <w:shd w:val="clear" w:color="auto" w:fill="FFFFFF"/>
            <w:tcMar>
              <w:top w:w="23" w:type="dxa"/>
              <w:left w:w="23" w:type="dxa"/>
              <w:bottom w:w="23" w:type="dxa"/>
              <w:right w:w="115" w:type="dxa"/>
            </w:tcMar>
            <w:hideMark/>
          </w:tcPr>
          <w:p w:rsidR="00ED3594" w:rsidRDefault="003A1CD7" w:rsidP="00ED3594">
            <w:pPr>
              <w:pStyle w:val="NoSpacing"/>
            </w:pPr>
            <w:hyperlink r:id="rId22" w:history="1">
              <w:r w:rsidR="00ED3594">
                <w:rPr>
                  <w:rStyle w:val="Hyperlink"/>
                  <w:rFonts w:ascii="Verdana" w:hAnsi="Verdana"/>
                  <w:b w:val="0"/>
                  <w:bCs w:val="0"/>
                  <w:color w:val="467AA7"/>
                  <w:sz w:val="12"/>
                  <w:szCs w:val="12"/>
                </w:rPr>
                <w:t>BUG_SW #4903</w:t>
              </w:r>
            </w:hyperlink>
            <w:r w:rsidR="00ED3594">
              <w:t>: 'C' button can get you out of installer</w:t>
            </w:r>
          </w:p>
        </w:tc>
      </w:tr>
      <w:tr w:rsidR="00ED3594" w:rsidTr="00ED3594">
        <w:tc>
          <w:tcPr>
            <w:tcW w:w="0" w:type="auto"/>
            <w:shd w:val="clear" w:color="auto" w:fill="FFFFFF"/>
            <w:tcMar>
              <w:top w:w="23" w:type="dxa"/>
              <w:left w:w="23" w:type="dxa"/>
              <w:bottom w:w="23" w:type="dxa"/>
              <w:right w:w="115" w:type="dxa"/>
            </w:tcMar>
            <w:hideMark/>
          </w:tcPr>
          <w:p w:rsidR="00ED3594" w:rsidRDefault="003A1CD7" w:rsidP="00ED3594">
            <w:pPr>
              <w:pStyle w:val="NoSpacing"/>
            </w:pPr>
            <w:hyperlink r:id="rId23" w:history="1">
              <w:r w:rsidR="00ED3594">
                <w:rPr>
                  <w:rStyle w:val="Hyperlink"/>
                  <w:rFonts w:ascii="Verdana" w:hAnsi="Verdana"/>
                  <w:b w:val="0"/>
                  <w:bCs w:val="0"/>
                  <w:color w:val="467AA7"/>
                  <w:sz w:val="12"/>
                  <w:szCs w:val="12"/>
                </w:rPr>
                <w:t>BUG_SW #5466</w:t>
              </w:r>
            </w:hyperlink>
            <w:r w:rsidR="00ED3594">
              <w:t>: GUI: Warning and alarm symbols are sometimes placed with a big space in between</w:t>
            </w:r>
          </w:p>
        </w:tc>
      </w:tr>
      <w:tr w:rsidR="00ED3594" w:rsidTr="00ED3594">
        <w:tc>
          <w:tcPr>
            <w:tcW w:w="0" w:type="auto"/>
            <w:shd w:val="clear" w:color="auto" w:fill="FFFFFF"/>
            <w:tcMar>
              <w:top w:w="23" w:type="dxa"/>
              <w:left w:w="23" w:type="dxa"/>
              <w:bottom w:w="23" w:type="dxa"/>
              <w:right w:w="115" w:type="dxa"/>
            </w:tcMar>
            <w:hideMark/>
          </w:tcPr>
          <w:p w:rsidR="00ED3594" w:rsidRDefault="003A1CD7" w:rsidP="00ED3594">
            <w:pPr>
              <w:pStyle w:val="NoSpacing"/>
            </w:pPr>
            <w:hyperlink r:id="rId24" w:history="1">
              <w:r w:rsidR="00ED3594">
                <w:rPr>
                  <w:rStyle w:val="Hyperlink"/>
                  <w:rFonts w:ascii="Verdana" w:hAnsi="Verdana"/>
                  <w:b w:val="0"/>
                  <w:bCs w:val="0"/>
                  <w:color w:val="467AA7"/>
                  <w:sz w:val="12"/>
                  <w:szCs w:val="12"/>
                </w:rPr>
                <w:t>BUG_SW #5646</w:t>
              </w:r>
            </w:hyperlink>
            <w:r w:rsidR="00ED3594">
              <w:t xml:space="preserve">: In a 4 areas config, vital alarm pop-up message doesn't always appear in all </w:t>
            </w:r>
            <w:proofErr w:type="spellStart"/>
            <w:r w:rsidR="00ED3594">
              <w:t>keypdas</w:t>
            </w:r>
            <w:proofErr w:type="spellEnd"/>
          </w:p>
        </w:tc>
      </w:tr>
      <w:tr w:rsidR="00ED3594" w:rsidTr="00ED3594">
        <w:tc>
          <w:tcPr>
            <w:tcW w:w="0" w:type="auto"/>
            <w:shd w:val="clear" w:color="auto" w:fill="FFFFFF"/>
            <w:tcMar>
              <w:top w:w="23" w:type="dxa"/>
              <w:left w:w="23" w:type="dxa"/>
              <w:bottom w:w="23" w:type="dxa"/>
              <w:right w:w="115" w:type="dxa"/>
            </w:tcMar>
            <w:hideMark/>
          </w:tcPr>
          <w:p w:rsidR="00ED3594" w:rsidRDefault="003A1CD7" w:rsidP="00ED3594">
            <w:pPr>
              <w:pStyle w:val="NoSpacing"/>
            </w:pPr>
            <w:hyperlink r:id="rId25" w:history="1">
              <w:r w:rsidR="00ED3594">
                <w:rPr>
                  <w:rStyle w:val="Hyperlink"/>
                  <w:rFonts w:ascii="Verdana" w:hAnsi="Verdana"/>
                  <w:b w:val="0"/>
                  <w:bCs w:val="0"/>
                  <w:color w:val="467AA7"/>
                  <w:sz w:val="12"/>
                  <w:szCs w:val="12"/>
                </w:rPr>
                <w:t>BUG_SW #5813</w:t>
              </w:r>
            </w:hyperlink>
            <w:r w:rsidR="00ED3594">
              <w:t>: After acknowledging technical-urgent alarm from a virtual device, the next time you acknowledge medical alarm event from virtual device the keypad mixes the second device name with the earlier one</w:t>
            </w:r>
          </w:p>
        </w:tc>
      </w:tr>
      <w:tr w:rsidR="00ED3594" w:rsidTr="00ED3594">
        <w:tc>
          <w:tcPr>
            <w:tcW w:w="0" w:type="auto"/>
            <w:shd w:val="clear" w:color="auto" w:fill="FFFFFF"/>
            <w:tcMar>
              <w:top w:w="23" w:type="dxa"/>
              <w:left w:w="23" w:type="dxa"/>
              <w:bottom w:w="23" w:type="dxa"/>
              <w:right w:w="115" w:type="dxa"/>
            </w:tcMar>
            <w:hideMark/>
          </w:tcPr>
          <w:p w:rsidR="00ED3594" w:rsidRDefault="003A1CD7" w:rsidP="00ED3594">
            <w:pPr>
              <w:pStyle w:val="NoSpacing"/>
            </w:pPr>
            <w:hyperlink r:id="rId26" w:history="1">
              <w:r w:rsidR="00ED3594">
                <w:rPr>
                  <w:rStyle w:val="Hyperlink"/>
                  <w:rFonts w:ascii="Verdana" w:hAnsi="Verdana"/>
                  <w:b w:val="0"/>
                  <w:bCs w:val="0"/>
                  <w:color w:val="467AA7"/>
                  <w:sz w:val="12"/>
                  <w:szCs w:val="12"/>
                </w:rPr>
                <w:t>BUG_SW #5835</w:t>
              </w:r>
            </w:hyperlink>
            <w:r w:rsidR="00ED3594">
              <w:t>: '</w:t>
            </w:r>
            <w:proofErr w:type="spellStart"/>
            <w:r w:rsidR="00ED3594">
              <w:t>i</w:t>
            </w:r>
            <w:proofErr w:type="spellEnd"/>
            <w:r w:rsidR="00ED3594">
              <w:t>' button green LED turns permanently on after access</w:t>
            </w:r>
          </w:p>
        </w:tc>
      </w:tr>
      <w:tr w:rsidR="00ED3594" w:rsidTr="00ED3594">
        <w:tc>
          <w:tcPr>
            <w:tcW w:w="0" w:type="auto"/>
            <w:shd w:val="clear" w:color="auto" w:fill="FFFFFF"/>
            <w:tcMar>
              <w:top w:w="23" w:type="dxa"/>
              <w:left w:w="23" w:type="dxa"/>
              <w:bottom w:w="23" w:type="dxa"/>
              <w:right w:w="115" w:type="dxa"/>
            </w:tcMar>
            <w:hideMark/>
          </w:tcPr>
          <w:p w:rsidR="00ED3594" w:rsidRDefault="003A1CD7" w:rsidP="00ED3594">
            <w:pPr>
              <w:pStyle w:val="NoSpacing"/>
            </w:pPr>
            <w:hyperlink r:id="rId27" w:history="1">
              <w:r w:rsidR="00ED3594">
                <w:rPr>
                  <w:rStyle w:val="Hyperlink"/>
                  <w:rFonts w:ascii="Verdana" w:hAnsi="Verdana"/>
                  <w:b w:val="0"/>
                  <w:bCs w:val="0"/>
                  <w:color w:val="467AA7"/>
                  <w:sz w:val="12"/>
                  <w:szCs w:val="12"/>
                </w:rPr>
                <w:t>BUG_SW #6284</w:t>
              </w:r>
            </w:hyperlink>
            <w:r w:rsidR="00ED3594">
              <w:t>: GUI: Language selection French and Russian have question marks instead of letters</w:t>
            </w:r>
          </w:p>
        </w:tc>
      </w:tr>
    </w:tbl>
    <w:p w:rsidR="00ED3594" w:rsidRDefault="00ED3594" w:rsidP="00ED3594">
      <w:pPr>
        <w:shd w:val="clear" w:color="auto" w:fill="FFFFFF" w:themeFill="background1"/>
        <w:spacing w:after="0" w:afterAutospacing="1" w:line="240" w:lineRule="auto"/>
        <w:ind w:left="720"/>
        <w:rPr>
          <w:rFonts w:ascii="Verdana" w:eastAsia="Times New Roman" w:hAnsi="Verdana" w:cs="Times New Roman"/>
          <w:sz w:val="16"/>
          <w:szCs w:val="16"/>
        </w:rPr>
      </w:pPr>
    </w:p>
    <w:p w:rsidR="00A172E3" w:rsidRDefault="00A172E3" w:rsidP="00A172E3">
      <w:pPr>
        <w:shd w:val="clear" w:color="auto" w:fill="FFFFFF" w:themeFill="background1"/>
        <w:spacing w:after="0" w:afterAutospacing="1" w:line="240" w:lineRule="auto"/>
        <w:ind w:left="720"/>
        <w:rPr>
          <w:rFonts w:ascii="Verdana" w:eastAsia="Times New Roman" w:hAnsi="Verdana" w:cs="Times New Roman"/>
          <w:sz w:val="16"/>
          <w:szCs w:val="16"/>
        </w:rPr>
      </w:pPr>
    </w:p>
    <w:p w:rsidR="0093100F" w:rsidRPr="00C35441" w:rsidRDefault="0093100F" w:rsidP="006F4D8B">
      <w:pPr>
        <w:pStyle w:val="ListParagraph"/>
        <w:numPr>
          <w:ilvl w:val="0"/>
          <w:numId w:val="53"/>
        </w:numPr>
        <w:shd w:val="clear" w:color="auto" w:fill="FFFFFF" w:themeFill="background1"/>
        <w:spacing w:after="0"/>
        <w:rPr>
          <w:b/>
          <w:bCs/>
          <w:u w:val="single"/>
        </w:rPr>
      </w:pPr>
      <w:r>
        <w:rPr>
          <w:b/>
          <w:bCs/>
          <w:u w:val="single"/>
        </w:rPr>
        <w:t>IPM</w:t>
      </w:r>
    </w:p>
    <w:p w:rsidR="0093100F" w:rsidRDefault="0093100F" w:rsidP="0093100F">
      <w:pPr>
        <w:pStyle w:val="ListParagraph"/>
        <w:shd w:val="clear" w:color="auto" w:fill="FFFFFF" w:themeFill="background1"/>
        <w:spacing w:after="0"/>
        <w:ind w:left="360"/>
        <w:rPr>
          <w:rFonts w:ascii="Verdana" w:hAnsi="Verdana"/>
          <w:b/>
          <w:bCs/>
          <w:sz w:val="16"/>
          <w:szCs w:val="16"/>
        </w:rPr>
      </w:pPr>
    </w:p>
    <w:p w:rsidR="0093100F" w:rsidRDefault="0093100F" w:rsidP="0093100F">
      <w:r>
        <w:rPr>
          <w:rFonts w:ascii="Verdana" w:hAnsi="Verdana"/>
          <w:b/>
          <w:bCs/>
          <w:sz w:val="16"/>
          <w:szCs w:val="16"/>
        </w:rPr>
        <w:t xml:space="preserve">        </w:t>
      </w: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93100F" w:rsidRPr="002B2555" w:rsidRDefault="0093100F" w:rsidP="0093100F">
      <w:pPr>
        <w:pStyle w:val="ListParagraph"/>
        <w:numPr>
          <w:ilvl w:val="0"/>
          <w:numId w:val="66"/>
        </w:numPr>
        <w:rPr>
          <w:rFonts w:ascii="Verdana" w:hAnsi="Verdana"/>
          <w:sz w:val="16"/>
          <w:szCs w:val="16"/>
        </w:rPr>
      </w:pPr>
      <w:r w:rsidRPr="00794FE0">
        <w:rPr>
          <w:rFonts w:ascii="Verdana" w:eastAsia="Times New Roman" w:hAnsi="Verdana" w:cs="Times New Roman"/>
          <w:sz w:val="16"/>
          <w:szCs w:val="16"/>
        </w:rPr>
        <w:t>ASCBT-</w:t>
      </w:r>
      <w:r w:rsidRPr="002B2555">
        <w:rPr>
          <w:rFonts w:ascii="Verdana" w:hAnsi="Verdana"/>
          <w:sz w:val="16"/>
          <w:szCs w:val="16"/>
        </w:rPr>
        <w:t>812</w:t>
      </w:r>
      <w:r w:rsidR="006D7747">
        <w:rPr>
          <w:rFonts w:ascii="Verdana" w:hAnsi="Verdana"/>
          <w:sz w:val="16"/>
          <w:szCs w:val="16"/>
        </w:rPr>
        <w:t>,820,808</w:t>
      </w:r>
      <w:r w:rsidR="008879DB">
        <w:rPr>
          <w:rFonts w:ascii="Verdana" w:hAnsi="Verdana"/>
          <w:sz w:val="16"/>
          <w:szCs w:val="16"/>
        </w:rPr>
        <w:t>,712</w:t>
      </w:r>
    </w:p>
    <w:p w:rsidR="0093100F" w:rsidRDefault="0093100F" w:rsidP="008923AB">
      <w:pPr>
        <w:pStyle w:val="Heading2"/>
      </w:pPr>
    </w:p>
    <w:p w:rsidR="0093100F" w:rsidRDefault="0093100F" w:rsidP="008923AB">
      <w:pPr>
        <w:pStyle w:val="Heading2"/>
      </w:pPr>
    </w:p>
    <w:p w:rsidR="00D61211" w:rsidRDefault="00D61211" w:rsidP="008923AB">
      <w:pPr>
        <w:pStyle w:val="Heading2"/>
      </w:pPr>
      <w:bookmarkStart w:id="15" w:name="_Toc523816796"/>
      <w:r>
        <w:t>Release Date: 20/03/2018 (Revision 500</w:t>
      </w:r>
      <w:r w:rsidR="008923AB">
        <w:t>94</w:t>
      </w:r>
      <w:r>
        <w:t>)</w:t>
      </w:r>
      <w:bookmarkEnd w:id="15"/>
    </w:p>
    <w:p w:rsidR="00D61211" w:rsidRDefault="00D61211" w:rsidP="00D61211">
      <w:r>
        <w:t>SVN Location: https://subversion.ise.de/svn/gira/AlarmSystemCrow</w:t>
      </w:r>
    </w:p>
    <w:p w:rsidR="00D61211" w:rsidRPr="00AA05BC" w:rsidRDefault="00D61211" w:rsidP="00D61211">
      <w:pPr>
        <w:spacing w:after="0"/>
        <w:rPr>
          <w:u w:val="single"/>
        </w:rPr>
      </w:pPr>
      <w:r w:rsidRPr="00AA05BC">
        <w:rPr>
          <w:u w:val="single"/>
        </w:rPr>
        <w:t>The Package includes:</w:t>
      </w:r>
      <w:r>
        <w:rPr>
          <w:u w:val="single"/>
        </w:rPr>
        <w:t xml:space="preserve"> </w:t>
      </w:r>
    </w:p>
    <w:p w:rsidR="00D61211" w:rsidRPr="002238E7" w:rsidRDefault="00D61211" w:rsidP="00D61211">
      <w:pPr>
        <w:pStyle w:val="ListParagraph"/>
        <w:numPr>
          <w:ilvl w:val="0"/>
          <w:numId w:val="1"/>
        </w:numPr>
      </w:pPr>
      <w:proofErr w:type="spellStart"/>
      <w:r w:rsidRPr="00F27F2B">
        <w:t>CrowLibrary</w:t>
      </w:r>
      <w:proofErr w:type="spellEnd"/>
      <w:r w:rsidRPr="00F27F2B">
        <w:t xml:space="preserve"> Version </w:t>
      </w:r>
      <w:r w:rsidRPr="00AD6504">
        <w:t>2.5.1.71</w:t>
      </w:r>
    </w:p>
    <w:p w:rsidR="00D61211" w:rsidRPr="002238E7" w:rsidRDefault="00D61211" w:rsidP="00D61211">
      <w:pPr>
        <w:pStyle w:val="ListParagraph"/>
        <w:numPr>
          <w:ilvl w:val="0"/>
          <w:numId w:val="1"/>
        </w:numPr>
      </w:pPr>
      <w:r w:rsidRPr="002238E7">
        <w:t xml:space="preserve">Crow </w:t>
      </w:r>
      <w:proofErr w:type="spellStart"/>
      <w:r w:rsidRPr="002238E7">
        <w:t>IPMApplication</w:t>
      </w:r>
      <w:proofErr w:type="spellEnd"/>
      <w:r w:rsidRPr="002238E7">
        <w:t xml:space="preserve"> Version </w:t>
      </w:r>
      <w:r w:rsidRPr="0032445B">
        <w:rPr>
          <w:highlight w:val="yellow"/>
        </w:rPr>
        <w:t>2.5.2.</w:t>
      </w:r>
      <w:r w:rsidRPr="00D61211">
        <w:rPr>
          <w:highlight w:val="yellow"/>
        </w:rPr>
        <w:t>79</w:t>
      </w:r>
    </w:p>
    <w:p w:rsidR="00D61211" w:rsidRPr="002238E7" w:rsidRDefault="00D61211" w:rsidP="00D61211">
      <w:pPr>
        <w:pStyle w:val="ListParagraph"/>
        <w:numPr>
          <w:ilvl w:val="0"/>
          <w:numId w:val="1"/>
        </w:numPr>
      </w:pPr>
      <w:r w:rsidRPr="002238E7">
        <w:t xml:space="preserve">Crow MCU </w:t>
      </w:r>
      <w:proofErr w:type="spellStart"/>
      <w:r w:rsidRPr="002238E7">
        <w:t>UpdateFirmware</w:t>
      </w:r>
      <w:proofErr w:type="spellEnd"/>
      <w:r w:rsidRPr="002238E7">
        <w:t xml:space="preserve"> Version </w:t>
      </w:r>
      <w:r w:rsidRPr="000C4151">
        <w:t>1.7.4.52</w:t>
      </w:r>
    </w:p>
    <w:p w:rsidR="00D61211" w:rsidRDefault="00D61211" w:rsidP="00D61211">
      <w:pPr>
        <w:pStyle w:val="ListParagraph"/>
        <w:numPr>
          <w:ilvl w:val="0"/>
          <w:numId w:val="1"/>
        </w:numPr>
      </w:pPr>
      <w:r w:rsidRPr="002238E7">
        <w:t xml:space="preserve">Crow MCU Peripheral Update Version </w:t>
      </w:r>
      <w:r w:rsidRPr="00AD6504">
        <w:t>1.0.0.19</w:t>
      </w:r>
    </w:p>
    <w:p w:rsidR="00D61211" w:rsidRPr="00A76A94" w:rsidRDefault="00D61211" w:rsidP="00D61211">
      <w:pPr>
        <w:pStyle w:val="ListParagraph"/>
        <w:numPr>
          <w:ilvl w:val="0"/>
          <w:numId w:val="1"/>
        </w:numPr>
      </w:pPr>
      <w:r>
        <w:t xml:space="preserve">Voice file </w:t>
      </w:r>
      <w:r w:rsidRPr="00286E2C">
        <w:t>version 1.</w:t>
      </w:r>
      <w:r>
        <w:t>1</w:t>
      </w:r>
      <w:r w:rsidRPr="00286E2C">
        <w:t>.0.3</w:t>
      </w:r>
    </w:p>
    <w:p w:rsidR="00D61211" w:rsidRPr="00AA05BC" w:rsidRDefault="00D61211" w:rsidP="00D61211">
      <w:pPr>
        <w:spacing w:after="0"/>
        <w:rPr>
          <w:u w:val="single"/>
        </w:rPr>
      </w:pPr>
      <w:r w:rsidRPr="00AA05BC">
        <w:rPr>
          <w:u w:val="single"/>
        </w:rPr>
        <w:t>Compatibility:</w:t>
      </w:r>
      <w:r>
        <w:rPr>
          <w:u w:val="single"/>
        </w:rPr>
        <w:t xml:space="preserve"> </w:t>
      </w:r>
    </w:p>
    <w:p w:rsidR="00D61211" w:rsidRPr="002238E7" w:rsidRDefault="00D61211" w:rsidP="00D61211">
      <w:pPr>
        <w:pStyle w:val="ListParagraph"/>
        <w:numPr>
          <w:ilvl w:val="0"/>
          <w:numId w:val="1"/>
        </w:numPr>
      </w:pPr>
      <w:proofErr w:type="spellStart"/>
      <w:r>
        <w:t>CrowLibraryInterface</w:t>
      </w:r>
      <w:proofErr w:type="spellEnd"/>
      <w:r>
        <w:t xml:space="preserve"> Version </w:t>
      </w:r>
      <w:r w:rsidRPr="000C4151">
        <w:t>1.2.1.35</w:t>
      </w:r>
    </w:p>
    <w:p w:rsidR="00D61211" w:rsidRPr="002238E7" w:rsidRDefault="00D61211" w:rsidP="00D61211">
      <w:pPr>
        <w:pStyle w:val="ListParagraph"/>
        <w:numPr>
          <w:ilvl w:val="0"/>
          <w:numId w:val="1"/>
        </w:numPr>
      </w:pPr>
      <w:proofErr w:type="spellStart"/>
      <w:r w:rsidRPr="002238E7">
        <w:t>Gira</w:t>
      </w:r>
      <w:proofErr w:type="spellEnd"/>
      <w:r w:rsidRPr="002238E7">
        <w:t xml:space="preserve"> Device Package </w:t>
      </w:r>
      <w:r w:rsidRPr="00586001">
        <w:rPr>
          <w:highlight w:val="yellow"/>
        </w:rPr>
        <w:t>: V2.0</w:t>
      </w:r>
      <w:r w:rsidRPr="000C4151">
        <w:rPr>
          <w:highlight w:val="yellow"/>
        </w:rPr>
        <w:t>.</w:t>
      </w:r>
      <w:r w:rsidRPr="00D61211">
        <w:rPr>
          <w:highlight w:val="yellow"/>
        </w:rPr>
        <w:t>68</w:t>
      </w:r>
    </w:p>
    <w:p w:rsidR="00D61211" w:rsidRPr="002238E7" w:rsidRDefault="00D61211" w:rsidP="00D61211">
      <w:pPr>
        <w:pStyle w:val="ListParagraph"/>
        <w:numPr>
          <w:ilvl w:val="0"/>
          <w:numId w:val="1"/>
        </w:numPr>
      </w:pPr>
      <w:r w:rsidRPr="002238E7">
        <w:t>XSD version: 1.3.1.14</w:t>
      </w:r>
    </w:p>
    <w:p w:rsidR="00D61211" w:rsidRPr="002238E7" w:rsidRDefault="00D61211" w:rsidP="00D61211">
      <w:pPr>
        <w:pStyle w:val="ListParagraph"/>
        <w:numPr>
          <w:ilvl w:val="0"/>
          <w:numId w:val="1"/>
        </w:numPr>
      </w:pPr>
      <w:r w:rsidRPr="002238E7">
        <w:t>Languages XSD :1</w:t>
      </w:r>
    </w:p>
    <w:p w:rsidR="00D61211" w:rsidRPr="002238E7" w:rsidRDefault="00D61211" w:rsidP="00D61211">
      <w:pPr>
        <w:pStyle w:val="ListParagraph"/>
        <w:numPr>
          <w:ilvl w:val="0"/>
          <w:numId w:val="1"/>
        </w:numPr>
      </w:pPr>
      <w:r w:rsidRPr="002238E7">
        <w:t xml:space="preserve">Languages XML </w:t>
      </w:r>
      <w:r w:rsidRPr="00D61211">
        <w:t>:9/</w:t>
      </w:r>
      <w:r w:rsidRPr="00AD6504">
        <w:t>1.0.0.10</w:t>
      </w:r>
    </w:p>
    <w:p w:rsidR="00D61211" w:rsidRPr="002238E7" w:rsidRDefault="00D61211" w:rsidP="00D61211">
      <w:pPr>
        <w:pStyle w:val="ListParagraph"/>
        <w:numPr>
          <w:ilvl w:val="0"/>
          <w:numId w:val="1"/>
        </w:numPr>
      </w:pPr>
      <w:r w:rsidRPr="002238E7">
        <w:t xml:space="preserve">GPA Version </w:t>
      </w:r>
      <w:r w:rsidRPr="00D61211">
        <w:t>:3.0.0.531</w:t>
      </w:r>
    </w:p>
    <w:p w:rsidR="00D61211" w:rsidRPr="00A7013A" w:rsidRDefault="00D61211" w:rsidP="00D61211">
      <w:pPr>
        <w:spacing w:after="0"/>
        <w:rPr>
          <w:u w:val="single"/>
        </w:rPr>
      </w:pP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1580"/>
        <w:gridCol w:w="1460"/>
        <w:gridCol w:w="2313"/>
        <w:gridCol w:w="3503"/>
      </w:tblGrid>
      <w:tr w:rsidR="00D61211" w:rsidRPr="00F62628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F62628" w:rsidRDefault="00D61211" w:rsidP="007F1F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F62628" w:rsidRDefault="00D61211" w:rsidP="007F1F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F62628" w:rsidRDefault="00D61211" w:rsidP="007F1F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HW version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11" w:rsidRPr="00F62628" w:rsidRDefault="00D61211" w:rsidP="007F1F9D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Comments</w:t>
            </w:r>
          </w:p>
        </w:tc>
      </w:tr>
      <w:tr w:rsidR="00D61211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A76A94">
              <w:t>Control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8553C0" w:rsidRDefault="00D61211" w:rsidP="00D61211">
            <w:pPr>
              <w:rPr>
                <w:highlight w:val="yellow"/>
              </w:rPr>
            </w:pPr>
            <w:r w:rsidRPr="006E15B0">
              <w:rPr>
                <w:highlight w:val="yellow"/>
              </w:rPr>
              <w:t>2.</w:t>
            </w:r>
            <w:r>
              <w:rPr>
                <w:highlight w:val="yellow"/>
              </w:rPr>
              <w:t>10</w:t>
            </w:r>
            <w:r w:rsidRPr="006E15B0">
              <w:rPr>
                <w:highlight w:val="yellow"/>
              </w:rPr>
              <w:t>.</w:t>
            </w:r>
            <w:r>
              <w:rPr>
                <w:highlight w:val="yellow"/>
              </w:rPr>
              <w:t>11</w:t>
            </w:r>
            <w:r w:rsidRPr="006E15B0">
              <w:rPr>
                <w:highlight w:val="yellow"/>
              </w:rPr>
              <w:t>.13</w:t>
            </w:r>
            <w:r>
              <w:rPr>
                <w:highlight w:val="yellow"/>
              </w:rPr>
              <w:t>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A76A94">
              <w:t>5B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11" w:rsidRPr="00A76A94" w:rsidRDefault="00D61211" w:rsidP="007F1F9D">
            <w:r>
              <w:t>*Still under test</w:t>
            </w:r>
          </w:p>
        </w:tc>
      </w:tr>
      <w:tr w:rsidR="00D61211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A76A94">
              <w:t>RF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8553C0" w:rsidRDefault="00D61211" w:rsidP="0093100F">
            <w:pPr>
              <w:rPr>
                <w:rFonts w:cs="Arial"/>
                <w:highlight w:val="yellow"/>
              </w:rPr>
            </w:pPr>
            <w:r w:rsidRPr="00F27864">
              <w:t>4.6.0.6</w:t>
            </w:r>
            <w:r w:rsidR="0093100F">
              <w:t>7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A76A94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11" w:rsidRPr="00A76A94" w:rsidRDefault="00D61211" w:rsidP="007F1F9D"/>
        </w:tc>
      </w:tr>
      <w:tr w:rsidR="00D61211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A76A94">
              <w:t>PIR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tabs>
                <w:tab w:val="center" w:pos="1368"/>
              </w:tabs>
              <w:rPr>
                <w:rFonts w:cs="Arial"/>
              </w:rPr>
            </w:pPr>
            <w:r w:rsidRPr="003374EF">
              <w:t>0.8.5.17</w:t>
            </w:r>
            <w:r w:rsidRPr="00A76A94">
              <w:tab/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A76A94">
              <w:t>4C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11" w:rsidRPr="00A76A94" w:rsidRDefault="00D61211" w:rsidP="007F1F9D">
            <w:r>
              <w:t>4B is OK too</w:t>
            </w:r>
          </w:p>
        </w:tc>
      </w:tr>
      <w:tr w:rsidR="00D61211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A76A94">
              <w:t>PIR Cam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A76A94">
              <w:t>1.2.0.38 / 192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A76A94">
              <w:t>4B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11" w:rsidRPr="00A76A94" w:rsidRDefault="00D61211" w:rsidP="007F1F9D">
            <w:r>
              <w:t>4A is OK too</w:t>
            </w:r>
          </w:p>
        </w:tc>
      </w:tr>
      <w:tr w:rsidR="00D61211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1B6A80" w:rsidRDefault="00D61211" w:rsidP="007F1F9D">
            <w:pPr>
              <w:rPr>
                <w:rFonts w:cs="Arial"/>
              </w:rPr>
            </w:pPr>
            <w:r w:rsidRPr="001B6A80">
              <w:t>Magnet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6E15B0" w:rsidRDefault="00D61211" w:rsidP="007F1F9D">
            <w:pPr>
              <w:rPr>
                <w:rFonts w:cs="Arial"/>
              </w:rPr>
            </w:pPr>
            <w:r w:rsidRPr="006E15B0">
              <w:t>0.7.0.12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11" w:rsidRPr="00A76A94" w:rsidRDefault="00D61211" w:rsidP="007F1F9D">
            <w:r w:rsidRPr="00A76A94">
              <w:t>4A is OK too</w:t>
            </w:r>
            <w:r>
              <w:t xml:space="preserve"> , </w:t>
            </w:r>
          </w:p>
        </w:tc>
      </w:tr>
      <w:tr w:rsidR="00D61211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A76A94">
              <w:t>Technical Contact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6E15B0" w:rsidRDefault="00D61211" w:rsidP="007F1F9D">
            <w:pPr>
              <w:rPr>
                <w:rFonts w:cs="Arial"/>
              </w:rPr>
            </w:pPr>
            <w:r w:rsidRPr="006E15B0">
              <w:t>0.7.0.12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11" w:rsidRPr="00A76A94" w:rsidRDefault="00D61211" w:rsidP="007F1F9D">
            <w:r w:rsidRPr="00A76A94">
              <w:t>4A is OK too</w:t>
            </w:r>
            <w:r>
              <w:t xml:space="preserve">, </w:t>
            </w:r>
          </w:p>
        </w:tc>
      </w:tr>
      <w:tr w:rsidR="00D61211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A76A94">
              <w:t>Indoor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6E15B0" w:rsidRDefault="00D61211" w:rsidP="007F1F9D">
            <w:pPr>
              <w:rPr>
                <w:rFonts w:cs="Arial"/>
              </w:rPr>
            </w:pPr>
            <w:r w:rsidRPr="00F27864">
              <w:t>0.15.3.28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11" w:rsidRPr="00A76A94" w:rsidRDefault="00D61211" w:rsidP="007F1F9D">
            <w:r w:rsidRPr="00A76A94">
              <w:t>2C is OK too</w:t>
            </w:r>
            <w:r>
              <w:t xml:space="preserve">, </w:t>
            </w:r>
          </w:p>
        </w:tc>
      </w:tr>
      <w:tr w:rsidR="00D61211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A76A94">
              <w:t>Outdoor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6E15B0" w:rsidRDefault="00D61211" w:rsidP="007F1F9D">
            <w:r w:rsidRPr="000C4151">
              <w:t>0.15.3.32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A76A94">
              <w:t>4B</w:t>
            </w:r>
            <w:r w:rsidRPr="00A76A94">
              <w:rPr>
                <w:rFonts w:cs="Arial"/>
              </w:rPr>
              <w:t xml:space="preserve"> must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11" w:rsidRPr="00A76A94" w:rsidRDefault="00D61211" w:rsidP="007F1F9D"/>
        </w:tc>
      </w:tr>
      <w:tr w:rsidR="00D61211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A76A94">
              <w:t>I/O 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286E2C" w:rsidRDefault="00D61211" w:rsidP="007F1F9D">
            <w:pPr>
              <w:rPr>
                <w:rFonts w:cs="Arial"/>
              </w:rPr>
            </w:pPr>
            <w:r w:rsidRPr="00286E2C">
              <w:t>1.2.0.28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11" w:rsidRPr="00A76A94" w:rsidRDefault="00D61211" w:rsidP="007F1F9D">
            <w:r>
              <w:t>3A is OK too</w:t>
            </w:r>
          </w:p>
        </w:tc>
      </w:tr>
      <w:tr w:rsidR="00D61211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A76A94">
              <w:t>Keyfob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A76A94">
              <w:t>0.3.0.6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A76A94">
              <w:t>1A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11" w:rsidRPr="00A76A94" w:rsidRDefault="00D61211" w:rsidP="007F1F9D"/>
        </w:tc>
      </w:tr>
      <w:tr w:rsidR="00D61211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A76A94">
              <w:t>GBD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BF4257" w:rsidRDefault="00D61211" w:rsidP="007F1F9D">
            <w:pPr>
              <w:rPr>
                <w:rFonts w:cs="Arial"/>
                <w:highlight w:val="yellow"/>
              </w:rPr>
            </w:pPr>
            <w:r w:rsidRPr="001B6A80">
              <w:t>0.1.</w:t>
            </w:r>
            <w:r>
              <w:t>1</w:t>
            </w:r>
            <w:r w:rsidRPr="001B6A80">
              <w:t>.22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A76A94">
              <w:t>1D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11" w:rsidRDefault="00D61211" w:rsidP="007F1F9D">
            <w:r>
              <w:t>Requires new HW for VDS tests.</w:t>
            </w:r>
          </w:p>
          <w:p w:rsidR="00D61211" w:rsidRDefault="00D61211" w:rsidP="007F1F9D">
            <w:r>
              <w:lastRenderedPageBreak/>
              <w:t>Can work on existing HW except detection method</w:t>
            </w:r>
          </w:p>
          <w:p w:rsidR="00D61211" w:rsidRPr="00A76A94" w:rsidRDefault="00D61211" w:rsidP="007F1F9D">
            <w:r w:rsidRPr="00A76A94">
              <w:t>1C is OK too</w:t>
            </w:r>
          </w:p>
        </w:tc>
      </w:tr>
      <w:tr w:rsidR="00D61211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A76A94">
              <w:lastRenderedPageBreak/>
              <w:t>LCD Keypad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602A5F" w:rsidRDefault="00D61211" w:rsidP="00D61211">
            <w:pPr>
              <w:rPr>
                <w:rFonts w:cs="Arial"/>
                <w:highlight w:val="yellow"/>
              </w:rPr>
            </w:pPr>
            <w:r w:rsidRPr="00DE742E">
              <w:rPr>
                <w:highlight w:val="yellow"/>
              </w:rPr>
              <w:t>1.2.1.5</w:t>
            </w:r>
            <w:r>
              <w:rPr>
                <w:highlight w:val="yellow"/>
              </w:rPr>
              <w:t>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11" w:rsidRPr="00A76A94" w:rsidRDefault="00D61211" w:rsidP="007F1F9D">
            <w:r w:rsidRPr="00A76A94">
              <w:t>3A is OK too</w:t>
            </w:r>
          </w:p>
        </w:tc>
      </w:tr>
      <w:tr w:rsidR="00D61211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11" w:rsidRPr="00A76A94" w:rsidRDefault="00D61211" w:rsidP="007F1F9D">
            <w:r w:rsidRPr="00A76A94">
              <w:t>Touch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11" w:rsidRPr="00F27F2B" w:rsidRDefault="00D61211" w:rsidP="007F1F9D">
            <w:pPr>
              <w:rPr>
                <w:highlight w:val="yellow"/>
              </w:rPr>
            </w:pPr>
            <w:r w:rsidRPr="00EF23EA">
              <w:t>0.0.0.11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11" w:rsidRPr="00A76A94" w:rsidRDefault="00D61211" w:rsidP="007F1F9D"/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11" w:rsidRPr="00A76A94" w:rsidRDefault="00D61211" w:rsidP="007F1F9D"/>
        </w:tc>
      </w:tr>
      <w:tr w:rsidR="00D61211" w:rsidRPr="00A76A94" w:rsidTr="007F1F9D">
        <w:trPr>
          <w:trHeight w:val="322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A76A94">
              <w:t>Door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A76A94">
              <w:t>0.1.0.6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A76A94">
              <w:t>2B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11" w:rsidRPr="00A76A94" w:rsidRDefault="00D61211" w:rsidP="007F1F9D"/>
        </w:tc>
      </w:tr>
      <w:tr w:rsidR="00D61211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A76A94">
              <w:t>Repeater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3374EF">
              <w:t>0.1.2.14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11" w:rsidRPr="00A76A94" w:rsidRDefault="00D61211" w:rsidP="007F1F9D">
            <w:r w:rsidRPr="00A76A94">
              <w:t>2C is OK too</w:t>
            </w:r>
          </w:p>
        </w:tc>
      </w:tr>
      <w:tr w:rsidR="00D61211" w:rsidRPr="00A76A94" w:rsidTr="007F1F9D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A76A94">
              <w:t>GPA-C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6C13F9" w:rsidRDefault="00D61211" w:rsidP="007F1F9D">
            <w:pPr>
              <w:rPr>
                <w:rFonts w:cs="Arial"/>
                <w:highlight w:val="yellow"/>
              </w:rPr>
            </w:pPr>
            <w:r w:rsidRPr="00AD6504">
              <w:t>V2.8.1.57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11" w:rsidRPr="00A76A94" w:rsidRDefault="00D61211" w:rsidP="007F1F9D">
            <w:pPr>
              <w:rPr>
                <w:rFonts w:cs="Arial"/>
              </w:rPr>
            </w:pPr>
            <w:r w:rsidRPr="00A76A94">
              <w:t>Located @ Tests folder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11" w:rsidRPr="00A76A94" w:rsidRDefault="00D61211" w:rsidP="007F1F9D"/>
        </w:tc>
      </w:tr>
    </w:tbl>
    <w:p w:rsidR="00D61211" w:rsidRDefault="00D61211" w:rsidP="00D61211">
      <w:pPr>
        <w:spacing w:after="0"/>
        <w:rPr>
          <w:u w:val="single"/>
        </w:rPr>
      </w:pPr>
    </w:p>
    <w:p w:rsidR="00D61211" w:rsidRPr="00A76A94" w:rsidRDefault="00D61211" w:rsidP="00D61211">
      <w:pPr>
        <w:spacing w:after="0"/>
        <w:rPr>
          <w:u w:val="single"/>
        </w:rPr>
      </w:pPr>
    </w:p>
    <w:p w:rsidR="00D61211" w:rsidRPr="006730B6" w:rsidRDefault="00D61211" w:rsidP="00D61211">
      <w:pPr>
        <w:pStyle w:val="ListParagraph"/>
        <w:numPr>
          <w:ilvl w:val="0"/>
          <w:numId w:val="53"/>
        </w:numPr>
        <w:spacing w:after="0"/>
        <w:rPr>
          <w:b/>
          <w:bCs/>
          <w:u w:val="single"/>
        </w:rPr>
      </w:pPr>
      <w:r w:rsidRPr="00E70EEC">
        <w:rPr>
          <w:b/>
          <w:bCs/>
          <w:u w:val="single"/>
        </w:rPr>
        <w:t>MCU</w:t>
      </w:r>
      <w:r>
        <w:rPr>
          <w:b/>
          <w:bCs/>
          <w:u w:val="single"/>
        </w:rPr>
        <w:t xml:space="preserve"> </w:t>
      </w:r>
    </w:p>
    <w:p w:rsidR="00D61211" w:rsidRPr="00482001" w:rsidRDefault="00D61211" w:rsidP="00D61211">
      <w:pPr>
        <w:shd w:val="clear" w:color="auto" w:fill="FFFFFF" w:themeFill="background1"/>
        <w:spacing w:after="0" w:line="240" w:lineRule="auto"/>
        <w:ind w:left="360"/>
        <w:rPr>
          <w:rFonts w:ascii="Verdana" w:hAnsi="Verdana"/>
          <w:b/>
          <w:bCs/>
          <w:sz w:val="16"/>
          <w:szCs w:val="16"/>
        </w:rPr>
      </w:pPr>
    </w:p>
    <w:p w:rsidR="00D61211" w:rsidRPr="00482001" w:rsidRDefault="00D61211" w:rsidP="00D61211">
      <w:pPr>
        <w:shd w:val="clear" w:color="auto" w:fill="FFFFFF" w:themeFill="background1"/>
        <w:spacing w:after="0" w:line="240" w:lineRule="auto"/>
        <w:ind w:left="360"/>
        <w:rPr>
          <w:rFonts w:ascii="Verdana" w:hAnsi="Verdana"/>
          <w:b/>
          <w:bCs/>
          <w:sz w:val="16"/>
          <w:szCs w:val="16"/>
        </w:rPr>
      </w:pP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D61211" w:rsidRPr="0042132D" w:rsidRDefault="00D61211" w:rsidP="003373B5">
      <w:pPr>
        <w:pStyle w:val="ListParagraph"/>
        <w:numPr>
          <w:ilvl w:val="0"/>
          <w:numId w:val="66"/>
        </w:numPr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 w:rsidRPr="003B525E">
        <w:rPr>
          <w:rFonts w:ascii="Verdana" w:eastAsia="Times New Roman" w:hAnsi="Verdana" w:cs="Times New Roman"/>
          <w:sz w:val="16"/>
          <w:szCs w:val="16"/>
        </w:rPr>
        <w:t>ASCBT-</w:t>
      </w:r>
      <w:r w:rsidR="0046493D">
        <w:rPr>
          <w:rFonts w:ascii="Verdana" w:eastAsia="Times New Roman" w:hAnsi="Verdana" w:cs="Times New Roman"/>
          <w:sz w:val="16"/>
          <w:szCs w:val="16"/>
        </w:rPr>
        <w:t>782,686,561,807,811,809</w:t>
      </w:r>
    </w:p>
    <w:p w:rsidR="00D61211" w:rsidRPr="00482001" w:rsidRDefault="00D61211" w:rsidP="00D61211">
      <w:pPr>
        <w:pStyle w:val="ListParagraph"/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</w:p>
    <w:p w:rsidR="00D61211" w:rsidRPr="00482001" w:rsidRDefault="00D61211" w:rsidP="006F4D8B">
      <w:pPr>
        <w:pStyle w:val="ListParagraph"/>
        <w:numPr>
          <w:ilvl w:val="0"/>
          <w:numId w:val="53"/>
        </w:numPr>
        <w:shd w:val="clear" w:color="auto" w:fill="FFFFFF" w:themeFill="background1"/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LCD KPD </w:t>
      </w:r>
    </w:p>
    <w:p w:rsidR="00D61211" w:rsidRDefault="00D61211" w:rsidP="00D61211">
      <w:pPr>
        <w:pStyle w:val="ListParagraph"/>
        <w:numPr>
          <w:ilvl w:val="0"/>
          <w:numId w:val="73"/>
        </w:numPr>
        <w:rPr>
          <w:rFonts w:ascii="Verdana" w:hAnsi="Verdana"/>
          <w:sz w:val="16"/>
          <w:szCs w:val="16"/>
        </w:rPr>
      </w:pPr>
    </w:p>
    <w:p w:rsidR="00D61211" w:rsidRDefault="00D61211" w:rsidP="00D61211">
      <w:pPr>
        <w:pStyle w:val="ListParagraph"/>
        <w:shd w:val="clear" w:color="auto" w:fill="FFFFFF" w:themeFill="background1"/>
        <w:spacing w:after="0"/>
        <w:ind w:left="360"/>
        <w:rPr>
          <w:rFonts w:ascii="Verdana" w:hAnsi="Verdana"/>
          <w:b/>
          <w:bCs/>
          <w:sz w:val="16"/>
          <w:szCs w:val="16"/>
        </w:rPr>
      </w:pPr>
    </w:p>
    <w:p w:rsidR="00D61211" w:rsidRPr="00482001" w:rsidRDefault="00D61211" w:rsidP="00D61211">
      <w:pPr>
        <w:pStyle w:val="ListParagraph"/>
        <w:shd w:val="clear" w:color="auto" w:fill="FFFFFF" w:themeFill="background1"/>
        <w:spacing w:after="0"/>
        <w:ind w:left="360"/>
        <w:rPr>
          <w:highlight w:val="yellow"/>
          <w:u w:val="single"/>
        </w:rPr>
      </w:pP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D61211" w:rsidRDefault="00D61211" w:rsidP="003373B5">
      <w:pPr>
        <w:numPr>
          <w:ilvl w:val="0"/>
          <w:numId w:val="59"/>
        </w:numPr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>
        <w:rPr>
          <w:rFonts w:ascii="Verdana" w:eastAsia="Times New Roman" w:hAnsi="Verdana" w:cs="Times New Roman"/>
          <w:sz w:val="16"/>
          <w:szCs w:val="16"/>
        </w:rPr>
        <w:t>ASCBT-</w:t>
      </w:r>
      <w:r w:rsidR="0046493D">
        <w:rPr>
          <w:rFonts w:ascii="Verdana" w:eastAsia="Times New Roman" w:hAnsi="Verdana" w:cs="Times New Roman"/>
          <w:sz w:val="16"/>
          <w:szCs w:val="16"/>
        </w:rPr>
        <w:t>805,784,792,662,790</w:t>
      </w:r>
    </w:p>
    <w:p w:rsidR="00D61211" w:rsidRPr="00C35441" w:rsidRDefault="00D61211" w:rsidP="006F4D8B">
      <w:pPr>
        <w:pStyle w:val="ListParagraph"/>
        <w:numPr>
          <w:ilvl w:val="0"/>
          <w:numId w:val="53"/>
        </w:numPr>
        <w:shd w:val="clear" w:color="auto" w:fill="FFFFFF" w:themeFill="background1"/>
        <w:spacing w:after="0"/>
        <w:rPr>
          <w:b/>
          <w:bCs/>
          <w:u w:val="single"/>
        </w:rPr>
      </w:pPr>
      <w:r>
        <w:rPr>
          <w:b/>
          <w:bCs/>
          <w:u w:val="single"/>
        </w:rPr>
        <w:t>IPM</w:t>
      </w:r>
    </w:p>
    <w:p w:rsidR="00D61211" w:rsidRDefault="00D61211" w:rsidP="00D61211">
      <w:pPr>
        <w:pStyle w:val="ListParagraph"/>
        <w:shd w:val="clear" w:color="auto" w:fill="FFFFFF" w:themeFill="background1"/>
        <w:spacing w:after="0"/>
        <w:ind w:left="360"/>
        <w:rPr>
          <w:rFonts w:ascii="Verdana" w:hAnsi="Verdana"/>
          <w:b/>
          <w:bCs/>
          <w:sz w:val="16"/>
          <w:szCs w:val="16"/>
        </w:rPr>
      </w:pPr>
    </w:p>
    <w:p w:rsidR="00D61211" w:rsidRDefault="00D61211" w:rsidP="00D61211">
      <w:r>
        <w:rPr>
          <w:rFonts w:ascii="Verdana" w:hAnsi="Verdana"/>
          <w:b/>
          <w:bCs/>
          <w:sz w:val="16"/>
          <w:szCs w:val="16"/>
        </w:rPr>
        <w:t xml:space="preserve">        </w:t>
      </w: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AD6504" w:rsidRPr="002B2555" w:rsidRDefault="00D61211" w:rsidP="002B2555">
      <w:pPr>
        <w:pStyle w:val="ListParagraph"/>
        <w:numPr>
          <w:ilvl w:val="0"/>
          <w:numId w:val="66"/>
        </w:numPr>
        <w:rPr>
          <w:rFonts w:ascii="Verdana" w:hAnsi="Verdana"/>
          <w:sz w:val="16"/>
          <w:szCs w:val="16"/>
        </w:rPr>
      </w:pPr>
      <w:r w:rsidRPr="00794FE0">
        <w:rPr>
          <w:rFonts w:ascii="Verdana" w:eastAsia="Times New Roman" w:hAnsi="Verdana" w:cs="Times New Roman"/>
          <w:sz w:val="16"/>
          <w:szCs w:val="16"/>
        </w:rPr>
        <w:t>ASCBT-</w:t>
      </w:r>
      <w:r w:rsidRPr="002B2555">
        <w:rPr>
          <w:rFonts w:ascii="Verdana" w:hAnsi="Verdana"/>
          <w:sz w:val="16"/>
          <w:szCs w:val="16"/>
        </w:rPr>
        <w:t>812</w:t>
      </w:r>
    </w:p>
    <w:p w:rsidR="00AD6504" w:rsidRDefault="00AD6504" w:rsidP="00AC2E3A">
      <w:pPr>
        <w:pStyle w:val="Heading2"/>
      </w:pPr>
      <w:bookmarkStart w:id="16" w:name="_Toc523816797"/>
      <w:r>
        <w:t xml:space="preserve">Release Date: </w:t>
      </w:r>
      <w:r w:rsidR="00131FFC">
        <w:t>1</w:t>
      </w:r>
      <w:r w:rsidR="00AC2E3A">
        <w:t>3</w:t>
      </w:r>
      <w:r>
        <w:t xml:space="preserve">/03/2018 (Revision </w:t>
      </w:r>
      <w:r w:rsidR="00B27094">
        <w:t>500</w:t>
      </w:r>
      <w:r w:rsidR="00E663BA">
        <w:t>2</w:t>
      </w:r>
      <w:r w:rsidR="00AC2E3A">
        <w:t>6</w:t>
      </w:r>
      <w:r>
        <w:t>)</w:t>
      </w:r>
      <w:bookmarkEnd w:id="16"/>
    </w:p>
    <w:p w:rsidR="00AD6504" w:rsidRDefault="00AD6504" w:rsidP="00AD6504">
      <w:r>
        <w:t>SVN Location: https://subversion.ise.de/svn/gira/AlarmSystemCrow</w:t>
      </w:r>
    </w:p>
    <w:p w:rsidR="00AD6504" w:rsidRPr="00AA05BC" w:rsidRDefault="00AD6504" w:rsidP="00AD6504">
      <w:pPr>
        <w:spacing w:after="0"/>
        <w:rPr>
          <w:u w:val="single"/>
        </w:rPr>
      </w:pPr>
      <w:r w:rsidRPr="00AA05BC">
        <w:rPr>
          <w:u w:val="single"/>
        </w:rPr>
        <w:t>The Package includes:</w:t>
      </w:r>
      <w:r>
        <w:rPr>
          <w:u w:val="single"/>
        </w:rPr>
        <w:t xml:space="preserve"> </w:t>
      </w:r>
    </w:p>
    <w:p w:rsidR="00AD6504" w:rsidRPr="002238E7" w:rsidRDefault="00AD6504" w:rsidP="00AD6504">
      <w:pPr>
        <w:pStyle w:val="ListParagraph"/>
        <w:numPr>
          <w:ilvl w:val="0"/>
          <w:numId w:val="1"/>
        </w:numPr>
      </w:pPr>
      <w:proofErr w:type="spellStart"/>
      <w:r w:rsidRPr="00F27F2B">
        <w:t>CrowLibrary</w:t>
      </w:r>
      <w:proofErr w:type="spellEnd"/>
      <w:r w:rsidRPr="00F27F2B">
        <w:t xml:space="preserve"> Version </w:t>
      </w:r>
      <w:r w:rsidRPr="00AD6504">
        <w:t>2.5.1.71</w:t>
      </w:r>
    </w:p>
    <w:p w:rsidR="00AD6504" w:rsidRPr="002238E7" w:rsidRDefault="00AD6504" w:rsidP="0032445B">
      <w:pPr>
        <w:pStyle w:val="ListParagraph"/>
        <w:numPr>
          <w:ilvl w:val="0"/>
          <w:numId w:val="1"/>
        </w:numPr>
      </w:pPr>
      <w:r w:rsidRPr="002238E7">
        <w:t xml:space="preserve">Crow </w:t>
      </w:r>
      <w:proofErr w:type="spellStart"/>
      <w:r w:rsidRPr="002238E7">
        <w:t>IPMApplication</w:t>
      </w:r>
      <w:proofErr w:type="spellEnd"/>
      <w:r w:rsidRPr="002238E7">
        <w:t xml:space="preserve"> Version </w:t>
      </w:r>
      <w:r w:rsidRPr="0032445B">
        <w:rPr>
          <w:highlight w:val="yellow"/>
        </w:rPr>
        <w:t>2.5.2.7</w:t>
      </w:r>
      <w:r w:rsidR="0032445B" w:rsidRPr="0032445B">
        <w:rPr>
          <w:highlight w:val="yellow"/>
        </w:rPr>
        <w:t>8</w:t>
      </w:r>
    </w:p>
    <w:p w:rsidR="00AD6504" w:rsidRPr="002238E7" w:rsidRDefault="00AD6504" w:rsidP="00AD6504">
      <w:pPr>
        <w:pStyle w:val="ListParagraph"/>
        <w:numPr>
          <w:ilvl w:val="0"/>
          <w:numId w:val="1"/>
        </w:numPr>
      </w:pPr>
      <w:r w:rsidRPr="002238E7">
        <w:t xml:space="preserve">Crow MCU </w:t>
      </w:r>
      <w:proofErr w:type="spellStart"/>
      <w:r w:rsidRPr="002238E7">
        <w:t>UpdateFirmware</w:t>
      </w:r>
      <w:proofErr w:type="spellEnd"/>
      <w:r w:rsidRPr="002238E7">
        <w:t xml:space="preserve"> Version </w:t>
      </w:r>
      <w:r w:rsidRPr="000C4151">
        <w:t>1.7.4.52</w:t>
      </w:r>
    </w:p>
    <w:p w:rsidR="00AD6504" w:rsidRDefault="00AD6504" w:rsidP="00AD6504">
      <w:pPr>
        <w:pStyle w:val="ListParagraph"/>
        <w:numPr>
          <w:ilvl w:val="0"/>
          <w:numId w:val="1"/>
        </w:numPr>
      </w:pPr>
      <w:r w:rsidRPr="002238E7">
        <w:t xml:space="preserve">Crow MCU Peripheral Update Version </w:t>
      </w:r>
      <w:r w:rsidRPr="00AD6504">
        <w:t>1.0.0.19</w:t>
      </w:r>
    </w:p>
    <w:p w:rsidR="00AD6504" w:rsidRPr="00A76A94" w:rsidRDefault="00AD6504" w:rsidP="00AD6504">
      <w:pPr>
        <w:pStyle w:val="ListParagraph"/>
        <w:numPr>
          <w:ilvl w:val="0"/>
          <w:numId w:val="1"/>
        </w:numPr>
      </w:pPr>
      <w:r>
        <w:t xml:space="preserve">Voice file </w:t>
      </w:r>
      <w:r w:rsidRPr="00286E2C">
        <w:t>version 1.</w:t>
      </w:r>
      <w:r>
        <w:t>1</w:t>
      </w:r>
      <w:r w:rsidRPr="00286E2C">
        <w:t>.0.3</w:t>
      </w:r>
    </w:p>
    <w:p w:rsidR="00AD6504" w:rsidRPr="00AA05BC" w:rsidRDefault="00AD6504" w:rsidP="00AD6504">
      <w:pPr>
        <w:spacing w:after="0"/>
        <w:rPr>
          <w:u w:val="single"/>
        </w:rPr>
      </w:pPr>
      <w:r w:rsidRPr="00AA05BC">
        <w:rPr>
          <w:u w:val="single"/>
        </w:rPr>
        <w:t>Compatibility:</w:t>
      </w:r>
      <w:r>
        <w:rPr>
          <w:u w:val="single"/>
        </w:rPr>
        <w:t xml:space="preserve"> </w:t>
      </w:r>
    </w:p>
    <w:p w:rsidR="00AD6504" w:rsidRPr="002238E7" w:rsidRDefault="00AD6504" w:rsidP="00AD6504">
      <w:pPr>
        <w:pStyle w:val="ListParagraph"/>
        <w:numPr>
          <w:ilvl w:val="0"/>
          <w:numId w:val="1"/>
        </w:numPr>
      </w:pPr>
      <w:proofErr w:type="spellStart"/>
      <w:r>
        <w:t>CrowLibraryInterface</w:t>
      </w:r>
      <w:proofErr w:type="spellEnd"/>
      <w:r>
        <w:t xml:space="preserve"> Version </w:t>
      </w:r>
      <w:r w:rsidRPr="000C4151">
        <w:t>1.2.1.35</w:t>
      </w:r>
    </w:p>
    <w:p w:rsidR="00AD6504" w:rsidRPr="002238E7" w:rsidRDefault="00AD6504" w:rsidP="008B42BD">
      <w:pPr>
        <w:pStyle w:val="ListParagraph"/>
        <w:numPr>
          <w:ilvl w:val="0"/>
          <w:numId w:val="1"/>
        </w:numPr>
      </w:pPr>
      <w:proofErr w:type="spellStart"/>
      <w:r w:rsidRPr="002238E7">
        <w:t>Gira</w:t>
      </w:r>
      <w:proofErr w:type="spellEnd"/>
      <w:r w:rsidRPr="002238E7">
        <w:t xml:space="preserve"> Device Package </w:t>
      </w:r>
      <w:r w:rsidRPr="00586001">
        <w:rPr>
          <w:highlight w:val="yellow"/>
        </w:rPr>
        <w:t>: V2.0</w:t>
      </w:r>
      <w:r w:rsidRPr="000C4151">
        <w:rPr>
          <w:highlight w:val="yellow"/>
        </w:rPr>
        <w:t>.5</w:t>
      </w:r>
      <w:r w:rsidR="008B42BD" w:rsidRPr="008B42BD">
        <w:rPr>
          <w:highlight w:val="yellow"/>
        </w:rPr>
        <w:t>9</w:t>
      </w:r>
    </w:p>
    <w:p w:rsidR="00AD6504" w:rsidRPr="002238E7" w:rsidRDefault="00AD6504" w:rsidP="00AD6504">
      <w:pPr>
        <w:pStyle w:val="ListParagraph"/>
        <w:numPr>
          <w:ilvl w:val="0"/>
          <w:numId w:val="1"/>
        </w:numPr>
      </w:pPr>
      <w:r w:rsidRPr="002238E7">
        <w:t>XSD version: 1.3.1.14</w:t>
      </w:r>
    </w:p>
    <w:p w:rsidR="00AD6504" w:rsidRPr="002238E7" w:rsidRDefault="00AD6504" w:rsidP="00AD6504">
      <w:pPr>
        <w:pStyle w:val="ListParagraph"/>
        <w:numPr>
          <w:ilvl w:val="0"/>
          <w:numId w:val="1"/>
        </w:numPr>
      </w:pPr>
      <w:r w:rsidRPr="002238E7">
        <w:t>Languages XSD :1</w:t>
      </w:r>
    </w:p>
    <w:p w:rsidR="00AD6504" w:rsidRPr="002238E7" w:rsidRDefault="00AD6504" w:rsidP="00BF51F0">
      <w:pPr>
        <w:pStyle w:val="ListParagraph"/>
        <w:numPr>
          <w:ilvl w:val="0"/>
          <w:numId w:val="1"/>
        </w:numPr>
      </w:pPr>
      <w:r w:rsidRPr="002238E7">
        <w:t>Languages XML :</w:t>
      </w:r>
      <w:r w:rsidR="00BF51F0" w:rsidRPr="00BF51F0">
        <w:rPr>
          <w:highlight w:val="yellow"/>
        </w:rPr>
        <w:t>9</w:t>
      </w:r>
      <w:r w:rsidRPr="00AD6504">
        <w:t>/1.0.0.10</w:t>
      </w:r>
    </w:p>
    <w:p w:rsidR="00AD6504" w:rsidRPr="002238E7" w:rsidRDefault="00AD6504" w:rsidP="00AD6504">
      <w:pPr>
        <w:pStyle w:val="ListParagraph"/>
        <w:numPr>
          <w:ilvl w:val="0"/>
          <w:numId w:val="1"/>
        </w:numPr>
      </w:pPr>
      <w:r w:rsidRPr="002238E7">
        <w:t>GPA Version :</w:t>
      </w:r>
      <w:r w:rsidRPr="00FF5F7E">
        <w:rPr>
          <w:highlight w:val="yellow"/>
        </w:rPr>
        <w:t>3.0.0.</w:t>
      </w:r>
      <w:r w:rsidRPr="00AD6504">
        <w:rPr>
          <w:highlight w:val="yellow"/>
        </w:rPr>
        <w:t>531</w:t>
      </w:r>
    </w:p>
    <w:p w:rsidR="00AD6504" w:rsidRPr="00A7013A" w:rsidRDefault="00AD6504" w:rsidP="00AD6504">
      <w:pPr>
        <w:spacing w:after="0"/>
        <w:rPr>
          <w:u w:val="single"/>
        </w:rPr>
      </w:pP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1580"/>
        <w:gridCol w:w="1460"/>
        <w:gridCol w:w="2313"/>
        <w:gridCol w:w="3503"/>
      </w:tblGrid>
      <w:tr w:rsidR="00AD6504" w:rsidRPr="00F62628" w:rsidTr="004A410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F62628" w:rsidRDefault="00AD6504" w:rsidP="004A41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F62628" w:rsidRDefault="00AD6504" w:rsidP="004A41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F62628" w:rsidRDefault="00AD6504" w:rsidP="004A41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HW version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04" w:rsidRPr="00F62628" w:rsidRDefault="00AD6504" w:rsidP="004A4106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Comments</w:t>
            </w:r>
          </w:p>
        </w:tc>
      </w:tr>
      <w:tr w:rsidR="00AD6504" w:rsidRPr="00A76A94" w:rsidTr="004A410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A76A94">
              <w:t>Control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8553C0" w:rsidRDefault="00AD6504" w:rsidP="009B6060">
            <w:pPr>
              <w:rPr>
                <w:highlight w:val="yellow"/>
              </w:rPr>
            </w:pPr>
            <w:r w:rsidRPr="006E15B0">
              <w:rPr>
                <w:highlight w:val="yellow"/>
              </w:rPr>
              <w:t>2.</w:t>
            </w:r>
            <w:r>
              <w:rPr>
                <w:highlight w:val="yellow"/>
              </w:rPr>
              <w:t>10</w:t>
            </w:r>
            <w:r w:rsidRPr="006E15B0">
              <w:rPr>
                <w:highlight w:val="yellow"/>
              </w:rPr>
              <w:t>.</w:t>
            </w:r>
            <w:r w:rsidR="008B42BD">
              <w:rPr>
                <w:highlight w:val="yellow"/>
              </w:rPr>
              <w:t>10</w:t>
            </w:r>
            <w:r w:rsidRPr="006E15B0">
              <w:rPr>
                <w:highlight w:val="yellow"/>
              </w:rPr>
              <w:t>.13</w:t>
            </w:r>
            <w:r w:rsidR="009B6060">
              <w:rPr>
                <w:highlight w:val="yellow"/>
              </w:rPr>
              <w:t>7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A76A94">
              <w:t>5B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04" w:rsidRPr="00A76A94" w:rsidRDefault="005F3FF2" w:rsidP="004A4106">
            <w:r>
              <w:t>*Still under test</w:t>
            </w:r>
          </w:p>
        </w:tc>
      </w:tr>
      <w:tr w:rsidR="00AD6504" w:rsidRPr="00A76A94" w:rsidTr="004A410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A76A94">
              <w:lastRenderedPageBreak/>
              <w:t>RF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8553C0" w:rsidRDefault="00AD6504" w:rsidP="0093100F">
            <w:pPr>
              <w:rPr>
                <w:rFonts w:cs="Arial"/>
                <w:highlight w:val="yellow"/>
              </w:rPr>
            </w:pPr>
            <w:r w:rsidRPr="0093100F">
              <w:rPr>
                <w:highlight w:val="yellow"/>
              </w:rPr>
              <w:t>4.6.0.6</w:t>
            </w:r>
            <w:r w:rsidR="0093100F" w:rsidRPr="0093100F">
              <w:rPr>
                <w:highlight w:val="yellow"/>
              </w:rPr>
              <w:t>7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A76A94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04" w:rsidRPr="00A76A94" w:rsidRDefault="00AD6504" w:rsidP="004A4106"/>
        </w:tc>
      </w:tr>
      <w:tr w:rsidR="00AD6504" w:rsidRPr="00A76A94" w:rsidTr="004A410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A76A94">
              <w:t>PIR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tabs>
                <w:tab w:val="center" w:pos="1368"/>
              </w:tabs>
              <w:rPr>
                <w:rFonts w:cs="Arial"/>
              </w:rPr>
            </w:pPr>
            <w:r w:rsidRPr="003374EF">
              <w:t>0.8.5.17</w:t>
            </w:r>
            <w:r w:rsidRPr="00A76A94">
              <w:tab/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A76A94">
              <w:t>4C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04" w:rsidRPr="00A76A94" w:rsidRDefault="00AD6504" w:rsidP="004A4106">
            <w:r>
              <w:t>4B is OK too</w:t>
            </w:r>
          </w:p>
        </w:tc>
      </w:tr>
      <w:tr w:rsidR="00AD6504" w:rsidRPr="00A76A94" w:rsidTr="004A410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A76A94">
              <w:t>PIR Cam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A76A94">
              <w:t>1.2.0.38 / 192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A76A94">
              <w:t>4B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04" w:rsidRPr="00A76A94" w:rsidRDefault="00AD6504" w:rsidP="004A4106">
            <w:r>
              <w:t>4A is OK too</w:t>
            </w:r>
          </w:p>
        </w:tc>
      </w:tr>
      <w:tr w:rsidR="00AD6504" w:rsidRPr="00A76A94" w:rsidTr="004A410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1B6A80" w:rsidRDefault="00AD6504" w:rsidP="004A4106">
            <w:pPr>
              <w:rPr>
                <w:rFonts w:cs="Arial"/>
              </w:rPr>
            </w:pPr>
            <w:r w:rsidRPr="001B6A80">
              <w:t>Magnet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6E15B0" w:rsidRDefault="00AD6504" w:rsidP="004A4106">
            <w:pPr>
              <w:rPr>
                <w:rFonts w:cs="Arial"/>
              </w:rPr>
            </w:pPr>
            <w:r w:rsidRPr="006E15B0">
              <w:t>0.7.0.12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04" w:rsidRPr="00A76A94" w:rsidRDefault="00AD6504" w:rsidP="004A4106">
            <w:r w:rsidRPr="00A76A94">
              <w:t>4A is OK too</w:t>
            </w:r>
            <w:r>
              <w:t xml:space="preserve"> , </w:t>
            </w:r>
          </w:p>
        </w:tc>
      </w:tr>
      <w:tr w:rsidR="00AD6504" w:rsidRPr="00A76A94" w:rsidTr="004A410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A76A94">
              <w:t>Technical Contact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6E15B0" w:rsidRDefault="00AD6504" w:rsidP="004A4106">
            <w:pPr>
              <w:rPr>
                <w:rFonts w:cs="Arial"/>
              </w:rPr>
            </w:pPr>
            <w:r w:rsidRPr="006E15B0">
              <w:t>0.7.0.12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04" w:rsidRPr="00A76A94" w:rsidRDefault="00AD6504" w:rsidP="004A4106">
            <w:r w:rsidRPr="00A76A94">
              <w:t>4A is OK too</w:t>
            </w:r>
            <w:r>
              <w:t xml:space="preserve">, </w:t>
            </w:r>
          </w:p>
        </w:tc>
      </w:tr>
      <w:tr w:rsidR="00AD6504" w:rsidRPr="00A76A94" w:rsidTr="004A410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A76A94">
              <w:t>Indoor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6E15B0" w:rsidRDefault="00AD6504" w:rsidP="004A4106">
            <w:pPr>
              <w:rPr>
                <w:rFonts w:cs="Arial"/>
              </w:rPr>
            </w:pPr>
            <w:r w:rsidRPr="00F27864">
              <w:t>0.15.3.28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04" w:rsidRPr="00A76A94" w:rsidRDefault="00AD6504" w:rsidP="004A4106">
            <w:r w:rsidRPr="00A76A94">
              <w:t>2C is OK too</w:t>
            </w:r>
            <w:r>
              <w:t xml:space="preserve">, </w:t>
            </w:r>
          </w:p>
        </w:tc>
      </w:tr>
      <w:tr w:rsidR="00AD6504" w:rsidRPr="00A76A94" w:rsidTr="004A410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A76A94">
              <w:t>Outdoor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6E15B0" w:rsidRDefault="00AD6504" w:rsidP="004A4106">
            <w:r w:rsidRPr="000C4151">
              <w:t>0.15.3.32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A76A94">
              <w:t>4B</w:t>
            </w:r>
            <w:r w:rsidRPr="00A76A94">
              <w:rPr>
                <w:rFonts w:cs="Arial"/>
              </w:rPr>
              <w:t xml:space="preserve"> must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04" w:rsidRPr="00A76A94" w:rsidRDefault="00AD6504" w:rsidP="004A4106"/>
        </w:tc>
      </w:tr>
      <w:tr w:rsidR="00AD6504" w:rsidRPr="00A76A94" w:rsidTr="004A410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A76A94">
              <w:t>I/O 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286E2C" w:rsidRDefault="00AD6504" w:rsidP="004A4106">
            <w:pPr>
              <w:rPr>
                <w:rFonts w:cs="Arial"/>
              </w:rPr>
            </w:pPr>
            <w:r w:rsidRPr="00286E2C">
              <w:t>1.2.0.28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04" w:rsidRPr="00A76A94" w:rsidRDefault="00AD6504" w:rsidP="004A4106">
            <w:r>
              <w:t>3A is OK too</w:t>
            </w:r>
          </w:p>
        </w:tc>
      </w:tr>
      <w:tr w:rsidR="00AD6504" w:rsidRPr="00A76A94" w:rsidTr="004A410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A76A94">
              <w:t>Keyfob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A76A94">
              <w:t>0.3.0.6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A76A94">
              <w:t>1A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04" w:rsidRPr="00A76A94" w:rsidRDefault="00AD6504" w:rsidP="004A4106"/>
        </w:tc>
      </w:tr>
      <w:tr w:rsidR="00AD6504" w:rsidRPr="00A76A94" w:rsidTr="004A410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A76A94">
              <w:t>GBD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BF4257" w:rsidRDefault="00AD6504" w:rsidP="004A4106">
            <w:pPr>
              <w:rPr>
                <w:rFonts w:cs="Arial"/>
                <w:highlight w:val="yellow"/>
              </w:rPr>
            </w:pPr>
            <w:r w:rsidRPr="001B6A80">
              <w:t>0.1.</w:t>
            </w:r>
            <w:r>
              <w:t>1</w:t>
            </w:r>
            <w:r w:rsidRPr="001B6A80">
              <w:t>.22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A76A94">
              <w:t>1D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04" w:rsidRDefault="00AD6504" w:rsidP="004A4106">
            <w:r>
              <w:t>Requires new HW for VDS tests.</w:t>
            </w:r>
          </w:p>
          <w:p w:rsidR="00AD6504" w:rsidRDefault="00AD6504" w:rsidP="004A4106">
            <w:r>
              <w:t>Can work on existing HW except detection method</w:t>
            </w:r>
          </w:p>
          <w:p w:rsidR="00AD6504" w:rsidRPr="00A76A94" w:rsidRDefault="00AD6504" w:rsidP="004A4106">
            <w:r w:rsidRPr="00A76A94">
              <w:t>1C is OK too</w:t>
            </w:r>
          </w:p>
        </w:tc>
      </w:tr>
      <w:tr w:rsidR="00AD6504" w:rsidRPr="00A76A94" w:rsidTr="004A410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A76A94">
              <w:t>LCD Keypad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602A5F" w:rsidRDefault="00AD6504" w:rsidP="00DE742E">
            <w:pPr>
              <w:rPr>
                <w:rFonts w:cs="Arial"/>
                <w:highlight w:val="yellow"/>
              </w:rPr>
            </w:pPr>
            <w:r w:rsidRPr="00DE742E">
              <w:rPr>
                <w:highlight w:val="yellow"/>
              </w:rPr>
              <w:t>1.2.1.5</w:t>
            </w:r>
            <w:r w:rsidR="00DE742E" w:rsidRPr="00DE742E">
              <w:rPr>
                <w:highlight w:val="yellow"/>
              </w:rPr>
              <w:t>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04" w:rsidRPr="00A76A94" w:rsidRDefault="00AD6504" w:rsidP="004A4106">
            <w:r w:rsidRPr="00A76A94">
              <w:t>3A is OK too</w:t>
            </w:r>
          </w:p>
        </w:tc>
      </w:tr>
      <w:tr w:rsidR="00AD6504" w:rsidRPr="00A76A94" w:rsidTr="004A410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04" w:rsidRPr="00A76A94" w:rsidRDefault="00AD6504" w:rsidP="004A4106">
            <w:r w:rsidRPr="00A76A94">
              <w:t>Touch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04" w:rsidRPr="00F27F2B" w:rsidRDefault="00AD6504" w:rsidP="004A4106">
            <w:pPr>
              <w:rPr>
                <w:highlight w:val="yellow"/>
              </w:rPr>
            </w:pPr>
            <w:r w:rsidRPr="00EF23EA">
              <w:t>0.0.0.11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04" w:rsidRPr="00A76A94" w:rsidRDefault="00AD6504" w:rsidP="004A4106"/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04" w:rsidRPr="00A76A94" w:rsidRDefault="00AD6504" w:rsidP="004A4106"/>
        </w:tc>
      </w:tr>
      <w:tr w:rsidR="00AD6504" w:rsidRPr="00A76A94" w:rsidTr="004A4106">
        <w:trPr>
          <w:trHeight w:val="322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A76A94">
              <w:t>Door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A76A94">
              <w:t>0.1.0.6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A76A94">
              <w:t>2B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04" w:rsidRPr="00A76A94" w:rsidRDefault="00AD6504" w:rsidP="004A4106"/>
        </w:tc>
      </w:tr>
      <w:tr w:rsidR="00AD6504" w:rsidRPr="00A76A94" w:rsidTr="004A410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A76A94">
              <w:t>Repeater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3374EF">
              <w:t>0.1.2.14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04" w:rsidRPr="00A76A94" w:rsidRDefault="00AD6504" w:rsidP="004A4106">
            <w:r w:rsidRPr="00A76A94">
              <w:t>2C is OK too</w:t>
            </w:r>
          </w:p>
        </w:tc>
      </w:tr>
      <w:tr w:rsidR="00AD6504" w:rsidRPr="00A76A94" w:rsidTr="004A410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A76A94">
              <w:t>GPA-C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6C13F9" w:rsidRDefault="00AD6504" w:rsidP="004A4106">
            <w:pPr>
              <w:rPr>
                <w:rFonts w:cs="Arial"/>
                <w:highlight w:val="yellow"/>
              </w:rPr>
            </w:pPr>
            <w:r w:rsidRPr="00AD6504">
              <w:t>V2.8.1.57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504" w:rsidRPr="00A76A94" w:rsidRDefault="00AD6504" w:rsidP="004A4106">
            <w:pPr>
              <w:rPr>
                <w:rFonts w:cs="Arial"/>
              </w:rPr>
            </w:pPr>
            <w:r w:rsidRPr="00A76A94">
              <w:t>Located @ Tests folder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04" w:rsidRPr="00A76A94" w:rsidRDefault="00AD6504" w:rsidP="004A4106"/>
        </w:tc>
      </w:tr>
    </w:tbl>
    <w:p w:rsidR="00AD6504" w:rsidRDefault="00AD6504" w:rsidP="00AD6504">
      <w:pPr>
        <w:spacing w:after="0"/>
        <w:rPr>
          <w:u w:val="single"/>
        </w:rPr>
      </w:pPr>
    </w:p>
    <w:p w:rsidR="00AD6504" w:rsidRPr="00A76A94" w:rsidRDefault="00AD6504" w:rsidP="00AD6504">
      <w:pPr>
        <w:spacing w:after="0"/>
        <w:rPr>
          <w:u w:val="single"/>
        </w:rPr>
      </w:pPr>
    </w:p>
    <w:p w:rsidR="00AD6504" w:rsidRPr="006730B6" w:rsidRDefault="00AD6504" w:rsidP="00352951">
      <w:pPr>
        <w:pStyle w:val="ListParagraph"/>
        <w:numPr>
          <w:ilvl w:val="0"/>
          <w:numId w:val="53"/>
        </w:numPr>
        <w:spacing w:after="0"/>
        <w:rPr>
          <w:b/>
          <w:bCs/>
          <w:u w:val="single"/>
        </w:rPr>
      </w:pPr>
      <w:r w:rsidRPr="00E70EEC">
        <w:rPr>
          <w:b/>
          <w:bCs/>
          <w:u w:val="single"/>
        </w:rPr>
        <w:t>MCU</w:t>
      </w:r>
      <w:r w:rsidR="00352951">
        <w:rPr>
          <w:b/>
          <w:bCs/>
          <w:u w:val="single"/>
        </w:rPr>
        <w:t xml:space="preserve"> </w:t>
      </w:r>
    </w:p>
    <w:p w:rsidR="00AD6504" w:rsidRPr="00482001" w:rsidRDefault="00AD6504" w:rsidP="00AD6504">
      <w:pPr>
        <w:shd w:val="clear" w:color="auto" w:fill="FFFFFF" w:themeFill="background1"/>
        <w:spacing w:after="0" w:line="240" w:lineRule="auto"/>
        <w:ind w:left="360"/>
        <w:rPr>
          <w:rFonts w:ascii="Verdana" w:hAnsi="Verdana"/>
          <w:b/>
          <w:bCs/>
          <w:sz w:val="16"/>
          <w:szCs w:val="16"/>
        </w:rPr>
      </w:pPr>
    </w:p>
    <w:p w:rsidR="00AD6504" w:rsidRPr="00482001" w:rsidRDefault="00AD6504" w:rsidP="00AD6504">
      <w:pPr>
        <w:shd w:val="clear" w:color="auto" w:fill="FFFFFF" w:themeFill="background1"/>
        <w:spacing w:after="0" w:line="240" w:lineRule="auto"/>
        <w:ind w:left="360"/>
        <w:rPr>
          <w:rFonts w:ascii="Verdana" w:hAnsi="Verdana"/>
          <w:b/>
          <w:bCs/>
          <w:sz w:val="16"/>
          <w:szCs w:val="16"/>
        </w:rPr>
      </w:pP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AD6504" w:rsidRPr="0042132D" w:rsidRDefault="00AD6504" w:rsidP="00074945">
      <w:pPr>
        <w:pStyle w:val="ListParagraph"/>
        <w:numPr>
          <w:ilvl w:val="0"/>
          <w:numId w:val="66"/>
        </w:numPr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 w:rsidRPr="003B525E">
        <w:rPr>
          <w:rFonts w:ascii="Verdana" w:eastAsia="Times New Roman" w:hAnsi="Verdana" w:cs="Times New Roman"/>
          <w:sz w:val="16"/>
          <w:szCs w:val="16"/>
        </w:rPr>
        <w:t>ASCBT-</w:t>
      </w:r>
      <w:r w:rsidR="005803F0" w:rsidRPr="004A4106">
        <w:rPr>
          <w:rFonts w:ascii="Verdana" w:eastAsia="Times New Roman" w:hAnsi="Verdana" w:cs="Times New Roman"/>
          <w:b/>
          <w:bCs/>
          <w:sz w:val="16"/>
          <w:szCs w:val="16"/>
        </w:rPr>
        <w:t>787</w:t>
      </w:r>
      <w:r w:rsidR="005803F0" w:rsidRPr="005803F0">
        <w:rPr>
          <w:rFonts w:ascii="Verdana" w:eastAsia="Times New Roman" w:hAnsi="Verdana" w:cs="Times New Roman"/>
          <w:sz w:val="16"/>
          <w:szCs w:val="16"/>
        </w:rPr>
        <w:t>,</w:t>
      </w:r>
      <w:r w:rsidR="005803F0" w:rsidRPr="004A4106">
        <w:rPr>
          <w:rFonts w:ascii="Verdana" w:eastAsia="Times New Roman" w:hAnsi="Verdana" w:cs="Times New Roman"/>
          <w:b/>
          <w:bCs/>
          <w:sz w:val="16"/>
          <w:szCs w:val="16"/>
        </w:rPr>
        <w:t>688</w:t>
      </w:r>
      <w:r w:rsidR="005803F0" w:rsidRPr="005803F0">
        <w:rPr>
          <w:rFonts w:ascii="Verdana" w:eastAsia="Times New Roman" w:hAnsi="Verdana" w:cs="Times New Roman"/>
          <w:sz w:val="16"/>
          <w:szCs w:val="16"/>
        </w:rPr>
        <w:t>,</w:t>
      </w:r>
      <w:r w:rsidR="005803F0" w:rsidRPr="004A4106">
        <w:rPr>
          <w:rFonts w:ascii="Verdana" w:eastAsia="Times New Roman" w:hAnsi="Verdana" w:cs="Times New Roman"/>
          <w:b/>
          <w:bCs/>
          <w:sz w:val="16"/>
          <w:szCs w:val="16"/>
        </w:rPr>
        <w:t>770</w:t>
      </w:r>
      <w:r w:rsidR="005803F0" w:rsidRPr="00352951">
        <w:rPr>
          <w:rFonts w:ascii="Verdana" w:eastAsia="Times New Roman" w:hAnsi="Verdana" w:cs="Times New Roman"/>
          <w:b/>
          <w:bCs/>
          <w:sz w:val="16"/>
          <w:szCs w:val="16"/>
        </w:rPr>
        <w:t>,</w:t>
      </w:r>
      <w:r w:rsidR="004A4106" w:rsidRPr="00352951">
        <w:rPr>
          <w:rFonts w:ascii="Verdana" w:eastAsia="Times New Roman" w:hAnsi="Verdana" w:cs="Times New Roman"/>
          <w:b/>
          <w:bCs/>
          <w:sz w:val="16"/>
          <w:szCs w:val="16"/>
        </w:rPr>
        <w:t xml:space="preserve"> </w:t>
      </w:r>
      <w:r w:rsidR="005803F0" w:rsidRPr="00352951">
        <w:rPr>
          <w:rFonts w:ascii="Verdana" w:eastAsia="Times New Roman" w:hAnsi="Verdana" w:cs="Times New Roman"/>
          <w:b/>
          <w:bCs/>
          <w:sz w:val="16"/>
          <w:szCs w:val="16"/>
        </w:rPr>
        <w:t>671</w:t>
      </w:r>
      <w:r w:rsidR="00352951">
        <w:rPr>
          <w:rFonts w:ascii="Verdana" w:eastAsia="Times New Roman" w:hAnsi="Verdana" w:cs="Times New Roman"/>
          <w:b/>
          <w:bCs/>
          <w:sz w:val="16"/>
          <w:szCs w:val="16"/>
        </w:rPr>
        <w:t>,781</w:t>
      </w:r>
      <w:r w:rsidR="0042132D">
        <w:rPr>
          <w:rFonts w:ascii="Verdana" w:eastAsia="Times New Roman" w:hAnsi="Verdana" w:cs="Times New Roman"/>
          <w:b/>
          <w:bCs/>
          <w:sz w:val="16"/>
          <w:szCs w:val="16"/>
        </w:rPr>
        <w:t>,</w:t>
      </w:r>
      <w:r w:rsidR="0042132D" w:rsidRPr="00622600">
        <w:rPr>
          <w:rFonts w:ascii="Verdana" w:eastAsia="Times New Roman" w:hAnsi="Verdana" w:cs="Times New Roman"/>
          <w:b/>
          <w:bCs/>
          <w:sz w:val="16"/>
          <w:szCs w:val="16"/>
        </w:rPr>
        <w:t>752</w:t>
      </w:r>
      <w:r w:rsidR="0042132D" w:rsidRPr="0042132D">
        <w:rPr>
          <w:rFonts w:ascii="Verdana" w:eastAsia="Times New Roman" w:hAnsi="Verdana" w:cs="Times New Roman"/>
          <w:sz w:val="16"/>
          <w:szCs w:val="16"/>
        </w:rPr>
        <w:t>,</w:t>
      </w:r>
      <w:r w:rsidR="0042132D" w:rsidRPr="00622600">
        <w:rPr>
          <w:rFonts w:ascii="Verdana" w:eastAsia="Times New Roman" w:hAnsi="Verdana" w:cs="Times New Roman"/>
          <w:b/>
          <w:bCs/>
          <w:sz w:val="16"/>
          <w:szCs w:val="16"/>
        </w:rPr>
        <w:t>789</w:t>
      </w:r>
      <w:r w:rsidR="0042132D" w:rsidRPr="0042132D">
        <w:rPr>
          <w:rFonts w:ascii="Verdana" w:eastAsia="Times New Roman" w:hAnsi="Verdana" w:cs="Times New Roman"/>
          <w:sz w:val="16"/>
          <w:szCs w:val="16"/>
        </w:rPr>
        <w:t>,</w:t>
      </w:r>
      <w:r w:rsidR="0042132D" w:rsidRPr="00622600">
        <w:rPr>
          <w:rFonts w:ascii="Verdana" w:eastAsia="Times New Roman" w:hAnsi="Verdana" w:cs="Times New Roman"/>
          <w:b/>
          <w:bCs/>
          <w:sz w:val="16"/>
          <w:szCs w:val="16"/>
        </w:rPr>
        <w:t>795</w:t>
      </w:r>
      <w:r w:rsidR="0042132D">
        <w:rPr>
          <w:rFonts w:ascii="Verdana" w:eastAsia="Times New Roman" w:hAnsi="Verdana" w:cs="Times New Roman"/>
          <w:sz w:val="16"/>
          <w:szCs w:val="16"/>
        </w:rPr>
        <w:t>,</w:t>
      </w:r>
      <w:r w:rsidR="0042132D" w:rsidRPr="00622600">
        <w:rPr>
          <w:rFonts w:ascii="Verdana" w:eastAsia="Times New Roman" w:hAnsi="Verdana" w:cs="Times New Roman"/>
          <w:b/>
          <w:bCs/>
          <w:sz w:val="16"/>
          <w:szCs w:val="16"/>
        </w:rPr>
        <w:t>798</w:t>
      </w:r>
      <w:r w:rsidR="0042132D">
        <w:rPr>
          <w:rFonts w:ascii="Verdana" w:eastAsia="Times New Roman" w:hAnsi="Verdana" w:cs="Times New Roman"/>
          <w:sz w:val="16"/>
          <w:szCs w:val="16"/>
        </w:rPr>
        <w:t>,</w:t>
      </w:r>
      <w:r w:rsidR="00074945">
        <w:rPr>
          <w:rFonts w:ascii="Verdana" w:eastAsia="Times New Roman" w:hAnsi="Verdana" w:cs="Times New Roman"/>
          <w:sz w:val="16"/>
          <w:szCs w:val="16"/>
        </w:rPr>
        <w:t xml:space="preserve"> </w:t>
      </w:r>
      <w:r w:rsidR="0042132D" w:rsidRPr="007D228B">
        <w:rPr>
          <w:rFonts w:ascii="Verdana" w:eastAsia="Times New Roman" w:hAnsi="Verdana" w:cs="Times New Roman"/>
          <w:b/>
          <w:bCs/>
          <w:sz w:val="16"/>
          <w:szCs w:val="16"/>
        </w:rPr>
        <w:t>806</w:t>
      </w:r>
      <w:r w:rsidR="008A24AC">
        <w:rPr>
          <w:rFonts w:ascii="Verdana" w:eastAsia="Times New Roman" w:hAnsi="Verdana" w:cs="Times New Roman"/>
          <w:sz w:val="16"/>
          <w:szCs w:val="16"/>
        </w:rPr>
        <w:t>,</w:t>
      </w:r>
      <w:r w:rsidR="008A24AC" w:rsidRPr="008A24AC">
        <w:rPr>
          <w:rFonts w:ascii="Verdana" w:eastAsia="Times New Roman" w:hAnsi="Verdana" w:cs="Times New Roman"/>
          <w:b/>
          <w:bCs/>
          <w:sz w:val="16"/>
          <w:szCs w:val="16"/>
        </w:rPr>
        <w:t>791</w:t>
      </w:r>
    </w:p>
    <w:p w:rsidR="00AD6504" w:rsidRPr="00482001" w:rsidRDefault="00AD6504" w:rsidP="00AD6504">
      <w:pPr>
        <w:pStyle w:val="ListParagraph"/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</w:p>
    <w:p w:rsidR="00AD6504" w:rsidRPr="00482001" w:rsidRDefault="00DE742E" w:rsidP="006F4D8B">
      <w:pPr>
        <w:pStyle w:val="ListParagraph"/>
        <w:numPr>
          <w:ilvl w:val="0"/>
          <w:numId w:val="53"/>
        </w:numPr>
        <w:shd w:val="clear" w:color="auto" w:fill="FFFFFF" w:themeFill="background1"/>
        <w:spacing w:after="0"/>
        <w:rPr>
          <w:b/>
          <w:bCs/>
          <w:u w:val="single"/>
        </w:rPr>
      </w:pPr>
      <w:r>
        <w:rPr>
          <w:b/>
          <w:bCs/>
          <w:u w:val="single"/>
        </w:rPr>
        <w:t>LCD KPD</w:t>
      </w:r>
      <w:r w:rsidR="00AD6504">
        <w:rPr>
          <w:b/>
          <w:bCs/>
          <w:u w:val="single"/>
        </w:rPr>
        <w:t xml:space="preserve"> </w:t>
      </w:r>
    </w:p>
    <w:p w:rsidR="00AD6504" w:rsidRDefault="00AD6504" w:rsidP="00AD6504">
      <w:pPr>
        <w:pStyle w:val="ListParagraph"/>
        <w:numPr>
          <w:ilvl w:val="0"/>
          <w:numId w:val="73"/>
        </w:numPr>
        <w:rPr>
          <w:rFonts w:ascii="Verdana" w:hAnsi="Verdana"/>
          <w:sz w:val="16"/>
          <w:szCs w:val="16"/>
        </w:rPr>
      </w:pPr>
    </w:p>
    <w:p w:rsidR="00AD6504" w:rsidRDefault="00AD6504" w:rsidP="00AD6504">
      <w:pPr>
        <w:pStyle w:val="ListParagraph"/>
        <w:shd w:val="clear" w:color="auto" w:fill="FFFFFF" w:themeFill="background1"/>
        <w:spacing w:after="0"/>
        <w:ind w:left="360"/>
        <w:rPr>
          <w:rFonts w:ascii="Verdana" w:hAnsi="Verdana"/>
          <w:b/>
          <w:bCs/>
          <w:sz w:val="16"/>
          <w:szCs w:val="16"/>
        </w:rPr>
      </w:pPr>
    </w:p>
    <w:p w:rsidR="00AD6504" w:rsidRPr="00482001" w:rsidRDefault="00AD6504" w:rsidP="00AD6504">
      <w:pPr>
        <w:pStyle w:val="ListParagraph"/>
        <w:shd w:val="clear" w:color="auto" w:fill="FFFFFF" w:themeFill="background1"/>
        <w:spacing w:after="0"/>
        <w:ind w:left="360"/>
        <w:rPr>
          <w:highlight w:val="yellow"/>
          <w:u w:val="single"/>
        </w:rPr>
      </w:pP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AD6504" w:rsidRDefault="00AD6504" w:rsidP="00495ECE">
      <w:pPr>
        <w:numPr>
          <w:ilvl w:val="0"/>
          <w:numId w:val="59"/>
        </w:numPr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>
        <w:rPr>
          <w:rFonts w:ascii="Verdana" w:eastAsia="Times New Roman" w:hAnsi="Verdana" w:cs="Times New Roman"/>
          <w:sz w:val="16"/>
          <w:szCs w:val="16"/>
        </w:rPr>
        <w:t>ASCBT-</w:t>
      </w:r>
      <w:r w:rsidR="005803F0" w:rsidRPr="000B7B00">
        <w:rPr>
          <w:rFonts w:ascii="Verdana" w:eastAsia="Times New Roman" w:hAnsi="Verdana" w:cs="Times New Roman"/>
          <w:b/>
          <w:bCs/>
          <w:sz w:val="16"/>
          <w:szCs w:val="16"/>
        </w:rPr>
        <w:t>781</w:t>
      </w:r>
      <w:r w:rsidR="005803F0">
        <w:rPr>
          <w:rFonts w:ascii="Verdana" w:eastAsia="Times New Roman" w:hAnsi="Verdana" w:cs="Times New Roman"/>
          <w:sz w:val="16"/>
          <w:szCs w:val="16"/>
        </w:rPr>
        <w:t>,</w:t>
      </w:r>
      <w:r w:rsidR="005803F0" w:rsidRPr="000B7B00">
        <w:rPr>
          <w:rFonts w:ascii="Verdana" w:eastAsia="Times New Roman" w:hAnsi="Verdana" w:cs="Times New Roman"/>
          <w:b/>
          <w:bCs/>
          <w:sz w:val="16"/>
          <w:szCs w:val="16"/>
        </w:rPr>
        <w:t>774</w:t>
      </w:r>
      <w:r w:rsidR="005803F0">
        <w:rPr>
          <w:rFonts w:ascii="Verdana" w:eastAsia="Times New Roman" w:hAnsi="Verdana" w:cs="Times New Roman"/>
          <w:sz w:val="16"/>
          <w:szCs w:val="16"/>
        </w:rPr>
        <w:t>,</w:t>
      </w:r>
      <w:r w:rsidR="00495ECE" w:rsidRPr="00495ECE">
        <w:rPr>
          <w:rFonts w:ascii="Verdana" w:eastAsia="Times New Roman" w:hAnsi="Verdana" w:cs="Times New Roman"/>
          <w:b/>
          <w:bCs/>
          <w:sz w:val="16"/>
          <w:szCs w:val="16"/>
        </w:rPr>
        <w:t xml:space="preserve"> </w:t>
      </w:r>
      <w:r w:rsidR="005803F0" w:rsidRPr="00495ECE">
        <w:rPr>
          <w:rFonts w:ascii="Verdana" w:eastAsia="Times New Roman" w:hAnsi="Verdana" w:cs="Times New Roman"/>
          <w:b/>
          <w:bCs/>
          <w:sz w:val="16"/>
          <w:szCs w:val="16"/>
        </w:rPr>
        <w:t>570</w:t>
      </w:r>
      <w:r w:rsidR="005803F0">
        <w:rPr>
          <w:rFonts w:ascii="Verdana" w:eastAsia="Times New Roman" w:hAnsi="Verdana" w:cs="Times New Roman"/>
          <w:sz w:val="16"/>
          <w:szCs w:val="16"/>
        </w:rPr>
        <w:t>,</w:t>
      </w:r>
      <w:r w:rsidR="005803F0" w:rsidRPr="00495ECE">
        <w:rPr>
          <w:rFonts w:ascii="Verdana" w:eastAsia="Times New Roman" w:hAnsi="Verdana" w:cs="Times New Roman"/>
          <w:b/>
          <w:bCs/>
          <w:sz w:val="16"/>
          <w:szCs w:val="16"/>
        </w:rPr>
        <w:t>762</w:t>
      </w:r>
      <w:r w:rsidR="005803F0">
        <w:rPr>
          <w:rFonts w:ascii="Verdana" w:eastAsia="Times New Roman" w:hAnsi="Verdana" w:cs="Times New Roman"/>
          <w:sz w:val="16"/>
          <w:szCs w:val="16"/>
        </w:rPr>
        <w:t>,</w:t>
      </w:r>
      <w:r w:rsidR="005803F0" w:rsidRPr="00495ECE">
        <w:rPr>
          <w:rFonts w:ascii="Verdana" w:eastAsia="Times New Roman" w:hAnsi="Verdana" w:cs="Times New Roman"/>
          <w:b/>
          <w:bCs/>
          <w:sz w:val="16"/>
          <w:szCs w:val="16"/>
        </w:rPr>
        <w:t>595</w:t>
      </w:r>
      <w:r w:rsidR="00495ECE">
        <w:rPr>
          <w:rFonts w:ascii="Verdana" w:eastAsia="Times New Roman" w:hAnsi="Verdana" w:cs="Times New Roman"/>
          <w:sz w:val="16"/>
          <w:szCs w:val="16"/>
        </w:rPr>
        <w:t>,</w:t>
      </w:r>
      <w:r w:rsidR="00495ECE" w:rsidRPr="00495ECE">
        <w:rPr>
          <w:rFonts w:ascii="Verdana" w:eastAsia="Times New Roman" w:hAnsi="Verdana" w:cs="Times New Roman"/>
          <w:b/>
          <w:bCs/>
          <w:sz w:val="16"/>
          <w:szCs w:val="16"/>
        </w:rPr>
        <w:t>765</w:t>
      </w:r>
    </w:p>
    <w:p w:rsidR="00352951" w:rsidRPr="00C35441" w:rsidRDefault="00352951" w:rsidP="006F4D8B">
      <w:pPr>
        <w:pStyle w:val="ListParagraph"/>
        <w:numPr>
          <w:ilvl w:val="0"/>
          <w:numId w:val="53"/>
        </w:numPr>
        <w:shd w:val="clear" w:color="auto" w:fill="FFFFFF" w:themeFill="background1"/>
        <w:spacing w:after="0"/>
        <w:rPr>
          <w:b/>
          <w:bCs/>
          <w:u w:val="single"/>
        </w:rPr>
      </w:pPr>
      <w:r>
        <w:rPr>
          <w:b/>
          <w:bCs/>
          <w:u w:val="single"/>
        </w:rPr>
        <w:t>IPM</w:t>
      </w:r>
    </w:p>
    <w:p w:rsidR="00352951" w:rsidRDefault="00352951" w:rsidP="00352951">
      <w:pPr>
        <w:pStyle w:val="ListParagraph"/>
        <w:shd w:val="clear" w:color="auto" w:fill="FFFFFF" w:themeFill="background1"/>
        <w:spacing w:after="0"/>
        <w:ind w:left="360"/>
        <w:rPr>
          <w:rFonts w:ascii="Verdana" w:hAnsi="Verdana"/>
          <w:b/>
          <w:bCs/>
          <w:sz w:val="16"/>
          <w:szCs w:val="16"/>
        </w:rPr>
      </w:pPr>
    </w:p>
    <w:p w:rsidR="00AD6504" w:rsidRDefault="00EB2EB6" w:rsidP="00352951">
      <w:r>
        <w:rPr>
          <w:rFonts w:ascii="Verdana" w:hAnsi="Verdana"/>
          <w:b/>
          <w:bCs/>
          <w:sz w:val="16"/>
          <w:szCs w:val="16"/>
        </w:rPr>
        <w:t xml:space="preserve">        </w:t>
      </w:r>
      <w:r w:rsidR="00352951"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EB2EB6" w:rsidRDefault="00EB2EB6" w:rsidP="009B2E12">
      <w:pPr>
        <w:pStyle w:val="ListParagraph"/>
        <w:numPr>
          <w:ilvl w:val="0"/>
          <w:numId w:val="66"/>
        </w:numPr>
        <w:rPr>
          <w:rFonts w:ascii="Verdana" w:hAnsi="Verdana"/>
          <w:sz w:val="16"/>
          <w:szCs w:val="16"/>
        </w:rPr>
      </w:pPr>
      <w:r>
        <w:rPr>
          <w:rFonts w:ascii="Verdana" w:eastAsia="Times New Roman" w:hAnsi="Verdana" w:cs="Times New Roman"/>
          <w:sz w:val="16"/>
          <w:szCs w:val="16"/>
        </w:rPr>
        <w:t>ASCBT-</w:t>
      </w:r>
      <w:r w:rsidRPr="008B42BD">
        <w:rPr>
          <w:rFonts w:ascii="Verdana" w:hAnsi="Verdana"/>
          <w:b/>
          <w:bCs/>
          <w:sz w:val="16"/>
          <w:szCs w:val="16"/>
        </w:rPr>
        <w:t>753</w:t>
      </w:r>
      <w:r w:rsidR="009B2E12">
        <w:rPr>
          <w:rFonts w:ascii="Verdana" w:hAnsi="Verdana"/>
          <w:sz w:val="16"/>
          <w:szCs w:val="16"/>
        </w:rPr>
        <w:t xml:space="preserve"> </w:t>
      </w:r>
      <w:r w:rsidR="00294FBF">
        <w:rPr>
          <w:rFonts w:ascii="Verdana" w:hAnsi="Verdana"/>
          <w:sz w:val="16"/>
          <w:szCs w:val="16"/>
        </w:rPr>
        <w:t>,</w:t>
      </w:r>
      <w:r w:rsidR="00294FBF" w:rsidRPr="007D228B">
        <w:rPr>
          <w:rFonts w:ascii="Verdana" w:hAnsi="Verdana"/>
          <w:b/>
          <w:bCs/>
          <w:sz w:val="16"/>
          <w:szCs w:val="16"/>
        </w:rPr>
        <w:t>737</w:t>
      </w:r>
    </w:p>
    <w:p w:rsidR="000B0F38" w:rsidRDefault="000B0F38" w:rsidP="000B0F38">
      <w:pPr>
        <w:pStyle w:val="ListParagraph"/>
        <w:rPr>
          <w:rFonts w:ascii="Verdana" w:hAnsi="Verdana"/>
          <w:sz w:val="16"/>
          <w:szCs w:val="16"/>
        </w:rPr>
      </w:pPr>
    </w:p>
    <w:p w:rsidR="000B0F38" w:rsidRDefault="000B0F38" w:rsidP="000B0F38">
      <w:pPr>
        <w:pStyle w:val="ListParagraph"/>
        <w:rPr>
          <w:rFonts w:ascii="Verdana" w:hAnsi="Verdana"/>
          <w:sz w:val="16"/>
          <w:szCs w:val="16"/>
        </w:rPr>
      </w:pPr>
    </w:p>
    <w:p w:rsidR="000B0F38" w:rsidRDefault="000B0F38" w:rsidP="000B0F38">
      <w:pPr>
        <w:pStyle w:val="ListParagraph"/>
        <w:rPr>
          <w:rFonts w:ascii="Verdana" w:hAnsi="Verdana"/>
          <w:sz w:val="16"/>
          <w:szCs w:val="16"/>
        </w:rPr>
      </w:pPr>
    </w:p>
    <w:p w:rsidR="000B0F38" w:rsidRPr="00C35441" w:rsidRDefault="000B0F38" w:rsidP="006F4D8B">
      <w:pPr>
        <w:pStyle w:val="ListParagraph"/>
        <w:numPr>
          <w:ilvl w:val="0"/>
          <w:numId w:val="53"/>
        </w:numPr>
        <w:shd w:val="clear" w:color="auto" w:fill="FFFFFF" w:themeFill="background1"/>
        <w:spacing w:after="0"/>
        <w:rPr>
          <w:b/>
          <w:bCs/>
          <w:u w:val="single"/>
        </w:rPr>
      </w:pPr>
      <w:r>
        <w:rPr>
          <w:b/>
          <w:bCs/>
          <w:u w:val="single"/>
        </w:rPr>
        <w:t>RF module</w:t>
      </w:r>
    </w:p>
    <w:p w:rsidR="000B0F38" w:rsidRDefault="000B0F38" w:rsidP="000B0F38">
      <w:pPr>
        <w:pStyle w:val="ListParagraph"/>
        <w:shd w:val="clear" w:color="auto" w:fill="FFFFFF" w:themeFill="background1"/>
        <w:spacing w:after="0"/>
        <w:ind w:left="360"/>
        <w:rPr>
          <w:rFonts w:ascii="Verdana" w:hAnsi="Verdana"/>
          <w:b/>
          <w:bCs/>
          <w:sz w:val="16"/>
          <w:szCs w:val="16"/>
        </w:rPr>
      </w:pPr>
    </w:p>
    <w:p w:rsidR="000B0F38" w:rsidRDefault="000B0F38" w:rsidP="000B0F38">
      <w:r>
        <w:rPr>
          <w:rFonts w:ascii="Verdana" w:hAnsi="Verdana"/>
          <w:b/>
          <w:bCs/>
          <w:sz w:val="16"/>
          <w:szCs w:val="16"/>
        </w:rPr>
        <w:t xml:space="preserve">        </w:t>
      </w: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0B0F38" w:rsidRDefault="000B0F38" w:rsidP="00D83E99">
      <w:pPr>
        <w:pStyle w:val="ListParagraph"/>
        <w:numPr>
          <w:ilvl w:val="0"/>
          <w:numId w:val="66"/>
        </w:numPr>
        <w:rPr>
          <w:rFonts w:ascii="Verdana" w:hAnsi="Verdana"/>
          <w:sz w:val="16"/>
          <w:szCs w:val="16"/>
        </w:rPr>
      </w:pPr>
      <w:r>
        <w:rPr>
          <w:rFonts w:ascii="Verdana" w:eastAsia="Times New Roman" w:hAnsi="Verdana" w:cs="Times New Roman"/>
          <w:sz w:val="16"/>
          <w:szCs w:val="16"/>
        </w:rPr>
        <w:t>ASCBT-</w:t>
      </w:r>
      <w:r w:rsidR="00E30BF5" w:rsidRPr="00074945">
        <w:rPr>
          <w:rFonts w:ascii="Verdana" w:hAnsi="Verdana"/>
          <w:b/>
          <w:bCs/>
          <w:sz w:val="16"/>
          <w:szCs w:val="16"/>
        </w:rPr>
        <w:t>78</w:t>
      </w:r>
      <w:r w:rsidR="00D83E99" w:rsidRPr="00074945">
        <w:rPr>
          <w:rFonts w:ascii="Verdana" w:hAnsi="Verdana"/>
          <w:b/>
          <w:bCs/>
          <w:sz w:val="16"/>
          <w:szCs w:val="16"/>
        </w:rPr>
        <w:t>8</w:t>
      </w:r>
    </w:p>
    <w:p w:rsidR="000B0F38" w:rsidRDefault="00375DC2" w:rsidP="00375DC2">
      <w:pPr>
        <w:pStyle w:val="ListParagraph"/>
        <w:numPr>
          <w:ilvl w:val="0"/>
          <w:numId w:val="66"/>
        </w:num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F</w:t>
      </w:r>
      <w:r w:rsidR="000B0F38">
        <w:rPr>
          <w:rFonts w:ascii="Verdana" w:hAnsi="Verdana"/>
          <w:sz w:val="16"/>
          <w:szCs w:val="16"/>
        </w:rPr>
        <w:t>ixed memory cru</w:t>
      </w:r>
      <w:r>
        <w:rPr>
          <w:rFonts w:ascii="Verdana" w:hAnsi="Verdana"/>
          <w:sz w:val="16"/>
          <w:szCs w:val="16"/>
        </w:rPr>
        <w:t>s</w:t>
      </w:r>
      <w:r w:rsidR="000B0F38">
        <w:rPr>
          <w:rFonts w:ascii="Verdana" w:hAnsi="Verdana"/>
          <w:sz w:val="16"/>
          <w:szCs w:val="16"/>
        </w:rPr>
        <w:t>h when buffer</w:t>
      </w:r>
      <w:r>
        <w:rPr>
          <w:rFonts w:ascii="Verdana" w:hAnsi="Verdana"/>
          <w:sz w:val="16"/>
          <w:szCs w:val="16"/>
        </w:rPr>
        <w:t xml:space="preserve"> for saving CB messages is full. </w:t>
      </w:r>
    </w:p>
    <w:p w:rsidR="00EB2EB6" w:rsidRPr="00AD6504" w:rsidRDefault="00EB2EB6" w:rsidP="00352951"/>
    <w:p w:rsidR="000C4151" w:rsidRDefault="000C4151" w:rsidP="006869A4">
      <w:pPr>
        <w:pStyle w:val="Heading2"/>
      </w:pPr>
      <w:bookmarkStart w:id="17" w:name="_Toc523816798"/>
      <w:r>
        <w:lastRenderedPageBreak/>
        <w:t>Release Date: 27/02/2018 (Revision 49</w:t>
      </w:r>
      <w:r w:rsidR="006869A4">
        <w:t>892</w:t>
      </w:r>
      <w:r>
        <w:t>)</w:t>
      </w:r>
      <w:bookmarkEnd w:id="17"/>
    </w:p>
    <w:p w:rsidR="000C4151" w:rsidRDefault="000C4151" w:rsidP="000C4151">
      <w:r>
        <w:t>SVN Location: https://subversion.ise.de/svn/gira/AlarmSystemCrow</w:t>
      </w:r>
    </w:p>
    <w:p w:rsidR="000C4151" w:rsidRPr="00AA05BC" w:rsidRDefault="000C4151" w:rsidP="000C4151">
      <w:pPr>
        <w:spacing w:after="0"/>
        <w:rPr>
          <w:u w:val="single"/>
        </w:rPr>
      </w:pPr>
      <w:r w:rsidRPr="00AA05BC">
        <w:rPr>
          <w:u w:val="single"/>
        </w:rPr>
        <w:t>The Package includes:</w:t>
      </w:r>
      <w:r>
        <w:rPr>
          <w:u w:val="single"/>
        </w:rPr>
        <w:t xml:space="preserve"> </w:t>
      </w:r>
    </w:p>
    <w:p w:rsidR="000C4151" w:rsidRPr="002238E7" w:rsidRDefault="000C4151" w:rsidP="000C4151">
      <w:pPr>
        <w:pStyle w:val="ListParagraph"/>
        <w:numPr>
          <w:ilvl w:val="0"/>
          <w:numId w:val="1"/>
        </w:numPr>
      </w:pPr>
      <w:proofErr w:type="spellStart"/>
      <w:r w:rsidRPr="00F27F2B">
        <w:t>CrowLibrary</w:t>
      </w:r>
      <w:proofErr w:type="spellEnd"/>
      <w:r w:rsidRPr="00F27F2B">
        <w:t xml:space="preserve"> Version </w:t>
      </w:r>
      <w:r w:rsidRPr="002A5086">
        <w:rPr>
          <w:highlight w:val="yellow"/>
        </w:rPr>
        <w:t>2.5</w:t>
      </w:r>
      <w:r w:rsidRPr="00EB72D3">
        <w:rPr>
          <w:highlight w:val="yellow"/>
        </w:rPr>
        <w:t>.1.7</w:t>
      </w:r>
      <w:r w:rsidRPr="000C4151">
        <w:rPr>
          <w:highlight w:val="yellow"/>
        </w:rPr>
        <w:t>1</w:t>
      </w:r>
    </w:p>
    <w:p w:rsidR="000C4151" w:rsidRPr="002238E7" w:rsidRDefault="000C4151" w:rsidP="000C4151">
      <w:pPr>
        <w:pStyle w:val="ListParagraph"/>
        <w:numPr>
          <w:ilvl w:val="0"/>
          <w:numId w:val="1"/>
        </w:numPr>
      </w:pPr>
      <w:r w:rsidRPr="002238E7">
        <w:t xml:space="preserve">Crow </w:t>
      </w:r>
      <w:proofErr w:type="spellStart"/>
      <w:r w:rsidRPr="002238E7">
        <w:t>IPMApplication</w:t>
      </w:r>
      <w:proofErr w:type="spellEnd"/>
      <w:r w:rsidRPr="002238E7">
        <w:t xml:space="preserve"> Version </w:t>
      </w:r>
      <w:r w:rsidRPr="002A5086">
        <w:rPr>
          <w:highlight w:val="yellow"/>
        </w:rPr>
        <w:t>2.5.2.7</w:t>
      </w:r>
      <w:r w:rsidRPr="000C4151">
        <w:rPr>
          <w:highlight w:val="yellow"/>
        </w:rPr>
        <w:t>7</w:t>
      </w:r>
    </w:p>
    <w:p w:rsidR="000C4151" w:rsidRPr="002238E7" w:rsidRDefault="000C4151" w:rsidP="000C4151">
      <w:pPr>
        <w:pStyle w:val="ListParagraph"/>
        <w:numPr>
          <w:ilvl w:val="0"/>
          <w:numId w:val="1"/>
        </w:numPr>
      </w:pPr>
      <w:r w:rsidRPr="002238E7">
        <w:t xml:space="preserve">Crow MCU </w:t>
      </w:r>
      <w:proofErr w:type="spellStart"/>
      <w:r w:rsidRPr="002238E7">
        <w:t>UpdateFirmware</w:t>
      </w:r>
      <w:proofErr w:type="spellEnd"/>
      <w:r w:rsidRPr="002238E7">
        <w:t xml:space="preserve"> Version </w:t>
      </w:r>
      <w:r w:rsidRPr="000C4151">
        <w:t>1.7.4.52</w:t>
      </w:r>
    </w:p>
    <w:p w:rsidR="000C4151" w:rsidRDefault="000C4151" w:rsidP="000C4151">
      <w:pPr>
        <w:pStyle w:val="ListParagraph"/>
        <w:numPr>
          <w:ilvl w:val="0"/>
          <w:numId w:val="1"/>
        </w:numPr>
      </w:pPr>
      <w:r w:rsidRPr="002238E7">
        <w:t xml:space="preserve">Crow MCU Peripheral Update Version </w:t>
      </w:r>
      <w:r w:rsidRPr="002A5086">
        <w:rPr>
          <w:highlight w:val="yellow"/>
        </w:rPr>
        <w:t>1.0.0.1</w:t>
      </w:r>
      <w:r w:rsidRPr="000C4151">
        <w:rPr>
          <w:highlight w:val="yellow"/>
        </w:rPr>
        <w:t>9</w:t>
      </w:r>
    </w:p>
    <w:p w:rsidR="000C4151" w:rsidRPr="00A76A94" w:rsidRDefault="000C4151" w:rsidP="000C4151">
      <w:pPr>
        <w:pStyle w:val="ListParagraph"/>
        <w:numPr>
          <w:ilvl w:val="0"/>
          <w:numId w:val="1"/>
        </w:numPr>
      </w:pPr>
      <w:r>
        <w:t xml:space="preserve">Voice file </w:t>
      </w:r>
      <w:r w:rsidRPr="00286E2C">
        <w:t>version 1.</w:t>
      </w:r>
      <w:r>
        <w:t>1</w:t>
      </w:r>
      <w:r w:rsidRPr="00286E2C">
        <w:t>.0.3</w:t>
      </w:r>
    </w:p>
    <w:p w:rsidR="000C4151" w:rsidRPr="00AA05BC" w:rsidRDefault="000C4151" w:rsidP="000C4151">
      <w:pPr>
        <w:spacing w:after="0"/>
        <w:rPr>
          <w:u w:val="single"/>
        </w:rPr>
      </w:pPr>
      <w:r w:rsidRPr="00AA05BC">
        <w:rPr>
          <w:u w:val="single"/>
        </w:rPr>
        <w:t>Compatibility:</w:t>
      </w:r>
      <w:r>
        <w:rPr>
          <w:u w:val="single"/>
        </w:rPr>
        <w:t xml:space="preserve"> </w:t>
      </w:r>
    </w:p>
    <w:p w:rsidR="000C4151" w:rsidRPr="002238E7" w:rsidRDefault="000C4151" w:rsidP="000C4151">
      <w:pPr>
        <w:pStyle w:val="ListParagraph"/>
        <w:numPr>
          <w:ilvl w:val="0"/>
          <w:numId w:val="1"/>
        </w:numPr>
      </w:pPr>
      <w:proofErr w:type="spellStart"/>
      <w:r>
        <w:t>CrowLibraryInterface</w:t>
      </w:r>
      <w:proofErr w:type="spellEnd"/>
      <w:r>
        <w:t xml:space="preserve"> Version </w:t>
      </w:r>
      <w:r w:rsidRPr="000C4151">
        <w:t>1.2.1.35</w:t>
      </w:r>
    </w:p>
    <w:p w:rsidR="000C4151" w:rsidRPr="002238E7" w:rsidRDefault="000C4151" w:rsidP="000C4151">
      <w:pPr>
        <w:pStyle w:val="ListParagraph"/>
        <w:numPr>
          <w:ilvl w:val="0"/>
          <w:numId w:val="1"/>
        </w:numPr>
      </w:pPr>
      <w:proofErr w:type="spellStart"/>
      <w:r w:rsidRPr="002238E7">
        <w:t>Gira</w:t>
      </w:r>
      <w:proofErr w:type="spellEnd"/>
      <w:r w:rsidRPr="002238E7">
        <w:t xml:space="preserve"> Device Package </w:t>
      </w:r>
      <w:r w:rsidRPr="00586001">
        <w:rPr>
          <w:highlight w:val="yellow"/>
        </w:rPr>
        <w:t>: V2.0</w:t>
      </w:r>
      <w:r w:rsidRPr="000C4151">
        <w:rPr>
          <w:highlight w:val="yellow"/>
        </w:rPr>
        <w:t>.52</w:t>
      </w:r>
    </w:p>
    <w:p w:rsidR="000C4151" w:rsidRPr="002238E7" w:rsidRDefault="000C4151" w:rsidP="000C4151">
      <w:pPr>
        <w:pStyle w:val="ListParagraph"/>
        <w:numPr>
          <w:ilvl w:val="0"/>
          <w:numId w:val="1"/>
        </w:numPr>
      </w:pPr>
      <w:r w:rsidRPr="002238E7">
        <w:t>XSD version: 1.3.1.14</w:t>
      </w:r>
    </w:p>
    <w:p w:rsidR="000C4151" w:rsidRPr="002238E7" w:rsidRDefault="000C4151" w:rsidP="000C4151">
      <w:pPr>
        <w:pStyle w:val="ListParagraph"/>
        <w:numPr>
          <w:ilvl w:val="0"/>
          <w:numId w:val="1"/>
        </w:numPr>
      </w:pPr>
      <w:r w:rsidRPr="002238E7">
        <w:t>Languages XSD :1</w:t>
      </w:r>
    </w:p>
    <w:p w:rsidR="000C4151" w:rsidRPr="002238E7" w:rsidRDefault="000C4151" w:rsidP="000C4151">
      <w:pPr>
        <w:pStyle w:val="ListParagraph"/>
        <w:numPr>
          <w:ilvl w:val="0"/>
          <w:numId w:val="1"/>
        </w:numPr>
      </w:pPr>
      <w:r w:rsidRPr="002238E7">
        <w:t>Languages XML :</w:t>
      </w:r>
      <w:r w:rsidRPr="000C4151">
        <w:rPr>
          <w:highlight w:val="yellow"/>
        </w:rPr>
        <w:t>6/</w:t>
      </w:r>
      <w:r w:rsidRPr="00586001">
        <w:rPr>
          <w:highlight w:val="yellow"/>
        </w:rPr>
        <w:t>1.0.0.10</w:t>
      </w:r>
    </w:p>
    <w:p w:rsidR="000C4151" w:rsidRPr="002238E7" w:rsidRDefault="000C4151" w:rsidP="000C4151">
      <w:pPr>
        <w:pStyle w:val="ListParagraph"/>
        <w:numPr>
          <w:ilvl w:val="0"/>
          <w:numId w:val="1"/>
        </w:numPr>
      </w:pPr>
      <w:r w:rsidRPr="002238E7">
        <w:t>GPA Version :</w:t>
      </w:r>
      <w:r w:rsidRPr="00FF5F7E">
        <w:rPr>
          <w:highlight w:val="yellow"/>
        </w:rPr>
        <w:t>3.0.0.</w:t>
      </w:r>
      <w:r w:rsidRPr="000C4151">
        <w:rPr>
          <w:highlight w:val="yellow"/>
        </w:rPr>
        <w:t>465</w:t>
      </w:r>
    </w:p>
    <w:p w:rsidR="000C4151" w:rsidRPr="00A7013A" w:rsidRDefault="000C4151" w:rsidP="000C4151">
      <w:pPr>
        <w:spacing w:after="0"/>
        <w:rPr>
          <w:u w:val="single"/>
        </w:rPr>
      </w:pP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1580"/>
        <w:gridCol w:w="1460"/>
        <w:gridCol w:w="2313"/>
        <w:gridCol w:w="3503"/>
      </w:tblGrid>
      <w:tr w:rsidR="000C4151" w:rsidRPr="00F62628" w:rsidTr="000C415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F62628" w:rsidRDefault="000C4151" w:rsidP="000C415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F62628" w:rsidRDefault="000C4151" w:rsidP="000C415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F62628" w:rsidRDefault="000C4151" w:rsidP="000C415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HW version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51" w:rsidRPr="00F62628" w:rsidRDefault="000C4151" w:rsidP="000C4151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Comments</w:t>
            </w:r>
          </w:p>
        </w:tc>
      </w:tr>
      <w:tr w:rsidR="000C4151" w:rsidRPr="00A76A94" w:rsidTr="000C415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A76A94">
              <w:t>Control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8553C0" w:rsidRDefault="000C4151" w:rsidP="000C4151">
            <w:pPr>
              <w:rPr>
                <w:highlight w:val="yellow"/>
              </w:rPr>
            </w:pPr>
            <w:r w:rsidRPr="006E15B0">
              <w:rPr>
                <w:highlight w:val="yellow"/>
              </w:rPr>
              <w:t>2.</w:t>
            </w:r>
            <w:r>
              <w:rPr>
                <w:highlight w:val="yellow"/>
              </w:rPr>
              <w:t>10</w:t>
            </w:r>
            <w:r w:rsidRPr="006E15B0">
              <w:rPr>
                <w:highlight w:val="yellow"/>
              </w:rPr>
              <w:t>.</w:t>
            </w:r>
            <w:r>
              <w:rPr>
                <w:highlight w:val="yellow"/>
              </w:rPr>
              <w:t>8</w:t>
            </w:r>
            <w:r w:rsidRPr="006E15B0">
              <w:rPr>
                <w:highlight w:val="yellow"/>
              </w:rPr>
              <w:t>.13</w:t>
            </w:r>
            <w:r>
              <w:rPr>
                <w:highlight w:val="yellow"/>
              </w:rPr>
              <w:t>5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A76A94">
              <w:t>5B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51" w:rsidRPr="00A76A94" w:rsidRDefault="000C4151" w:rsidP="000C4151"/>
        </w:tc>
      </w:tr>
      <w:tr w:rsidR="000C4151" w:rsidRPr="00A76A94" w:rsidTr="000C415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A76A94">
              <w:t>RF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8553C0" w:rsidRDefault="000C4151" w:rsidP="000C4151">
            <w:pPr>
              <w:rPr>
                <w:rFonts w:cs="Arial"/>
                <w:highlight w:val="yellow"/>
              </w:rPr>
            </w:pPr>
            <w:r w:rsidRPr="00F27864">
              <w:t>4.6.0.66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A76A94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51" w:rsidRPr="00A76A94" w:rsidRDefault="000C4151" w:rsidP="000C4151"/>
        </w:tc>
      </w:tr>
      <w:tr w:rsidR="000C4151" w:rsidRPr="00A76A94" w:rsidTr="000C415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A76A94">
              <w:t>PIR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tabs>
                <w:tab w:val="center" w:pos="1368"/>
              </w:tabs>
              <w:rPr>
                <w:rFonts w:cs="Arial"/>
              </w:rPr>
            </w:pPr>
            <w:r w:rsidRPr="003374EF">
              <w:t>0.8.5.17</w:t>
            </w:r>
            <w:r w:rsidRPr="00A76A94">
              <w:tab/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A76A94">
              <w:t>4C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51" w:rsidRPr="00A76A94" w:rsidRDefault="000C4151" w:rsidP="000C4151">
            <w:r>
              <w:t>4B is OK too</w:t>
            </w:r>
          </w:p>
        </w:tc>
      </w:tr>
      <w:tr w:rsidR="000C4151" w:rsidRPr="00A76A94" w:rsidTr="000C415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A76A94">
              <w:t>PIR Cam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A76A94">
              <w:t>1.2.0.38 / 192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A76A94">
              <w:t>4B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51" w:rsidRPr="00A76A94" w:rsidRDefault="000C4151" w:rsidP="000C4151">
            <w:r>
              <w:t>4A is OK too</w:t>
            </w:r>
          </w:p>
        </w:tc>
      </w:tr>
      <w:tr w:rsidR="000C4151" w:rsidRPr="00A76A94" w:rsidTr="000C415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1B6A80" w:rsidRDefault="000C4151" w:rsidP="000C4151">
            <w:pPr>
              <w:rPr>
                <w:rFonts w:cs="Arial"/>
              </w:rPr>
            </w:pPr>
            <w:r w:rsidRPr="001B6A80">
              <w:t>Magnet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6E15B0" w:rsidRDefault="000C4151" w:rsidP="000C4151">
            <w:pPr>
              <w:rPr>
                <w:rFonts w:cs="Arial"/>
              </w:rPr>
            </w:pPr>
            <w:r w:rsidRPr="006E15B0">
              <w:t>0.7.0.12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51" w:rsidRPr="00A76A94" w:rsidRDefault="000C4151" w:rsidP="000C4151">
            <w:r w:rsidRPr="00A76A94">
              <w:t>4A is OK too</w:t>
            </w:r>
            <w:r>
              <w:t xml:space="preserve"> , </w:t>
            </w:r>
          </w:p>
        </w:tc>
      </w:tr>
      <w:tr w:rsidR="000C4151" w:rsidRPr="00A76A94" w:rsidTr="000C415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A76A94">
              <w:t>Technical Contact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6E15B0" w:rsidRDefault="000C4151" w:rsidP="000C4151">
            <w:pPr>
              <w:rPr>
                <w:rFonts w:cs="Arial"/>
              </w:rPr>
            </w:pPr>
            <w:r w:rsidRPr="006E15B0">
              <w:t>0.7.0.12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51" w:rsidRPr="00A76A94" w:rsidRDefault="000C4151" w:rsidP="000C4151">
            <w:r w:rsidRPr="00A76A94">
              <w:t>4A is OK too</w:t>
            </w:r>
            <w:r>
              <w:t xml:space="preserve">, </w:t>
            </w:r>
          </w:p>
        </w:tc>
      </w:tr>
      <w:tr w:rsidR="000C4151" w:rsidRPr="00A76A94" w:rsidTr="000C415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A76A94">
              <w:t>Indoor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6E15B0" w:rsidRDefault="000C4151" w:rsidP="000C4151">
            <w:pPr>
              <w:rPr>
                <w:rFonts w:cs="Arial"/>
              </w:rPr>
            </w:pPr>
            <w:r w:rsidRPr="00F27864">
              <w:t>0.15.3.28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51" w:rsidRPr="00A76A94" w:rsidRDefault="000C4151" w:rsidP="000C4151">
            <w:r w:rsidRPr="00A76A94">
              <w:t>2C is OK too</w:t>
            </w:r>
            <w:r>
              <w:t xml:space="preserve">, </w:t>
            </w:r>
          </w:p>
        </w:tc>
      </w:tr>
      <w:tr w:rsidR="000C4151" w:rsidRPr="00A76A94" w:rsidTr="000C415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A76A94">
              <w:t>Outdoor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6E15B0" w:rsidRDefault="000C4151" w:rsidP="000C4151">
            <w:r w:rsidRPr="000C4151">
              <w:t>0.15.3.32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A76A94">
              <w:t>4B</w:t>
            </w:r>
            <w:r w:rsidRPr="00A76A94">
              <w:rPr>
                <w:rFonts w:cs="Arial"/>
              </w:rPr>
              <w:t xml:space="preserve"> must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51" w:rsidRPr="00A76A94" w:rsidRDefault="000C4151" w:rsidP="000C4151"/>
        </w:tc>
      </w:tr>
      <w:tr w:rsidR="000C4151" w:rsidRPr="00A76A94" w:rsidTr="000C415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A76A94">
              <w:t>I/O 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286E2C" w:rsidRDefault="000C4151" w:rsidP="000C4151">
            <w:pPr>
              <w:rPr>
                <w:rFonts w:cs="Arial"/>
              </w:rPr>
            </w:pPr>
            <w:r w:rsidRPr="00286E2C">
              <w:t>1.2.0.28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51" w:rsidRPr="00A76A94" w:rsidRDefault="000C4151" w:rsidP="000C4151">
            <w:r>
              <w:t>3A is OK too</w:t>
            </w:r>
          </w:p>
        </w:tc>
      </w:tr>
      <w:tr w:rsidR="000C4151" w:rsidRPr="00A76A94" w:rsidTr="000C415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A76A94">
              <w:t>Keyfob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A76A94">
              <w:t>0.3.0.6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A76A94">
              <w:t>1A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51" w:rsidRPr="00A76A94" w:rsidRDefault="000C4151" w:rsidP="000C4151"/>
        </w:tc>
      </w:tr>
      <w:tr w:rsidR="000C4151" w:rsidRPr="00A76A94" w:rsidTr="000C415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A76A94">
              <w:t>GBD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BF4257" w:rsidRDefault="000C4151" w:rsidP="000C4151">
            <w:pPr>
              <w:rPr>
                <w:rFonts w:cs="Arial"/>
                <w:highlight w:val="yellow"/>
              </w:rPr>
            </w:pPr>
            <w:r w:rsidRPr="001B6A80">
              <w:t>0.1.</w:t>
            </w:r>
            <w:r>
              <w:t>1</w:t>
            </w:r>
            <w:r w:rsidRPr="001B6A80">
              <w:t>.22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A76A94">
              <w:t>1D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51" w:rsidRDefault="000C4151" w:rsidP="000C4151">
            <w:r>
              <w:t>Requires new HW for VDS tests.</w:t>
            </w:r>
          </w:p>
          <w:p w:rsidR="000C4151" w:rsidRDefault="000C4151" w:rsidP="000C4151">
            <w:r>
              <w:t>Can work on existing HW except detection method</w:t>
            </w:r>
          </w:p>
          <w:p w:rsidR="000C4151" w:rsidRPr="00A76A94" w:rsidRDefault="000C4151" w:rsidP="000C4151">
            <w:r w:rsidRPr="00A76A94">
              <w:t>1C is OK too</w:t>
            </w:r>
          </w:p>
        </w:tc>
      </w:tr>
      <w:tr w:rsidR="000C4151" w:rsidRPr="00A76A94" w:rsidTr="000C415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A76A94">
              <w:t>LCD Keypad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602A5F" w:rsidRDefault="000C4151" w:rsidP="000C4151">
            <w:pPr>
              <w:rPr>
                <w:rFonts w:cs="Arial"/>
                <w:highlight w:val="yellow"/>
              </w:rPr>
            </w:pPr>
            <w:r w:rsidRPr="000C4151">
              <w:t>1.2.1.57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51" w:rsidRPr="00A76A94" w:rsidRDefault="000C4151" w:rsidP="000C4151">
            <w:r>
              <w:t>*</w:t>
            </w:r>
            <w:r w:rsidRPr="00A76A94">
              <w:t>Still under test</w:t>
            </w:r>
          </w:p>
          <w:p w:rsidR="000C4151" w:rsidRPr="00A76A94" w:rsidRDefault="000C4151" w:rsidP="000C4151">
            <w:r w:rsidRPr="00A76A94">
              <w:t>3A is OK too</w:t>
            </w:r>
          </w:p>
        </w:tc>
      </w:tr>
      <w:tr w:rsidR="000C4151" w:rsidRPr="00A76A94" w:rsidTr="000C415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51" w:rsidRPr="00A76A94" w:rsidRDefault="000C4151" w:rsidP="000C4151">
            <w:r w:rsidRPr="00A76A94">
              <w:t>Touch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51" w:rsidRPr="00F27F2B" w:rsidRDefault="000C4151" w:rsidP="000C4151">
            <w:pPr>
              <w:rPr>
                <w:highlight w:val="yellow"/>
              </w:rPr>
            </w:pPr>
            <w:r w:rsidRPr="00EF23EA">
              <w:t>0.0.0.11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51" w:rsidRPr="00A76A94" w:rsidRDefault="000C4151" w:rsidP="000C4151"/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51" w:rsidRPr="00A76A94" w:rsidRDefault="000C4151" w:rsidP="000C4151"/>
        </w:tc>
      </w:tr>
      <w:tr w:rsidR="000C4151" w:rsidRPr="00A76A94" w:rsidTr="000C4151">
        <w:trPr>
          <w:trHeight w:val="322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A76A94">
              <w:t>Door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A76A94">
              <w:t>0.1.0.6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A76A94">
              <w:t>2B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51" w:rsidRPr="00A76A94" w:rsidRDefault="000C4151" w:rsidP="000C4151"/>
        </w:tc>
      </w:tr>
      <w:tr w:rsidR="000C4151" w:rsidRPr="00A76A94" w:rsidTr="000C415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A76A94">
              <w:t>Repeater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3374EF">
              <w:t>0.1.2.14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51" w:rsidRPr="00A76A94" w:rsidRDefault="000C4151" w:rsidP="000C4151">
            <w:r w:rsidRPr="00A76A94">
              <w:t>2C is OK too</w:t>
            </w:r>
          </w:p>
        </w:tc>
      </w:tr>
      <w:tr w:rsidR="000C4151" w:rsidRPr="00A76A94" w:rsidTr="000C415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A76A94">
              <w:t>GPA-C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6C13F9" w:rsidRDefault="000C4151" w:rsidP="000C4151">
            <w:pPr>
              <w:rPr>
                <w:rFonts w:cs="Arial"/>
                <w:highlight w:val="yellow"/>
              </w:rPr>
            </w:pPr>
            <w:r w:rsidRPr="006C13F9">
              <w:rPr>
                <w:highlight w:val="yellow"/>
              </w:rPr>
              <w:t>V2.8.1.5</w:t>
            </w:r>
            <w:r>
              <w:rPr>
                <w:highlight w:val="yellow"/>
              </w:rPr>
              <w:t>7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51" w:rsidRPr="00A76A94" w:rsidRDefault="000C4151" w:rsidP="000C4151">
            <w:pPr>
              <w:rPr>
                <w:rFonts w:cs="Arial"/>
              </w:rPr>
            </w:pPr>
            <w:r w:rsidRPr="00A76A94">
              <w:t>Located @ Tests folder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51" w:rsidRPr="00A76A94" w:rsidRDefault="000C4151" w:rsidP="000C4151"/>
        </w:tc>
      </w:tr>
    </w:tbl>
    <w:p w:rsidR="000C4151" w:rsidRDefault="000C4151" w:rsidP="000C4151">
      <w:pPr>
        <w:spacing w:after="0"/>
        <w:rPr>
          <w:u w:val="single"/>
        </w:rPr>
      </w:pPr>
    </w:p>
    <w:p w:rsidR="000C4151" w:rsidRPr="00A76A94" w:rsidRDefault="000C4151" w:rsidP="000C4151">
      <w:pPr>
        <w:spacing w:after="0"/>
        <w:rPr>
          <w:u w:val="single"/>
        </w:rPr>
      </w:pPr>
    </w:p>
    <w:p w:rsidR="000C4151" w:rsidRPr="006730B6" w:rsidRDefault="000C4151" w:rsidP="000C4151">
      <w:pPr>
        <w:pStyle w:val="ListParagraph"/>
        <w:numPr>
          <w:ilvl w:val="0"/>
          <w:numId w:val="53"/>
        </w:numPr>
        <w:spacing w:after="0"/>
        <w:rPr>
          <w:b/>
          <w:bCs/>
          <w:u w:val="single"/>
        </w:rPr>
      </w:pPr>
      <w:r w:rsidRPr="00E70EEC">
        <w:rPr>
          <w:b/>
          <w:bCs/>
          <w:u w:val="single"/>
        </w:rPr>
        <w:t>MCU</w:t>
      </w:r>
    </w:p>
    <w:p w:rsidR="000C4151" w:rsidRPr="00482001" w:rsidRDefault="000C4151" w:rsidP="000C4151">
      <w:pPr>
        <w:shd w:val="clear" w:color="auto" w:fill="FFFFFF" w:themeFill="background1"/>
        <w:spacing w:after="0" w:line="240" w:lineRule="auto"/>
        <w:ind w:left="360"/>
        <w:rPr>
          <w:rFonts w:ascii="Verdana" w:hAnsi="Verdana"/>
          <w:b/>
          <w:bCs/>
          <w:sz w:val="16"/>
          <w:szCs w:val="16"/>
        </w:rPr>
      </w:pPr>
    </w:p>
    <w:p w:rsidR="000C4151" w:rsidRPr="00482001" w:rsidRDefault="000C4151" w:rsidP="000C4151">
      <w:pPr>
        <w:shd w:val="clear" w:color="auto" w:fill="FFFFFF" w:themeFill="background1"/>
        <w:spacing w:after="0" w:line="240" w:lineRule="auto"/>
        <w:ind w:left="360"/>
        <w:rPr>
          <w:rFonts w:ascii="Verdana" w:hAnsi="Verdana"/>
          <w:b/>
          <w:bCs/>
          <w:sz w:val="16"/>
          <w:szCs w:val="16"/>
        </w:rPr>
      </w:pPr>
      <w:r w:rsidRPr="00482001">
        <w:rPr>
          <w:rFonts w:ascii="Verdana" w:hAnsi="Verdana"/>
          <w:b/>
          <w:bCs/>
          <w:sz w:val="16"/>
          <w:szCs w:val="16"/>
        </w:rPr>
        <w:lastRenderedPageBreak/>
        <w:t>Bug Fixes</w:t>
      </w:r>
    </w:p>
    <w:p w:rsidR="000C4151" w:rsidRPr="003B525E" w:rsidRDefault="000C4151" w:rsidP="000C4151">
      <w:pPr>
        <w:pStyle w:val="ListParagraph"/>
        <w:numPr>
          <w:ilvl w:val="0"/>
          <w:numId w:val="66"/>
        </w:numPr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b/>
          <w:bCs/>
          <w:sz w:val="16"/>
          <w:szCs w:val="16"/>
        </w:rPr>
      </w:pPr>
      <w:r w:rsidRPr="003B525E">
        <w:rPr>
          <w:rFonts w:ascii="Verdana" w:eastAsia="Times New Roman" w:hAnsi="Verdana" w:cs="Times New Roman"/>
          <w:sz w:val="16"/>
          <w:szCs w:val="16"/>
        </w:rPr>
        <w:t>ASCBT-</w:t>
      </w:r>
      <w:r w:rsidRPr="00B16269">
        <w:rPr>
          <w:rFonts w:ascii="Verdana" w:eastAsia="Times New Roman" w:hAnsi="Verdana" w:cs="Times New Roman"/>
          <w:sz w:val="16"/>
          <w:szCs w:val="16"/>
        </w:rPr>
        <w:t>6</w:t>
      </w:r>
      <w:r>
        <w:rPr>
          <w:rFonts w:ascii="Verdana" w:eastAsia="Times New Roman" w:hAnsi="Verdana" w:cs="Times New Roman"/>
          <w:sz w:val="16"/>
          <w:szCs w:val="16"/>
        </w:rPr>
        <w:t>62,643,768,686</w:t>
      </w:r>
    </w:p>
    <w:p w:rsidR="000C4151" w:rsidRPr="00482001" w:rsidRDefault="000C4151" w:rsidP="000C4151">
      <w:pPr>
        <w:pStyle w:val="ListParagraph"/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</w:p>
    <w:p w:rsidR="000C4151" w:rsidRPr="00482001" w:rsidRDefault="000C4151" w:rsidP="006F4D8B">
      <w:pPr>
        <w:pStyle w:val="ListParagraph"/>
        <w:numPr>
          <w:ilvl w:val="0"/>
          <w:numId w:val="53"/>
        </w:numPr>
        <w:shd w:val="clear" w:color="auto" w:fill="FFFFFF" w:themeFill="background1"/>
        <w:spacing w:after="0"/>
        <w:rPr>
          <w:b/>
          <w:bCs/>
          <w:u w:val="single"/>
        </w:rPr>
      </w:pPr>
      <w:r w:rsidRPr="00482001">
        <w:rPr>
          <w:b/>
          <w:bCs/>
          <w:u w:val="single"/>
        </w:rPr>
        <w:t>IPM</w:t>
      </w:r>
      <w:r>
        <w:rPr>
          <w:b/>
          <w:bCs/>
          <w:u w:val="single"/>
        </w:rPr>
        <w:t xml:space="preserve"> </w:t>
      </w:r>
    </w:p>
    <w:p w:rsidR="000C4151" w:rsidRDefault="000C4151" w:rsidP="00EB2EB6">
      <w:pPr>
        <w:pStyle w:val="ListParagraph"/>
        <w:numPr>
          <w:ilvl w:val="0"/>
          <w:numId w:val="80"/>
        </w:numPr>
        <w:rPr>
          <w:rFonts w:ascii="Verdana" w:hAnsi="Verdana"/>
          <w:sz w:val="16"/>
          <w:szCs w:val="16"/>
        </w:rPr>
      </w:pPr>
      <w:r w:rsidRPr="00C2411F">
        <w:rPr>
          <w:rFonts w:ascii="Verdana" w:hAnsi="Verdana"/>
          <w:sz w:val="16"/>
          <w:szCs w:val="16"/>
        </w:rPr>
        <w:t>New Languages xml</w:t>
      </w:r>
      <w:r>
        <w:rPr>
          <w:rFonts w:ascii="Verdana" w:hAnsi="Verdana"/>
          <w:sz w:val="16"/>
          <w:szCs w:val="16"/>
        </w:rPr>
        <w:t xml:space="preserve"> version 6</w:t>
      </w:r>
    </w:p>
    <w:p w:rsidR="000C4151" w:rsidRPr="000C4151" w:rsidRDefault="00523E33" w:rsidP="00EB2EB6">
      <w:pPr>
        <w:pStyle w:val="ListParagraph"/>
        <w:numPr>
          <w:ilvl w:val="0"/>
          <w:numId w:val="80"/>
        </w:numPr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sz w:val="16"/>
          <w:szCs w:val="16"/>
        </w:rPr>
        <w:t>F</w:t>
      </w:r>
      <w:r w:rsidR="000C4151">
        <w:rPr>
          <w:rFonts w:ascii="Verdana" w:hAnsi="Verdana"/>
          <w:sz w:val="16"/>
          <w:szCs w:val="16"/>
        </w:rPr>
        <w:t xml:space="preserve">ixed display of full TCP message in the log (was </w:t>
      </w:r>
      <w:r>
        <w:rPr>
          <w:rFonts w:ascii="Verdana" w:hAnsi="Verdana"/>
          <w:sz w:val="16"/>
          <w:szCs w:val="16"/>
        </w:rPr>
        <w:t>truncated</w:t>
      </w:r>
      <w:r w:rsidR="000C4151">
        <w:rPr>
          <w:rFonts w:ascii="Verdana" w:hAnsi="Verdana"/>
          <w:sz w:val="16"/>
          <w:szCs w:val="16"/>
        </w:rPr>
        <w:t xml:space="preserve">) </w:t>
      </w:r>
    </w:p>
    <w:p w:rsidR="000C4151" w:rsidRPr="000C4151" w:rsidRDefault="00523E33" w:rsidP="00EB2EB6">
      <w:pPr>
        <w:pStyle w:val="ListParagraph"/>
        <w:numPr>
          <w:ilvl w:val="0"/>
          <w:numId w:val="80"/>
        </w:num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</w:t>
      </w:r>
      <w:r w:rsidR="000C4151" w:rsidRPr="000C4151">
        <w:rPr>
          <w:rFonts w:ascii="Verdana" w:hAnsi="Verdana"/>
          <w:sz w:val="16"/>
          <w:szCs w:val="16"/>
        </w:rPr>
        <w:t>upport delete configuration from UART</w:t>
      </w:r>
    </w:p>
    <w:p w:rsidR="000C4151" w:rsidRDefault="000C4151" w:rsidP="00EB2EB6">
      <w:pPr>
        <w:pStyle w:val="ListParagraph"/>
        <w:numPr>
          <w:ilvl w:val="0"/>
          <w:numId w:val="80"/>
        </w:numPr>
        <w:rPr>
          <w:rFonts w:ascii="Verdana" w:hAnsi="Verdana"/>
          <w:sz w:val="16"/>
          <w:szCs w:val="16"/>
        </w:rPr>
      </w:pPr>
      <w:r w:rsidRPr="000C4151">
        <w:rPr>
          <w:rFonts w:ascii="Verdana" w:hAnsi="Verdana"/>
          <w:sz w:val="16"/>
          <w:szCs w:val="16"/>
        </w:rPr>
        <w:t>Gas gauge flashing is enabled again (including error handling &amp;retries)</w:t>
      </w:r>
    </w:p>
    <w:p w:rsidR="000C4151" w:rsidRPr="000C4151" w:rsidRDefault="000C4151" w:rsidP="00EB2EB6">
      <w:pPr>
        <w:pStyle w:val="ListParagraph"/>
        <w:numPr>
          <w:ilvl w:val="0"/>
          <w:numId w:val="80"/>
        </w:numPr>
        <w:rPr>
          <w:rFonts w:ascii="Verdana" w:hAnsi="Verdana"/>
          <w:sz w:val="16"/>
          <w:szCs w:val="16"/>
        </w:rPr>
      </w:pPr>
      <w:r w:rsidRPr="00523E33">
        <w:rPr>
          <w:rFonts w:ascii="Verdana" w:hAnsi="Verdana"/>
          <w:b/>
          <w:bCs/>
          <w:sz w:val="16"/>
          <w:szCs w:val="16"/>
          <w:u w:val="single"/>
        </w:rPr>
        <w:t>Note:</w:t>
      </w:r>
      <w:r>
        <w:rPr>
          <w:rFonts w:ascii="Verdana" w:hAnsi="Verdana"/>
          <w:sz w:val="16"/>
          <w:szCs w:val="16"/>
        </w:rPr>
        <w:t xml:space="preserve"> Gas gauge flashing using UART on an empty control panel sill doesn't work (need MCU fix)</w:t>
      </w:r>
    </w:p>
    <w:p w:rsidR="000C4151" w:rsidRDefault="000C4151" w:rsidP="000C4151">
      <w:pPr>
        <w:pStyle w:val="ListParagraph"/>
        <w:shd w:val="clear" w:color="auto" w:fill="FFFFFF" w:themeFill="background1"/>
        <w:spacing w:after="0"/>
        <w:ind w:left="360"/>
        <w:rPr>
          <w:rFonts w:ascii="Verdana" w:hAnsi="Verdana"/>
          <w:b/>
          <w:bCs/>
          <w:sz w:val="16"/>
          <w:szCs w:val="16"/>
        </w:rPr>
      </w:pPr>
    </w:p>
    <w:p w:rsidR="000C4151" w:rsidRPr="00482001" w:rsidRDefault="000C4151" w:rsidP="000C4151">
      <w:pPr>
        <w:pStyle w:val="ListParagraph"/>
        <w:shd w:val="clear" w:color="auto" w:fill="FFFFFF" w:themeFill="background1"/>
        <w:spacing w:after="0"/>
        <w:ind w:left="360"/>
        <w:rPr>
          <w:highlight w:val="yellow"/>
          <w:u w:val="single"/>
        </w:rPr>
      </w:pP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0C4151" w:rsidRDefault="000C4151" w:rsidP="005F11E3">
      <w:pPr>
        <w:numPr>
          <w:ilvl w:val="0"/>
          <w:numId w:val="59"/>
        </w:numPr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>
        <w:rPr>
          <w:rFonts w:ascii="Verdana" w:eastAsia="Times New Roman" w:hAnsi="Verdana" w:cs="Times New Roman"/>
          <w:sz w:val="16"/>
          <w:szCs w:val="16"/>
        </w:rPr>
        <w:t>ASCBT-</w:t>
      </w:r>
      <w:r w:rsidR="005F11E3">
        <w:rPr>
          <w:rFonts w:ascii="Verdana" w:eastAsia="Times New Roman" w:hAnsi="Verdana" w:cs="Times New Roman"/>
          <w:sz w:val="16"/>
          <w:szCs w:val="16"/>
        </w:rPr>
        <w:t>643,726</w:t>
      </w:r>
    </w:p>
    <w:p w:rsidR="000C4151" w:rsidRPr="00482001" w:rsidRDefault="000C4151" w:rsidP="000C4151">
      <w:pPr>
        <w:pStyle w:val="ListParagraph"/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</w:p>
    <w:p w:rsidR="00F27864" w:rsidRDefault="00F27864" w:rsidP="00A21312">
      <w:pPr>
        <w:pStyle w:val="Heading2"/>
      </w:pPr>
    </w:p>
    <w:p w:rsidR="000C4151" w:rsidRDefault="000C4151" w:rsidP="000C4151"/>
    <w:p w:rsidR="006869A4" w:rsidRDefault="006869A4" w:rsidP="000C4151"/>
    <w:p w:rsidR="000C4151" w:rsidRPr="000C4151" w:rsidRDefault="000C4151" w:rsidP="000C4151"/>
    <w:p w:rsidR="00F27864" w:rsidRDefault="00F27864" w:rsidP="001E0C21">
      <w:pPr>
        <w:pStyle w:val="Heading2"/>
      </w:pPr>
      <w:bookmarkStart w:id="18" w:name="_Toc523816799"/>
      <w:r>
        <w:t>Release Date: 25/0</w:t>
      </w:r>
      <w:r w:rsidR="001E0C21">
        <w:t>2</w:t>
      </w:r>
      <w:r>
        <w:t xml:space="preserve">/2018 (Revision </w:t>
      </w:r>
      <w:r w:rsidR="00585158">
        <w:t>49881</w:t>
      </w:r>
      <w:r>
        <w:t>)</w:t>
      </w:r>
      <w:bookmarkEnd w:id="18"/>
    </w:p>
    <w:p w:rsidR="00F27864" w:rsidRDefault="00F27864" w:rsidP="00F27864">
      <w:r>
        <w:t>SVN Location: https://subversion.ise.de/svn/gira/AlarmSystemCrow</w:t>
      </w:r>
    </w:p>
    <w:p w:rsidR="00F27864" w:rsidRPr="00AA05BC" w:rsidRDefault="00F27864" w:rsidP="00F27864">
      <w:pPr>
        <w:spacing w:after="0"/>
        <w:rPr>
          <w:u w:val="single"/>
        </w:rPr>
      </w:pPr>
      <w:r w:rsidRPr="00AA05BC">
        <w:rPr>
          <w:u w:val="single"/>
        </w:rPr>
        <w:t>The Package includes:</w:t>
      </w:r>
      <w:r>
        <w:rPr>
          <w:u w:val="single"/>
        </w:rPr>
        <w:t xml:space="preserve"> </w:t>
      </w:r>
    </w:p>
    <w:p w:rsidR="00F27864" w:rsidRPr="002238E7" w:rsidRDefault="00F27864" w:rsidP="00F27864">
      <w:pPr>
        <w:pStyle w:val="ListParagraph"/>
        <w:numPr>
          <w:ilvl w:val="0"/>
          <w:numId w:val="1"/>
        </w:numPr>
      </w:pPr>
      <w:proofErr w:type="spellStart"/>
      <w:r w:rsidRPr="00F27F2B">
        <w:t>CrowLibrary</w:t>
      </w:r>
      <w:proofErr w:type="spellEnd"/>
      <w:r w:rsidRPr="00F27F2B">
        <w:t xml:space="preserve"> Version </w:t>
      </w:r>
      <w:r w:rsidRPr="002A5086">
        <w:rPr>
          <w:highlight w:val="yellow"/>
        </w:rPr>
        <w:t>2.5</w:t>
      </w:r>
      <w:r w:rsidRPr="00EB72D3">
        <w:rPr>
          <w:highlight w:val="yellow"/>
        </w:rPr>
        <w:t>.1.70</w:t>
      </w:r>
    </w:p>
    <w:p w:rsidR="00F27864" w:rsidRPr="002238E7" w:rsidRDefault="00F27864" w:rsidP="00F27864">
      <w:pPr>
        <w:pStyle w:val="ListParagraph"/>
        <w:numPr>
          <w:ilvl w:val="0"/>
          <w:numId w:val="1"/>
        </w:numPr>
      </w:pPr>
      <w:r w:rsidRPr="002238E7">
        <w:t xml:space="preserve">Crow </w:t>
      </w:r>
      <w:proofErr w:type="spellStart"/>
      <w:r w:rsidRPr="002238E7">
        <w:t>IPMApplication</w:t>
      </w:r>
      <w:proofErr w:type="spellEnd"/>
      <w:r w:rsidRPr="002238E7">
        <w:t xml:space="preserve"> Version </w:t>
      </w:r>
      <w:r w:rsidRPr="002A5086">
        <w:rPr>
          <w:highlight w:val="yellow"/>
        </w:rPr>
        <w:t>2.5.2.7</w:t>
      </w:r>
      <w:r w:rsidRPr="00EB72D3">
        <w:rPr>
          <w:highlight w:val="yellow"/>
        </w:rPr>
        <w:t>6</w:t>
      </w:r>
    </w:p>
    <w:p w:rsidR="00F27864" w:rsidRPr="002238E7" w:rsidRDefault="00F27864" w:rsidP="00F27864">
      <w:pPr>
        <w:pStyle w:val="ListParagraph"/>
        <w:numPr>
          <w:ilvl w:val="0"/>
          <w:numId w:val="1"/>
        </w:numPr>
      </w:pPr>
      <w:r w:rsidRPr="002238E7">
        <w:t xml:space="preserve">Crow MCU </w:t>
      </w:r>
      <w:proofErr w:type="spellStart"/>
      <w:r w:rsidRPr="002238E7">
        <w:t>UpdateFirmware</w:t>
      </w:r>
      <w:proofErr w:type="spellEnd"/>
      <w:r w:rsidRPr="002238E7">
        <w:t xml:space="preserve"> Version </w:t>
      </w:r>
      <w:r w:rsidRPr="00F27864">
        <w:rPr>
          <w:highlight w:val="yellow"/>
        </w:rPr>
        <w:t>1.7.4.52</w:t>
      </w:r>
    </w:p>
    <w:p w:rsidR="00F27864" w:rsidRDefault="00F27864" w:rsidP="00F27864">
      <w:pPr>
        <w:pStyle w:val="ListParagraph"/>
        <w:numPr>
          <w:ilvl w:val="0"/>
          <w:numId w:val="1"/>
        </w:numPr>
      </w:pPr>
      <w:r w:rsidRPr="002238E7">
        <w:t xml:space="preserve">Crow MCU Peripheral Update Version </w:t>
      </w:r>
      <w:r w:rsidRPr="002A5086">
        <w:rPr>
          <w:highlight w:val="yellow"/>
        </w:rPr>
        <w:t>1.0.0.1</w:t>
      </w:r>
      <w:r w:rsidRPr="00EB72D3">
        <w:rPr>
          <w:highlight w:val="yellow"/>
        </w:rPr>
        <w:t>8</w:t>
      </w:r>
    </w:p>
    <w:p w:rsidR="00F27864" w:rsidRPr="00A76A94" w:rsidRDefault="00F27864" w:rsidP="00F27864">
      <w:pPr>
        <w:pStyle w:val="ListParagraph"/>
        <w:numPr>
          <w:ilvl w:val="0"/>
          <w:numId w:val="1"/>
        </w:numPr>
      </w:pPr>
      <w:r>
        <w:t xml:space="preserve">Voice file </w:t>
      </w:r>
      <w:r w:rsidRPr="00286E2C">
        <w:t>version 1.</w:t>
      </w:r>
      <w:r>
        <w:t>1</w:t>
      </w:r>
      <w:r w:rsidRPr="00286E2C">
        <w:t>.0.3</w:t>
      </w:r>
    </w:p>
    <w:p w:rsidR="00F27864" w:rsidRPr="00AA05BC" w:rsidRDefault="00F27864" w:rsidP="00F27864">
      <w:pPr>
        <w:spacing w:after="0"/>
        <w:rPr>
          <w:u w:val="single"/>
        </w:rPr>
      </w:pPr>
      <w:r w:rsidRPr="00AA05BC">
        <w:rPr>
          <w:u w:val="single"/>
        </w:rPr>
        <w:t>Compatibility:</w:t>
      </w:r>
      <w:r>
        <w:rPr>
          <w:u w:val="single"/>
        </w:rPr>
        <w:t xml:space="preserve"> </w:t>
      </w:r>
    </w:p>
    <w:p w:rsidR="00F27864" w:rsidRPr="002238E7" w:rsidRDefault="00F27864" w:rsidP="00F27864">
      <w:pPr>
        <w:pStyle w:val="ListParagraph"/>
        <w:numPr>
          <w:ilvl w:val="0"/>
          <w:numId w:val="1"/>
        </w:numPr>
      </w:pPr>
      <w:proofErr w:type="spellStart"/>
      <w:r>
        <w:t>CrowLibraryInterface</w:t>
      </w:r>
      <w:proofErr w:type="spellEnd"/>
      <w:r>
        <w:t xml:space="preserve"> Version </w:t>
      </w:r>
      <w:r w:rsidRPr="00F27864">
        <w:rPr>
          <w:highlight w:val="yellow"/>
        </w:rPr>
        <w:t>1.2.1.35</w:t>
      </w:r>
    </w:p>
    <w:p w:rsidR="00F27864" w:rsidRPr="002238E7" w:rsidRDefault="00F27864" w:rsidP="00F27864">
      <w:pPr>
        <w:pStyle w:val="ListParagraph"/>
        <w:numPr>
          <w:ilvl w:val="0"/>
          <w:numId w:val="1"/>
        </w:numPr>
      </w:pPr>
      <w:proofErr w:type="spellStart"/>
      <w:r w:rsidRPr="002238E7">
        <w:t>Gira</w:t>
      </w:r>
      <w:proofErr w:type="spellEnd"/>
      <w:r w:rsidRPr="002238E7">
        <w:t xml:space="preserve"> Device Package </w:t>
      </w:r>
      <w:r w:rsidRPr="00586001">
        <w:rPr>
          <w:highlight w:val="yellow"/>
        </w:rPr>
        <w:t>: V2.0.</w:t>
      </w:r>
      <w:r w:rsidRPr="00F27864">
        <w:rPr>
          <w:highlight w:val="yellow"/>
        </w:rPr>
        <w:t>46</w:t>
      </w:r>
    </w:p>
    <w:p w:rsidR="00F27864" w:rsidRPr="002238E7" w:rsidRDefault="00F27864" w:rsidP="00F27864">
      <w:pPr>
        <w:pStyle w:val="ListParagraph"/>
        <w:numPr>
          <w:ilvl w:val="0"/>
          <w:numId w:val="1"/>
        </w:numPr>
      </w:pPr>
      <w:r w:rsidRPr="002238E7">
        <w:t>XSD version: 1.3.1.14</w:t>
      </w:r>
    </w:p>
    <w:p w:rsidR="00F27864" w:rsidRPr="002238E7" w:rsidRDefault="00F27864" w:rsidP="00F27864">
      <w:pPr>
        <w:pStyle w:val="ListParagraph"/>
        <w:numPr>
          <w:ilvl w:val="0"/>
          <w:numId w:val="1"/>
        </w:numPr>
      </w:pPr>
      <w:r w:rsidRPr="002238E7">
        <w:t>Languages XSD :1</w:t>
      </w:r>
    </w:p>
    <w:p w:rsidR="00F27864" w:rsidRPr="002238E7" w:rsidRDefault="00F27864" w:rsidP="00F27864">
      <w:pPr>
        <w:pStyle w:val="ListParagraph"/>
        <w:numPr>
          <w:ilvl w:val="0"/>
          <w:numId w:val="1"/>
        </w:numPr>
      </w:pPr>
      <w:r w:rsidRPr="002238E7">
        <w:t>Languages XML :</w:t>
      </w:r>
      <w:r w:rsidRPr="00F27864">
        <w:rPr>
          <w:highlight w:val="yellow"/>
        </w:rPr>
        <w:t>4</w:t>
      </w:r>
      <w:r>
        <w:t>/</w:t>
      </w:r>
      <w:r w:rsidRPr="00586001">
        <w:rPr>
          <w:highlight w:val="yellow"/>
        </w:rPr>
        <w:t>1.0.0.10</w:t>
      </w:r>
    </w:p>
    <w:p w:rsidR="00F27864" w:rsidRPr="002238E7" w:rsidRDefault="00F27864" w:rsidP="00F27864">
      <w:pPr>
        <w:pStyle w:val="ListParagraph"/>
        <w:numPr>
          <w:ilvl w:val="0"/>
          <w:numId w:val="1"/>
        </w:numPr>
      </w:pPr>
      <w:r w:rsidRPr="002238E7">
        <w:t>GPA Version :</w:t>
      </w:r>
      <w:r w:rsidRPr="00FF5F7E">
        <w:rPr>
          <w:highlight w:val="yellow"/>
        </w:rPr>
        <w:t>3.0.0.125</w:t>
      </w:r>
    </w:p>
    <w:p w:rsidR="00F27864" w:rsidRPr="00A7013A" w:rsidRDefault="00F27864" w:rsidP="00F27864">
      <w:pPr>
        <w:spacing w:after="0"/>
        <w:rPr>
          <w:u w:val="single"/>
        </w:rPr>
      </w:pP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1580"/>
        <w:gridCol w:w="1460"/>
        <w:gridCol w:w="2313"/>
        <w:gridCol w:w="3503"/>
      </w:tblGrid>
      <w:tr w:rsidR="00F27864" w:rsidRPr="00F62628" w:rsidTr="003B525E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F62628" w:rsidRDefault="00F27864" w:rsidP="003B52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F62628" w:rsidRDefault="00F27864" w:rsidP="003B52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F62628" w:rsidRDefault="00F27864" w:rsidP="003B52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HW version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4" w:rsidRPr="00F62628" w:rsidRDefault="00F27864" w:rsidP="003B525E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Comments</w:t>
            </w:r>
          </w:p>
        </w:tc>
      </w:tr>
      <w:tr w:rsidR="00F27864" w:rsidRPr="00A76A94" w:rsidTr="003B525E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A76A94">
              <w:t>Control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8553C0" w:rsidRDefault="00F27864" w:rsidP="00190477">
            <w:pPr>
              <w:rPr>
                <w:highlight w:val="yellow"/>
              </w:rPr>
            </w:pPr>
            <w:r w:rsidRPr="006E15B0">
              <w:rPr>
                <w:highlight w:val="yellow"/>
              </w:rPr>
              <w:t>2.</w:t>
            </w:r>
            <w:r>
              <w:rPr>
                <w:highlight w:val="yellow"/>
              </w:rPr>
              <w:t>10</w:t>
            </w:r>
            <w:r w:rsidRPr="006E15B0">
              <w:rPr>
                <w:highlight w:val="yellow"/>
              </w:rPr>
              <w:t>.</w:t>
            </w:r>
            <w:r>
              <w:rPr>
                <w:highlight w:val="yellow"/>
              </w:rPr>
              <w:t>7</w:t>
            </w:r>
            <w:r w:rsidRPr="006E15B0">
              <w:rPr>
                <w:highlight w:val="yellow"/>
              </w:rPr>
              <w:t>.13</w:t>
            </w:r>
            <w:r w:rsidR="00190477">
              <w:rPr>
                <w:highlight w:val="yellow"/>
              </w:rPr>
              <w:t>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A76A94">
              <w:t>5B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4" w:rsidRPr="00A76A94" w:rsidRDefault="00F27864" w:rsidP="003B525E"/>
        </w:tc>
      </w:tr>
      <w:tr w:rsidR="00F27864" w:rsidRPr="00A76A94" w:rsidTr="003B525E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A76A94">
              <w:t>RF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8553C0" w:rsidRDefault="00F27864" w:rsidP="003B525E">
            <w:pPr>
              <w:rPr>
                <w:rFonts w:cs="Arial"/>
                <w:highlight w:val="yellow"/>
              </w:rPr>
            </w:pPr>
            <w:r w:rsidRPr="00F27864">
              <w:t>4.6.0.66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A76A94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4" w:rsidRPr="00A76A94" w:rsidRDefault="00F27864" w:rsidP="003B525E"/>
        </w:tc>
      </w:tr>
      <w:tr w:rsidR="00F27864" w:rsidRPr="00A76A94" w:rsidTr="003B525E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A76A94">
              <w:t>PIR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tabs>
                <w:tab w:val="center" w:pos="1368"/>
              </w:tabs>
              <w:rPr>
                <w:rFonts w:cs="Arial"/>
              </w:rPr>
            </w:pPr>
            <w:r w:rsidRPr="003374EF">
              <w:t>0.8.5.17</w:t>
            </w:r>
            <w:r w:rsidRPr="00A76A94">
              <w:tab/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A76A94">
              <w:t>4C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4" w:rsidRPr="00A76A94" w:rsidRDefault="00F27864" w:rsidP="003B525E">
            <w:r>
              <w:t>4B is OK too</w:t>
            </w:r>
          </w:p>
        </w:tc>
      </w:tr>
      <w:tr w:rsidR="00F27864" w:rsidRPr="00A76A94" w:rsidTr="003B525E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A76A94">
              <w:t>PIR Cam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A76A94">
              <w:t>1.2.0.38 / 192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A76A94">
              <w:t>4B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4" w:rsidRPr="00A76A94" w:rsidRDefault="00F27864" w:rsidP="003B525E">
            <w:r>
              <w:t>4A is OK too</w:t>
            </w:r>
          </w:p>
        </w:tc>
      </w:tr>
      <w:tr w:rsidR="00F27864" w:rsidRPr="00A76A94" w:rsidTr="003B525E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1B6A80" w:rsidRDefault="00F27864" w:rsidP="003B525E">
            <w:pPr>
              <w:rPr>
                <w:rFonts w:cs="Arial"/>
              </w:rPr>
            </w:pPr>
            <w:r w:rsidRPr="001B6A80">
              <w:t>Magnet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6E15B0" w:rsidRDefault="00F27864" w:rsidP="003B525E">
            <w:pPr>
              <w:rPr>
                <w:rFonts w:cs="Arial"/>
              </w:rPr>
            </w:pPr>
            <w:r w:rsidRPr="006E15B0">
              <w:t>0.7.0.12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4" w:rsidRPr="00A76A94" w:rsidRDefault="00F27864" w:rsidP="003B525E">
            <w:r w:rsidRPr="00A76A94">
              <w:t>4A is OK too</w:t>
            </w:r>
            <w:r>
              <w:t xml:space="preserve"> , </w:t>
            </w:r>
          </w:p>
        </w:tc>
      </w:tr>
      <w:tr w:rsidR="00F27864" w:rsidRPr="00A76A94" w:rsidTr="003B525E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A76A94">
              <w:t xml:space="preserve">Technical </w:t>
            </w:r>
            <w:r w:rsidRPr="00A76A94">
              <w:lastRenderedPageBreak/>
              <w:t>Contact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6E15B0" w:rsidRDefault="00F27864" w:rsidP="003B525E">
            <w:pPr>
              <w:rPr>
                <w:rFonts w:cs="Arial"/>
              </w:rPr>
            </w:pPr>
            <w:r w:rsidRPr="006E15B0">
              <w:lastRenderedPageBreak/>
              <w:t>0.7.0.12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4" w:rsidRPr="00A76A94" w:rsidRDefault="00F27864" w:rsidP="003B525E">
            <w:r w:rsidRPr="00A76A94">
              <w:t>4A is OK too</w:t>
            </w:r>
            <w:r>
              <w:t xml:space="preserve">, </w:t>
            </w:r>
          </w:p>
        </w:tc>
      </w:tr>
      <w:tr w:rsidR="00F27864" w:rsidRPr="00A76A94" w:rsidTr="003B525E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A76A94">
              <w:lastRenderedPageBreak/>
              <w:t>Indoor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6E15B0" w:rsidRDefault="00F27864" w:rsidP="003B525E">
            <w:pPr>
              <w:rPr>
                <w:rFonts w:cs="Arial"/>
              </w:rPr>
            </w:pPr>
            <w:r w:rsidRPr="00F27864">
              <w:t>0.15.3.28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4" w:rsidRPr="00A76A94" w:rsidRDefault="00F27864" w:rsidP="003B525E">
            <w:r w:rsidRPr="00A76A94">
              <w:t>2C is OK too</w:t>
            </w:r>
            <w:r>
              <w:t xml:space="preserve">, </w:t>
            </w:r>
          </w:p>
        </w:tc>
      </w:tr>
      <w:tr w:rsidR="00F27864" w:rsidRPr="00A76A94" w:rsidTr="003B525E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A76A94">
              <w:t>Outdoor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6E15B0" w:rsidRDefault="00F27864" w:rsidP="00F27864">
            <w:r w:rsidRPr="002238E7">
              <w:rPr>
                <w:highlight w:val="yellow"/>
              </w:rPr>
              <w:t>0.15.3.3</w:t>
            </w:r>
            <w:r w:rsidRPr="00F27864">
              <w:rPr>
                <w:highlight w:val="yellow"/>
              </w:rPr>
              <w:t>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A76A94">
              <w:t>4B</w:t>
            </w:r>
            <w:r w:rsidRPr="00A76A94">
              <w:rPr>
                <w:rFonts w:cs="Arial"/>
              </w:rPr>
              <w:t xml:space="preserve"> must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4" w:rsidRPr="00A76A94" w:rsidRDefault="00F27864" w:rsidP="003B525E"/>
        </w:tc>
      </w:tr>
      <w:tr w:rsidR="00F27864" w:rsidRPr="00A76A94" w:rsidTr="003B525E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A76A94">
              <w:t>I/O 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286E2C" w:rsidRDefault="00F27864" w:rsidP="003B525E">
            <w:pPr>
              <w:rPr>
                <w:rFonts w:cs="Arial"/>
              </w:rPr>
            </w:pPr>
            <w:r w:rsidRPr="00286E2C">
              <w:t>1.2.0.28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4" w:rsidRPr="00A76A94" w:rsidRDefault="00F27864" w:rsidP="003B525E">
            <w:r>
              <w:t>3A is OK too</w:t>
            </w:r>
          </w:p>
        </w:tc>
      </w:tr>
      <w:tr w:rsidR="00F27864" w:rsidRPr="00A76A94" w:rsidTr="003B525E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A76A94">
              <w:t>Keyfob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A76A94">
              <w:t>0.3.0.6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A76A94">
              <w:t>1A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4" w:rsidRPr="00A76A94" w:rsidRDefault="00F27864" w:rsidP="003B525E"/>
        </w:tc>
      </w:tr>
      <w:tr w:rsidR="00F27864" w:rsidRPr="00A76A94" w:rsidTr="003B525E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A76A94">
              <w:t>GBD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BF4257" w:rsidRDefault="00F27864" w:rsidP="003B525E">
            <w:pPr>
              <w:rPr>
                <w:rFonts w:cs="Arial"/>
                <w:highlight w:val="yellow"/>
              </w:rPr>
            </w:pPr>
            <w:r w:rsidRPr="001B6A80">
              <w:t>0.1.</w:t>
            </w:r>
            <w:r>
              <w:t>1</w:t>
            </w:r>
            <w:r w:rsidRPr="001B6A80">
              <w:t>.22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A76A94">
              <w:t>1D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4" w:rsidRDefault="00F27864" w:rsidP="003B525E">
            <w:r>
              <w:t>Requires new HW for VDS tests.</w:t>
            </w:r>
          </w:p>
          <w:p w:rsidR="00F27864" w:rsidRDefault="00F27864" w:rsidP="003B525E">
            <w:r>
              <w:t>Can work on existing HW except detection method</w:t>
            </w:r>
          </w:p>
          <w:p w:rsidR="00F27864" w:rsidRPr="00A76A94" w:rsidRDefault="00F27864" w:rsidP="003B525E">
            <w:r w:rsidRPr="00A76A94">
              <w:t>1C is OK too</w:t>
            </w:r>
          </w:p>
        </w:tc>
      </w:tr>
      <w:tr w:rsidR="00F27864" w:rsidRPr="00A76A94" w:rsidTr="003B525E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A76A94">
              <w:t>LCD Keypad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602A5F" w:rsidRDefault="00F27864" w:rsidP="00F27864">
            <w:pPr>
              <w:rPr>
                <w:rFonts w:cs="Arial"/>
                <w:highlight w:val="yellow"/>
              </w:rPr>
            </w:pPr>
            <w:r w:rsidRPr="00043FFD">
              <w:rPr>
                <w:highlight w:val="yellow"/>
              </w:rPr>
              <w:t>1.2.1.5</w:t>
            </w:r>
            <w:r>
              <w:rPr>
                <w:highlight w:val="yellow"/>
              </w:rPr>
              <w:t>7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4" w:rsidRPr="00A76A94" w:rsidRDefault="00F27864" w:rsidP="003B525E">
            <w:r>
              <w:t>*</w:t>
            </w:r>
            <w:r w:rsidRPr="00A76A94">
              <w:t>Still under test</w:t>
            </w:r>
          </w:p>
          <w:p w:rsidR="00F27864" w:rsidRPr="00A76A94" w:rsidRDefault="00F27864" w:rsidP="003B525E">
            <w:r w:rsidRPr="00A76A94">
              <w:t>3A is OK too</w:t>
            </w:r>
          </w:p>
        </w:tc>
      </w:tr>
      <w:tr w:rsidR="00F27864" w:rsidRPr="00A76A94" w:rsidTr="003B525E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4" w:rsidRPr="00A76A94" w:rsidRDefault="00F27864" w:rsidP="003B525E">
            <w:r w:rsidRPr="00A76A94">
              <w:t>Touch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4" w:rsidRPr="00F27F2B" w:rsidRDefault="00F27864" w:rsidP="003B525E">
            <w:pPr>
              <w:rPr>
                <w:highlight w:val="yellow"/>
              </w:rPr>
            </w:pPr>
            <w:r w:rsidRPr="00EF23EA">
              <w:t>0.0.0.11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4" w:rsidRPr="00A76A94" w:rsidRDefault="00F27864" w:rsidP="003B525E"/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4" w:rsidRPr="00A76A94" w:rsidRDefault="00F27864" w:rsidP="003B525E"/>
        </w:tc>
      </w:tr>
      <w:tr w:rsidR="00F27864" w:rsidRPr="00A76A94" w:rsidTr="003B525E">
        <w:trPr>
          <w:trHeight w:val="322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A76A94">
              <w:t>Door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A76A94">
              <w:t>0.1.0.6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A76A94">
              <w:t>2B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4" w:rsidRPr="00A76A94" w:rsidRDefault="00F27864" w:rsidP="003B525E"/>
        </w:tc>
      </w:tr>
      <w:tr w:rsidR="00F27864" w:rsidRPr="00A76A94" w:rsidTr="003B525E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A76A94">
              <w:t>Repeater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3374EF">
              <w:t>0.1.2.14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4" w:rsidRPr="00A76A94" w:rsidRDefault="00F27864" w:rsidP="003B525E">
            <w:r w:rsidRPr="00A76A94">
              <w:t>2C is OK too</w:t>
            </w:r>
          </w:p>
        </w:tc>
      </w:tr>
      <w:tr w:rsidR="00F27864" w:rsidRPr="00A76A94" w:rsidTr="003B525E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A76A94">
              <w:t>GPA-C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6C13F9" w:rsidRDefault="00F27864" w:rsidP="00F27864">
            <w:pPr>
              <w:rPr>
                <w:rFonts w:cs="Arial"/>
                <w:highlight w:val="yellow"/>
              </w:rPr>
            </w:pPr>
            <w:r w:rsidRPr="006C13F9">
              <w:rPr>
                <w:highlight w:val="yellow"/>
              </w:rPr>
              <w:t>V2.8.1.5</w:t>
            </w:r>
            <w:r>
              <w:rPr>
                <w:highlight w:val="yellow"/>
              </w:rPr>
              <w:t>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4" w:rsidRPr="00A76A94" w:rsidRDefault="00F27864" w:rsidP="003B525E">
            <w:pPr>
              <w:rPr>
                <w:rFonts w:cs="Arial"/>
              </w:rPr>
            </w:pPr>
            <w:r w:rsidRPr="00A76A94">
              <w:t>Located @ Tests folder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4" w:rsidRPr="00A76A94" w:rsidRDefault="00F27864" w:rsidP="003B525E"/>
        </w:tc>
      </w:tr>
    </w:tbl>
    <w:p w:rsidR="00F27864" w:rsidRDefault="00F27864" w:rsidP="00F27864">
      <w:pPr>
        <w:spacing w:after="0"/>
        <w:rPr>
          <w:u w:val="single"/>
        </w:rPr>
      </w:pPr>
    </w:p>
    <w:p w:rsidR="00F27864" w:rsidRPr="00A76A94" w:rsidRDefault="00F27864" w:rsidP="00F27864">
      <w:pPr>
        <w:spacing w:after="0"/>
        <w:rPr>
          <w:u w:val="single"/>
        </w:rPr>
      </w:pPr>
    </w:p>
    <w:p w:rsidR="00F27864" w:rsidRPr="006730B6" w:rsidRDefault="00F27864" w:rsidP="00F27864">
      <w:pPr>
        <w:pStyle w:val="ListParagraph"/>
        <w:numPr>
          <w:ilvl w:val="0"/>
          <w:numId w:val="53"/>
        </w:numPr>
        <w:spacing w:after="0"/>
        <w:rPr>
          <w:b/>
          <w:bCs/>
          <w:u w:val="single"/>
        </w:rPr>
      </w:pPr>
      <w:r w:rsidRPr="00E70EEC">
        <w:rPr>
          <w:b/>
          <w:bCs/>
          <w:u w:val="single"/>
        </w:rPr>
        <w:t>MCU</w:t>
      </w:r>
    </w:p>
    <w:p w:rsidR="00F27864" w:rsidRPr="00B9399A" w:rsidRDefault="00B9399A" w:rsidP="00F27864">
      <w:pPr>
        <w:pStyle w:val="ListParagraph"/>
        <w:numPr>
          <w:ilvl w:val="0"/>
          <w:numId w:val="70"/>
        </w:numPr>
        <w:shd w:val="clear" w:color="auto" w:fill="FFFFFF" w:themeFill="background1"/>
        <w:spacing w:after="0" w:line="240" w:lineRule="auto"/>
        <w:rPr>
          <w:rFonts w:ascii="Verdana" w:hAnsi="Verdana"/>
          <w:sz w:val="16"/>
          <w:szCs w:val="16"/>
        </w:rPr>
      </w:pPr>
      <w:r w:rsidRPr="00B9399A">
        <w:rPr>
          <w:rFonts w:ascii="Verdana" w:hAnsi="Verdana"/>
          <w:sz w:val="16"/>
          <w:szCs w:val="16"/>
          <w:shd w:val="clear" w:color="auto" w:fill="FFFFFF"/>
        </w:rPr>
        <w:t>MODEM Blind Dialing support</w:t>
      </w:r>
    </w:p>
    <w:p w:rsidR="00F27864" w:rsidRPr="00482001" w:rsidRDefault="00F27864" w:rsidP="00F27864">
      <w:pPr>
        <w:shd w:val="clear" w:color="auto" w:fill="FFFFFF" w:themeFill="background1"/>
        <w:spacing w:after="0" w:line="240" w:lineRule="auto"/>
        <w:ind w:left="360"/>
        <w:rPr>
          <w:rFonts w:ascii="Verdana" w:hAnsi="Verdana"/>
          <w:b/>
          <w:bCs/>
          <w:sz w:val="16"/>
          <w:szCs w:val="16"/>
        </w:rPr>
      </w:pPr>
    </w:p>
    <w:p w:rsidR="00F27864" w:rsidRPr="00482001" w:rsidRDefault="00F27864" w:rsidP="00F27864">
      <w:pPr>
        <w:shd w:val="clear" w:color="auto" w:fill="FFFFFF" w:themeFill="background1"/>
        <w:spacing w:after="0" w:line="240" w:lineRule="auto"/>
        <w:ind w:left="360"/>
        <w:rPr>
          <w:rFonts w:ascii="Verdana" w:hAnsi="Verdana"/>
          <w:b/>
          <w:bCs/>
          <w:sz w:val="16"/>
          <w:szCs w:val="16"/>
        </w:rPr>
      </w:pP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F27864" w:rsidRPr="003B525E" w:rsidRDefault="00F27864" w:rsidP="004A7EB9">
      <w:pPr>
        <w:pStyle w:val="ListParagraph"/>
        <w:numPr>
          <w:ilvl w:val="0"/>
          <w:numId w:val="66"/>
        </w:numPr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b/>
          <w:bCs/>
          <w:sz w:val="16"/>
          <w:szCs w:val="16"/>
        </w:rPr>
      </w:pPr>
      <w:r w:rsidRPr="003B525E">
        <w:rPr>
          <w:rFonts w:ascii="Verdana" w:eastAsia="Times New Roman" w:hAnsi="Verdana" w:cs="Times New Roman"/>
          <w:sz w:val="16"/>
          <w:szCs w:val="16"/>
        </w:rPr>
        <w:t>ASCBT-</w:t>
      </w:r>
      <w:r w:rsidR="00EB72D3" w:rsidRPr="00B16269">
        <w:rPr>
          <w:rFonts w:ascii="Verdana" w:eastAsia="Times New Roman" w:hAnsi="Verdana" w:cs="Times New Roman"/>
          <w:sz w:val="16"/>
          <w:szCs w:val="16"/>
        </w:rPr>
        <w:t>696,688,741,576,746</w:t>
      </w:r>
      <w:r w:rsidR="004A7EB9" w:rsidRPr="00B16269">
        <w:rPr>
          <w:rFonts w:ascii="Verdana" w:eastAsia="Times New Roman" w:hAnsi="Verdana" w:cs="Times New Roman"/>
          <w:sz w:val="16"/>
          <w:szCs w:val="16"/>
        </w:rPr>
        <w:t xml:space="preserve"> </w:t>
      </w:r>
      <w:r w:rsidR="00EB72D3" w:rsidRPr="00B16269">
        <w:rPr>
          <w:rFonts w:ascii="Verdana" w:eastAsia="Times New Roman" w:hAnsi="Verdana" w:cs="Times New Roman"/>
          <w:sz w:val="16"/>
          <w:szCs w:val="16"/>
        </w:rPr>
        <w:t>,660,</w:t>
      </w:r>
      <w:r w:rsidR="00D52C68" w:rsidRPr="00B16269">
        <w:rPr>
          <w:rFonts w:ascii="Verdana" w:eastAsia="Times New Roman" w:hAnsi="Verdana" w:cs="Times New Roman"/>
          <w:sz w:val="16"/>
          <w:szCs w:val="16"/>
        </w:rPr>
        <w:t xml:space="preserve"> </w:t>
      </w:r>
      <w:r w:rsidR="00EB72D3" w:rsidRPr="00B16269">
        <w:rPr>
          <w:rFonts w:ascii="Verdana" w:eastAsia="Times New Roman" w:hAnsi="Verdana" w:cs="Times New Roman"/>
          <w:sz w:val="16"/>
          <w:szCs w:val="16"/>
        </w:rPr>
        <w:t>702</w:t>
      </w:r>
      <w:r w:rsidR="00D52C68" w:rsidRPr="00B16269">
        <w:rPr>
          <w:rFonts w:ascii="Verdana" w:eastAsia="Times New Roman" w:hAnsi="Verdana" w:cs="Times New Roman"/>
          <w:sz w:val="16"/>
          <w:szCs w:val="16"/>
        </w:rPr>
        <w:t>,657</w:t>
      </w:r>
      <w:r w:rsidR="00B9399A">
        <w:rPr>
          <w:rFonts w:ascii="Verdana" w:eastAsia="Times New Roman" w:hAnsi="Verdana" w:cs="Times New Roman"/>
          <w:sz w:val="16"/>
          <w:szCs w:val="16"/>
        </w:rPr>
        <w:t>,747</w:t>
      </w:r>
      <w:r w:rsidR="00D52C68">
        <w:rPr>
          <w:rFonts w:ascii="Verdana" w:eastAsia="Times New Roman" w:hAnsi="Verdana" w:cs="Times New Roman"/>
          <w:sz w:val="16"/>
          <w:szCs w:val="16"/>
        </w:rPr>
        <w:t>.</w:t>
      </w:r>
    </w:p>
    <w:p w:rsidR="00F27864" w:rsidRPr="00482001" w:rsidRDefault="00F27864" w:rsidP="00F27864">
      <w:pPr>
        <w:pStyle w:val="ListParagraph"/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</w:p>
    <w:p w:rsidR="00F27864" w:rsidRPr="00482001" w:rsidRDefault="00F27864" w:rsidP="006F4D8B">
      <w:pPr>
        <w:pStyle w:val="ListParagraph"/>
        <w:numPr>
          <w:ilvl w:val="0"/>
          <w:numId w:val="53"/>
        </w:numPr>
        <w:shd w:val="clear" w:color="auto" w:fill="FFFFFF" w:themeFill="background1"/>
        <w:spacing w:after="0"/>
        <w:rPr>
          <w:b/>
          <w:bCs/>
          <w:u w:val="single"/>
        </w:rPr>
      </w:pPr>
      <w:r w:rsidRPr="00482001">
        <w:rPr>
          <w:b/>
          <w:bCs/>
          <w:u w:val="single"/>
        </w:rPr>
        <w:t>IPM</w:t>
      </w:r>
      <w:r w:rsidR="00EB72D3">
        <w:rPr>
          <w:b/>
          <w:bCs/>
          <w:u w:val="single"/>
        </w:rPr>
        <w:t xml:space="preserve"> +</w:t>
      </w:r>
      <w:proofErr w:type="spellStart"/>
      <w:r w:rsidR="00EB72D3">
        <w:rPr>
          <w:b/>
          <w:bCs/>
          <w:u w:val="single"/>
        </w:rPr>
        <w:t>CrowUpdateFW</w:t>
      </w:r>
      <w:proofErr w:type="spellEnd"/>
    </w:p>
    <w:p w:rsidR="00F27864" w:rsidRDefault="00F27864" w:rsidP="00EB2EB6">
      <w:pPr>
        <w:pStyle w:val="ListParagraph"/>
        <w:numPr>
          <w:ilvl w:val="0"/>
          <w:numId w:val="80"/>
        </w:numPr>
        <w:rPr>
          <w:rFonts w:ascii="Verdana" w:hAnsi="Verdana"/>
          <w:sz w:val="16"/>
          <w:szCs w:val="16"/>
        </w:rPr>
      </w:pPr>
      <w:r w:rsidRPr="00C2411F">
        <w:rPr>
          <w:rFonts w:ascii="Verdana" w:hAnsi="Verdana"/>
          <w:sz w:val="16"/>
          <w:szCs w:val="16"/>
        </w:rPr>
        <w:t>New Languages xml</w:t>
      </w:r>
      <w:r w:rsidR="003B525E">
        <w:rPr>
          <w:rFonts w:ascii="Verdana" w:hAnsi="Verdana"/>
          <w:sz w:val="16"/>
          <w:szCs w:val="16"/>
        </w:rPr>
        <w:t xml:space="preserve"> version 4</w:t>
      </w:r>
    </w:p>
    <w:p w:rsidR="003B525E" w:rsidRDefault="003B525E" w:rsidP="00EB2EB6">
      <w:pPr>
        <w:pStyle w:val="ListParagraph"/>
        <w:numPr>
          <w:ilvl w:val="0"/>
          <w:numId w:val="80"/>
        </w:numPr>
        <w:rPr>
          <w:rFonts w:ascii="Verdana" w:hAnsi="Verdana"/>
          <w:sz w:val="16"/>
          <w:szCs w:val="16"/>
        </w:rPr>
      </w:pPr>
      <w:proofErr w:type="spellStart"/>
      <w:r>
        <w:rPr>
          <w:rFonts w:ascii="Verdana" w:hAnsi="Verdana"/>
          <w:sz w:val="16"/>
          <w:szCs w:val="16"/>
        </w:rPr>
        <w:t>IPMApp</w:t>
      </w:r>
      <w:proofErr w:type="spellEnd"/>
      <w:r>
        <w:rPr>
          <w:rFonts w:ascii="Verdana" w:hAnsi="Verdana"/>
          <w:sz w:val="16"/>
          <w:szCs w:val="16"/>
        </w:rPr>
        <w:t xml:space="preserve"> will now return different pending for RF module &amp; voice downloading</w:t>
      </w:r>
    </w:p>
    <w:p w:rsidR="00F27864" w:rsidRDefault="003B525E" w:rsidP="00EB2EB6">
      <w:pPr>
        <w:pStyle w:val="ListParagraph"/>
        <w:numPr>
          <w:ilvl w:val="0"/>
          <w:numId w:val="80"/>
        </w:num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Added for </w:t>
      </w:r>
      <w:proofErr w:type="spellStart"/>
      <w:r>
        <w:rPr>
          <w:rFonts w:ascii="Verdana" w:hAnsi="Verdana"/>
          <w:sz w:val="16"/>
          <w:szCs w:val="16"/>
        </w:rPr>
        <w:t>crowFWupdate</w:t>
      </w:r>
      <w:proofErr w:type="spellEnd"/>
      <w:r>
        <w:rPr>
          <w:rFonts w:ascii="Verdana" w:hAnsi="Verdana"/>
          <w:sz w:val="16"/>
          <w:szCs w:val="16"/>
        </w:rPr>
        <w:t xml:space="preserve"> a delay after MCU reset</w:t>
      </w:r>
      <w:r w:rsidR="00D52C68">
        <w:rPr>
          <w:rFonts w:ascii="Verdana" w:hAnsi="Verdana"/>
          <w:sz w:val="16"/>
          <w:szCs w:val="16"/>
        </w:rPr>
        <w:t xml:space="preserve"> (Bug 557)</w:t>
      </w:r>
    </w:p>
    <w:p w:rsidR="001325C7" w:rsidRDefault="001325C7" w:rsidP="00EB2EB6">
      <w:pPr>
        <w:pStyle w:val="ListParagraph"/>
        <w:numPr>
          <w:ilvl w:val="0"/>
          <w:numId w:val="80"/>
        </w:num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fixed </w:t>
      </w:r>
      <w:proofErr w:type="spellStart"/>
      <w:r>
        <w:rPr>
          <w:rFonts w:ascii="Verdana" w:hAnsi="Verdana"/>
          <w:sz w:val="16"/>
          <w:szCs w:val="16"/>
        </w:rPr>
        <w:t>IPMApp</w:t>
      </w:r>
      <w:proofErr w:type="spellEnd"/>
      <w:r>
        <w:rPr>
          <w:rFonts w:ascii="Verdana" w:hAnsi="Verdana"/>
          <w:sz w:val="16"/>
          <w:szCs w:val="16"/>
        </w:rPr>
        <w:t xml:space="preserve"> crash when calling </w:t>
      </w:r>
      <w:proofErr w:type="spellStart"/>
      <w:r>
        <w:rPr>
          <w:rFonts w:ascii="Verdana" w:hAnsi="Verdana"/>
          <w:sz w:val="16"/>
          <w:szCs w:val="16"/>
        </w:rPr>
        <w:t>stoplistening</w:t>
      </w:r>
      <w:proofErr w:type="spellEnd"/>
      <w:r>
        <w:rPr>
          <w:rFonts w:ascii="Verdana" w:hAnsi="Verdana"/>
          <w:sz w:val="16"/>
          <w:szCs w:val="16"/>
        </w:rPr>
        <w:t xml:space="preserve"> () from </w:t>
      </w:r>
      <w:r>
        <w:rPr>
          <w:rFonts w:ascii="Verdana" w:hAnsi="Verdana" w:hint="cs"/>
          <w:sz w:val="16"/>
          <w:szCs w:val="16"/>
        </w:rPr>
        <w:t>I</w:t>
      </w:r>
      <w:r>
        <w:rPr>
          <w:rFonts w:ascii="Verdana" w:hAnsi="Verdana"/>
          <w:sz w:val="16"/>
          <w:szCs w:val="16"/>
        </w:rPr>
        <w:t>ngo</w:t>
      </w:r>
      <w:r>
        <w:rPr>
          <w:rFonts w:ascii="Verdana" w:hAnsi="Verdana" w:hint="cs"/>
          <w:sz w:val="16"/>
          <w:szCs w:val="16"/>
          <w:rtl/>
        </w:rPr>
        <w:t>'</w:t>
      </w:r>
      <w:r>
        <w:rPr>
          <w:rFonts w:ascii="Verdana" w:hAnsi="Verdana"/>
          <w:sz w:val="16"/>
          <w:szCs w:val="16"/>
        </w:rPr>
        <w:t>s tests</w:t>
      </w:r>
    </w:p>
    <w:p w:rsidR="001325C7" w:rsidRDefault="001325C7" w:rsidP="00EB2EB6">
      <w:pPr>
        <w:pStyle w:val="ListParagraph"/>
        <w:numPr>
          <w:ilvl w:val="0"/>
          <w:numId w:val="80"/>
        </w:num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Gas gauge flashing is temporary disabled according to ISE request.</w:t>
      </w:r>
    </w:p>
    <w:p w:rsidR="00F27864" w:rsidRDefault="00F27864" w:rsidP="00F27864">
      <w:pPr>
        <w:pStyle w:val="ListParagraph"/>
        <w:shd w:val="clear" w:color="auto" w:fill="FFFFFF" w:themeFill="background1"/>
        <w:spacing w:after="0"/>
        <w:ind w:left="360"/>
        <w:rPr>
          <w:rFonts w:ascii="Verdana" w:hAnsi="Verdana"/>
          <w:b/>
          <w:bCs/>
          <w:sz w:val="16"/>
          <w:szCs w:val="16"/>
        </w:rPr>
      </w:pPr>
    </w:p>
    <w:p w:rsidR="00F27864" w:rsidRPr="00482001" w:rsidRDefault="00F27864" w:rsidP="00F27864">
      <w:pPr>
        <w:pStyle w:val="ListParagraph"/>
        <w:shd w:val="clear" w:color="auto" w:fill="FFFFFF" w:themeFill="background1"/>
        <w:spacing w:after="0"/>
        <w:ind w:left="360"/>
        <w:rPr>
          <w:highlight w:val="yellow"/>
          <w:u w:val="single"/>
        </w:rPr>
      </w:pP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F27864" w:rsidRDefault="00F27864" w:rsidP="004A7EB9">
      <w:pPr>
        <w:numPr>
          <w:ilvl w:val="0"/>
          <w:numId w:val="59"/>
        </w:numPr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>
        <w:rPr>
          <w:rFonts w:ascii="Verdana" w:eastAsia="Times New Roman" w:hAnsi="Verdana" w:cs="Times New Roman"/>
          <w:sz w:val="16"/>
          <w:szCs w:val="16"/>
        </w:rPr>
        <w:t>ASCBT-</w:t>
      </w:r>
      <w:r w:rsidR="001325C7" w:rsidRPr="00B16269">
        <w:rPr>
          <w:rFonts w:ascii="Verdana" w:eastAsia="Times New Roman" w:hAnsi="Verdana" w:cs="Times New Roman"/>
          <w:sz w:val="16"/>
          <w:szCs w:val="16"/>
        </w:rPr>
        <w:t>758,557,753,759</w:t>
      </w:r>
      <w:r w:rsidR="00EB72D3" w:rsidRPr="00B16269">
        <w:rPr>
          <w:rFonts w:ascii="Verdana" w:eastAsia="Times New Roman" w:hAnsi="Verdana" w:cs="Times New Roman"/>
          <w:sz w:val="16"/>
          <w:szCs w:val="16"/>
        </w:rPr>
        <w:t>,767</w:t>
      </w:r>
      <w:r w:rsidR="004A7EB9">
        <w:rPr>
          <w:rFonts w:ascii="Verdana" w:eastAsia="Times New Roman" w:hAnsi="Verdana" w:cs="Times New Roman"/>
          <w:sz w:val="16"/>
          <w:szCs w:val="16"/>
        </w:rPr>
        <w:t>.</w:t>
      </w:r>
    </w:p>
    <w:p w:rsidR="00F27864" w:rsidRPr="00482001" w:rsidRDefault="00F27864" w:rsidP="00F27864">
      <w:pPr>
        <w:pStyle w:val="ListParagraph"/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</w:p>
    <w:p w:rsidR="00F27864" w:rsidRPr="006730B6" w:rsidRDefault="00F27864" w:rsidP="00F27864">
      <w:pPr>
        <w:pStyle w:val="ListParagraph"/>
        <w:numPr>
          <w:ilvl w:val="0"/>
          <w:numId w:val="78"/>
        </w:numPr>
        <w:shd w:val="clear" w:color="auto" w:fill="FFFFFF" w:themeFill="background1"/>
        <w:spacing w:after="0"/>
        <w:rPr>
          <w:b/>
          <w:bCs/>
          <w:u w:val="single"/>
        </w:rPr>
      </w:pPr>
      <w:r w:rsidRPr="00482001">
        <w:rPr>
          <w:b/>
          <w:bCs/>
          <w:u w:val="single"/>
        </w:rPr>
        <w:t>Keypad</w:t>
      </w:r>
    </w:p>
    <w:p w:rsidR="00F27864" w:rsidRPr="00482001" w:rsidRDefault="00F27864" w:rsidP="00F27864">
      <w:pPr>
        <w:pStyle w:val="ListParagraph"/>
        <w:shd w:val="clear" w:color="auto" w:fill="FFFFFF" w:themeFill="background1"/>
        <w:spacing w:after="0"/>
        <w:ind w:left="360"/>
        <w:rPr>
          <w:highlight w:val="yellow"/>
          <w:u w:val="single"/>
        </w:rPr>
      </w:pP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F27864" w:rsidRPr="00482001" w:rsidRDefault="00F27864" w:rsidP="001325C7">
      <w:pPr>
        <w:numPr>
          <w:ilvl w:val="0"/>
          <w:numId w:val="59"/>
        </w:numPr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 w:rsidRPr="00482001">
        <w:rPr>
          <w:rFonts w:ascii="Verdana" w:eastAsia="Times New Roman" w:hAnsi="Verdana" w:cs="Times New Roman"/>
          <w:sz w:val="16"/>
          <w:szCs w:val="16"/>
        </w:rPr>
        <w:t>ASCBT-</w:t>
      </w:r>
      <w:r w:rsidR="001325C7" w:rsidRPr="00B16269">
        <w:rPr>
          <w:rFonts w:ascii="Verdana" w:eastAsia="Times New Roman" w:hAnsi="Verdana" w:cs="Times New Roman"/>
          <w:sz w:val="16"/>
          <w:szCs w:val="16"/>
        </w:rPr>
        <w:t>554,595,728,739,743,755,757</w:t>
      </w:r>
      <w:r w:rsidR="001325C7">
        <w:rPr>
          <w:rFonts w:ascii="Verdana" w:eastAsia="Times New Roman" w:hAnsi="Verdana" w:cs="Times New Roman"/>
          <w:sz w:val="16"/>
          <w:szCs w:val="16"/>
        </w:rPr>
        <w:t>,760</w:t>
      </w:r>
    </w:p>
    <w:p w:rsidR="00F27864" w:rsidRPr="00482001" w:rsidRDefault="00F27864" w:rsidP="00F27864">
      <w:pPr>
        <w:pStyle w:val="ListParagraph"/>
        <w:numPr>
          <w:ilvl w:val="0"/>
          <w:numId w:val="78"/>
        </w:numPr>
        <w:shd w:val="clear" w:color="auto" w:fill="FFFFFF" w:themeFill="background1"/>
        <w:spacing w:after="0"/>
        <w:rPr>
          <w:b/>
          <w:bCs/>
          <w:u w:val="single"/>
        </w:rPr>
      </w:pPr>
      <w:r>
        <w:rPr>
          <w:b/>
          <w:bCs/>
          <w:u w:val="single"/>
        </w:rPr>
        <w:t>Siren EXT</w:t>
      </w:r>
    </w:p>
    <w:p w:rsidR="00F27864" w:rsidRPr="00482001" w:rsidRDefault="00F27864" w:rsidP="00F27864">
      <w:pPr>
        <w:pStyle w:val="ListParagraph"/>
        <w:shd w:val="clear" w:color="auto" w:fill="FFFFFF" w:themeFill="background1"/>
        <w:spacing w:after="0"/>
        <w:ind w:left="360"/>
        <w:rPr>
          <w:highlight w:val="yellow"/>
          <w:u w:val="single"/>
        </w:rPr>
      </w:pP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F27864" w:rsidRPr="00B16269" w:rsidRDefault="001325C7" w:rsidP="00B16269">
      <w:pPr>
        <w:numPr>
          <w:ilvl w:val="0"/>
          <w:numId w:val="59"/>
        </w:numPr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>
        <w:rPr>
          <w:rFonts w:ascii="Verdana" w:eastAsia="Times New Roman" w:hAnsi="Verdana" w:cs="Times New Roman"/>
          <w:sz w:val="16"/>
          <w:szCs w:val="16"/>
        </w:rPr>
        <w:t>production bug</w:t>
      </w:r>
    </w:p>
    <w:p w:rsidR="002238E7" w:rsidRDefault="002238E7" w:rsidP="00A21312">
      <w:pPr>
        <w:pStyle w:val="Heading2"/>
      </w:pPr>
      <w:bookmarkStart w:id="19" w:name="_Toc523816800"/>
      <w:r>
        <w:t xml:space="preserve">Release Date: </w:t>
      </w:r>
      <w:r w:rsidR="0070736C">
        <w:t>23</w:t>
      </w:r>
      <w:r>
        <w:t>/01/2018 (Revision 49</w:t>
      </w:r>
      <w:r w:rsidR="009721DB">
        <w:t>62</w:t>
      </w:r>
      <w:r w:rsidR="00A21312">
        <w:t>7</w:t>
      </w:r>
      <w:r>
        <w:t>)</w:t>
      </w:r>
      <w:bookmarkEnd w:id="19"/>
    </w:p>
    <w:p w:rsidR="002238E7" w:rsidRDefault="002238E7" w:rsidP="002238E7">
      <w:r>
        <w:t>SVN Location: https://subversion.ise.de/svn/gira/AlarmSystemCrow</w:t>
      </w:r>
    </w:p>
    <w:p w:rsidR="002238E7" w:rsidRPr="00AA05BC" w:rsidRDefault="002238E7" w:rsidP="002238E7">
      <w:pPr>
        <w:spacing w:after="0"/>
        <w:rPr>
          <w:u w:val="single"/>
        </w:rPr>
      </w:pPr>
      <w:r w:rsidRPr="00AA05BC">
        <w:rPr>
          <w:u w:val="single"/>
        </w:rPr>
        <w:t>The Package includes:</w:t>
      </w:r>
      <w:r>
        <w:rPr>
          <w:u w:val="single"/>
        </w:rPr>
        <w:t xml:space="preserve"> </w:t>
      </w:r>
    </w:p>
    <w:p w:rsidR="002238E7" w:rsidRPr="002238E7" w:rsidRDefault="002238E7" w:rsidP="002A5086">
      <w:pPr>
        <w:pStyle w:val="ListParagraph"/>
        <w:numPr>
          <w:ilvl w:val="0"/>
          <w:numId w:val="1"/>
        </w:numPr>
      </w:pPr>
      <w:proofErr w:type="spellStart"/>
      <w:r w:rsidRPr="00F27F2B">
        <w:t>CrowLibrary</w:t>
      </w:r>
      <w:proofErr w:type="spellEnd"/>
      <w:r w:rsidRPr="00F27F2B">
        <w:t xml:space="preserve"> Version </w:t>
      </w:r>
      <w:r w:rsidRPr="002A5086">
        <w:rPr>
          <w:highlight w:val="yellow"/>
        </w:rPr>
        <w:t>2.5.1.6</w:t>
      </w:r>
      <w:r w:rsidR="002A5086" w:rsidRPr="002A5086">
        <w:rPr>
          <w:highlight w:val="yellow"/>
        </w:rPr>
        <w:t>9</w:t>
      </w:r>
    </w:p>
    <w:p w:rsidR="002238E7" w:rsidRPr="002238E7" w:rsidRDefault="002238E7" w:rsidP="002A5086">
      <w:pPr>
        <w:pStyle w:val="ListParagraph"/>
        <w:numPr>
          <w:ilvl w:val="0"/>
          <w:numId w:val="1"/>
        </w:numPr>
      </w:pPr>
      <w:r w:rsidRPr="002238E7">
        <w:t xml:space="preserve">Crow </w:t>
      </w:r>
      <w:proofErr w:type="spellStart"/>
      <w:r w:rsidRPr="002238E7">
        <w:t>IPMApplication</w:t>
      </w:r>
      <w:proofErr w:type="spellEnd"/>
      <w:r w:rsidRPr="002238E7">
        <w:t xml:space="preserve"> Version </w:t>
      </w:r>
      <w:r w:rsidRPr="002A5086">
        <w:rPr>
          <w:highlight w:val="yellow"/>
        </w:rPr>
        <w:t>2.5.2.7</w:t>
      </w:r>
      <w:r w:rsidR="002A5086" w:rsidRPr="002A5086">
        <w:rPr>
          <w:highlight w:val="yellow"/>
        </w:rPr>
        <w:t>4</w:t>
      </w:r>
    </w:p>
    <w:p w:rsidR="002238E7" w:rsidRPr="002238E7" w:rsidRDefault="002238E7" w:rsidP="002238E7">
      <w:pPr>
        <w:pStyle w:val="ListParagraph"/>
        <w:numPr>
          <w:ilvl w:val="0"/>
          <w:numId w:val="1"/>
        </w:numPr>
      </w:pPr>
      <w:r w:rsidRPr="002238E7">
        <w:t xml:space="preserve">Crow MCU </w:t>
      </w:r>
      <w:proofErr w:type="spellStart"/>
      <w:r w:rsidRPr="002238E7">
        <w:t>UpdateFirmware</w:t>
      </w:r>
      <w:proofErr w:type="spellEnd"/>
      <w:r w:rsidRPr="002238E7">
        <w:t xml:space="preserve"> Version 1.7.4.50</w:t>
      </w:r>
    </w:p>
    <w:p w:rsidR="002238E7" w:rsidRDefault="002238E7" w:rsidP="002A5086">
      <w:pPr>
        <w:pStyle w:val="ListParagraph"/>
        <w:numPr>
          <w:ilvl w:val="0"/>
          <w:numId w:val="1"/>
        </w:numPr>
      </w:pPr>
      <w:r w:rsidRPr="002238E7">
        <w:lastRenderedPageBreak/>
        <w:t xml:space="preserve">Crow MCU Peripheral Update Version </w:t>
      </w:r>
      <w:r w:rsidRPr="002A5086">
        <w:rPr>
          <w:highlight w:val="yellow"/>
        </w:rPr>
        <w:t>1.0.0.1</w:t>
      </w:r>
      <w:r w:rsidR="002A5086" w:rsidRPr="002A5086">
        <w:rPr>
          <w:highlight w:val="yellow"/>
        </w:rPr>
        <w:t>5</w:t>
      </w:r>
    </w:p>
    <w:p w:rsidR="002238E7" w:rsidRPr="00A76A94" w:rsidRDefault="002238E7" w:rsidP="002238E7">
      <w:pPr>
        <w:pStyle w:val="ListParagraph"/>
        <w:numPr>
          <w:ilvl w:val="0"/>
          <w:numId w:val="1"/>
        </w:numPr>
      </w:pPr>
      <w:r>
        <w:t xml:space="preserve">Voice file </w:t>
      </w:r>
      <w:r w:rsidRPr="00286E2C">
        <w:t>version 1.</w:t>
      </w:r>
      <w:r>
        <w:t>1</w:t>
      </w:r>
      <w:r w:rsidRPr="00286E2C">
        <w:t>.0.3</w:t>
      </w:r>
    </w:p>
    <w:p w:rsidR="002238E7" w:rsidRPr="00AA05BC" w:rsidRDefault="002238E7" w:rsidP="002238E7">
      <w:pPr>
        <w:spacing w:after="0"/>
        <w:rPr>
          <w:u w:val="single"/>
        </w:rPr>
      </w:pPr>
      <w:r w:rsidRPr="00AA05BC">
        <w:rPr>
          <w:u w:val="single"/>
        </w:rPr>
        <w:t>Compatibility:</w:t>
      </w:r>
      <w:r>
        <w:rPr>
          <w:u w:val="single"/>
        </w:rPr>
        <w:t xml:space="preserve"> </w:t>
      </w:r>
    </w:p>
    <w:p w:rsidR="002238E7" w:rsidRPr="002238E7" w:rsidRDefault="002238E7" w:rsidP="002238E7">
      <w:pPr>
        <w:pStyle w:val="ListParagraph"/>
        <w:numPr>
          <w:ilvl w:val="0"/>
          <w:numId w:val="1"/>
        </w:numPr>
      </w:pPr>
      <w:proofErr w:type="spellStart"/>
      <w:r>
        <w:t>CrowLibraryInterface</w:t>
      </w:r>
      <w:proofErr w:type="spellEnd"/>
      <w:r>
        <w:t xml:space="preserve"> Version </w:t>
      </w:r>
      <w:r w:rsidRPr="002238E7">
        <w:t>1.2.1.34</w:t>
      </w:r>
    </w:p>
    <w:p w:rsidR="002238E7" w:rsidRPr="002238E7" w:rsidRDefault="002238E7" w:rsidP="00586001">
      <w:pPr>
        <w:pStyle w:val="ListParagraph"/>
        <w:numPr>
          <w:ilvl w:val="0"/>
          <w:numId w:val="1"/>
        </w:numPr>
      </w:pPr>
      <w:proofErr w:type="spellStart"/>
      <w:r w:rsidRPr="002238E7">
        <w:t>Gira</w:t>
      </w:r>
      <w:proofErr w:type="spellEnd"/>
      <w:r w:rsidRPr="002238E7">
        <w:t xml:space="preserve"> Device Package </w:t>
      </w:r>
      <w:r w:rsidRPr="00586001">
        <w:rPr>
          <w:highlight w:val="yellow"/>
        </w:rPr>
        <w:t>: V2.0.3</w:t>
      </w:r>
      <w:r w:rsidR="00586001" w:rsidRPr="00586001">
        <w:rPr>
          <w:highlight w:val="yellow"/>
        </w:rPr>
        <w:t>8</w:t>
      </w:r>
    </w:p>
    <w:p w:rsidR="002238E7" w:rsidRPr="002238E7" w:rsidRDefault="002238E7" w:rsidP="002238E7">
      <w:pPr>
        <w:pStyle w:val="ListParagraph"/>
        <w:numPr>
          <w:ilvl w:val="0"/>
          <w:numId w:val="1"/>
        </w:numPr>
      </w:pPr>
      <w:r w:rsidRPr="002238E7">
        <w:t>XSD version: 1.3.1.14</w:t>
      </w:r>
    </w:p>
    <w:p w:rsidR="002238E7" w:rsidRPr="002238E7" w:rsidRDefault="002238E7" w:rsidP="002238E7">
      <w:pPr>
        <w:pStyle w:val="ListParagraph"/>
        <w:numPr>
          <w:ilvl w:val="0"/>
          <w:numId w:val="1"/>
        </w:numPr>
      </w:pPr>
      <w:r w:rsidRPr="002238E7">
        <w:t>Languages XSD :1</w:t>
      </w:r>
    </w:p>
    <w:p w:rsidR="002238E7" w:rsidRPr="002238E7" w:rsidRDefault="002238E7" w:rsidP="002238E7">
      <w:pPr>
        <w:pStyle w:val="ListParagraph"/>
        <w:numPr>
          <w:ilvl w:val="0"/>
          <w:numId w:val="1"/>
        </w:numPr>
      </w:pPr>
      <w:r w:rsidRPr="002238E7">
        <w:t>Languages XML :2</w:t>
      </w:r>
      <w:r w:rsidR="00FF5F7E">
        <w:t>/</w:t>
      </w:r>
      <w:r w:rsidR="00FF5F7E" w:rsidRPr="00586001">
        <w:rPr>
          <w:highlight w:val="yellow"/>
        </w:rPr>
        <w:t>1.0.0.10</w:t>
      </w:r>
    </w:p>
    <w:p w:rsidR="002238E7" w:rsidRPr="002238E7" w:rsidRDefault="002238E7" w:rsidP="00FF5F7E">
      <w:pPr>
        <w:pStyle w:val="ListParagraph"/>
        <w:numPr>
          <w:ilvl w:val="0"/>
          <w:numId w:val="1"/>
        </w:numPr>
      </w:pPr>
      <w:r w:rsidRPr="002238E7">
        <w:t>GPA Version :</w:t>
      </w:r>
      <w:r w:rsidR="00FF5F7E" w:rsidRPr="00FF5F7E">
        <w:rPr>
          <w:highlight w:val="yellow"/>
        </w:rPr>
        <w:t>3.0.0.125</w:t>
      </w:r>
    </w:p>
    <w:p w:rsidR="002238E7" w:rsidRPr="00A7013A" w:rsidRDefault="002238E7" w:rsidP="002238E7">
      <w:pPr>
        <w:spacing w:after="0"/>
        <w:rPr>
          <w:u w:val="single"/>
        </w:rPr>
      </w:pP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1580"/>
        <w:gridCol w:w="1460"/>
        <w:gridCol w:w="2313"/>
        <w:gridCol w:w="3503"/>
      </w:tblGrid>
      <w:tr w:rsidR="002238E7" w:rsidRPr="00F62628" w:rsidTr="00B572BE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F62628" w:rsidRDefault="002238E7" w:rsidP="00B572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F62628" w:rsidRDefault="002238E7" w:rsidP="00B572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F62628" w:rsidRDefault="002238E7" w:rsidP="00B572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HW version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7" w:rsidRPr="00F62628" w:rsidRDefault="002238E7" w:rsidP="00B572BE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Comments</w:t>
            </w:r>
          </w:p>
        </w:tc>
      </w:tr>
      <w:tr w:rsidR="002238E7" w:rsidRPr="00A76A94" w:rsidTr="00B572BE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A76A94">
              <w:t>Control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8553C0" w:rsidRDefault="002238E7" w:rsidP="00786FFD">
            <w:pPr>
              <w:rPr>
                <w:highlight w:val="yellow"/>
              </w:rPr>
            </w:pPr>
            <w:r w:rsidRPr="006E15B0">
              <w:rPr>
                <w:highlight w:val="yellow"/>
              </w:rPr>
              <w:t>2.</w:t>
            </w:r>
            <w:r>
              <w:rPr>
                <w:highlight w:val="yellow"/>
              </w:rPr>
              <w:t>10</w:t>
            </w:r>
            <w:r w:rsidRPr="006E15B0">
              <w:rPr>
                <w:highlight w:val="yellow"/>
              </w:rPr>
              <w:t>.</w:t>
            </w:r>
            <w:r w:rsidR="00786FFD">
              <w:rPr>
                <w:highlight w:val="yellow"/>
              </w:rPr>
              <w:t>5</w:t>
            </w:r>
            <w:r w:rsidRPr="006E15B0">
              <w:rPr>
                <w:highlight w:val="yellow"/>
              </w:rPr>
              <w:t>.13</w:t>
            </w:r>
            <w:r w:rsidR="00786FFD">
              <w:rPr>
                <w:highlight w:val="yellow"/>
              </w:rPr>
              <w:t>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A76A94">
              <w:t>5B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7" w:rsidRPr="00A76A94" w:rsidRDefault="002238E7" w:rsidP="00B572BE">
            <w:r>
              <w:t>*</w:t>
            </w:r>
            <w:r w:rsidRPr="00A76A94">
              <w:t>Still under test</w:t>
            </w:r>
          </w:p>
        </w:tc>
      </w:tr>
      <w:tr w:rsidR="002238E7" w:rsidRPr="00A76A94" w:rsidTr="00B572BE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A76A94">
              <w:t>RF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8553C0" w:rsidRDefault="002238E7" w:rsidP="002238E7">
            <w:pPr>
              <w:rPr>
                <w:rFonts w:cs="Arial"/>
                <w:highlight w:val="yellow"/>
              </w:rPr>
            </w:pPr>
            <w:r w:rsidRPr="00EF23EA">
              <w:rPr>
                <w:highlight w:val="yellow"/>
              </w:rPr>
              <w:t>4.6.0.6</w:t>
            </w:r>
            <w:r>
              <w:rPr>
                <w:highlight w:val="yellow"/>
              </w:rPr>
              <w:t>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A76A94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7" w:rsidRPr="00A76A94" w:rsidRDefault="002238E7" w:rsidP="00B572BE"/>
        </w:tc>
      </w:tr>
      <w:tr w:rsidR="002238E7" w:rsidRPr="00A76A94" w:rsidTr="00B572BE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A76A94">
              <w:t>PIR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tabs>
                <w:tab w:val="center" w:pos="1368"/>
              </w:tabs>
              <w:rPr>
                <w:rFonts w:cs="Arial"/>
              </w:rPr>
            </w:pPr>
            <w:r w:rsidRPr="003374EF">
              <w:t>0.8.5.17</w:t>
            </w:r>
            <w:r w:rsidRPr="00A76A94">
              <w:tab/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A76A94">
              <w:t>4C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7" w:rsidRPr="00A76A94" w:rsidRDefault="002238E7" w:rsidP="00B572BE">
            <w:r>
              <w:t>4B is OK too</w:t>
            </w:r>
          </w:p>
        </w:tc>
      </w:tr>
      <w:tr w:rsidR="002238E7" w:rsidRPr="00A76A94" w:rsidTr="00B572BE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A76A94">
              <w:t>PIR Cam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A76A94">
              <w:t>1.2.0.38 / 192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A76A94">
              <w:t>4B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7" w:rsidRPr="00A76A94" w:rsidRDefault="002238E7" w:rsidP="00B572BE">
            <w:r>
              <w:t>4A is OK too</w:t>
            </w:r>
          </w:p>
        </w:tc>
      </w:tr>
      <w:tr w:rsidR="002238E7" w:rsidRPr="00A76A94" w:rsidTr="00B572BE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1B6A80" w:rsidRDefault="002238E7" w:rsidP="00B572BE">
            <w:pPr>
              <w:rPr>
                <w:rFonts w:cs="Arial"/>
              </w:rPr>
            </w:pPr>
            <w:r w:rsidRPr="001B6A80">
              <w:t>Magnet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6E15B0" w:rsidRDefault="002238E7" w:rsidP="00B572BE">
            <w:pPr>
              <w:rPr>
                <w:rFonts w:cs="Arial"/>
              </w:rPr>
            </w:pPr>
            <w:r w:rsidRPr="006E15B0">
              <w:t>0.7.0.12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7" w:rsidRPr="00A76A94" w:rsidRDefault="002238E7" w:rsidP="00B572BE">
            <w:r w:rsidRPr="00A76A94">
              <w:t>4A is OK too</w:t>
            </w:r>
            <w:r>
              <w:t xml:space="preserve"> , </w:t>
            </w:r>
          </w:p>
        </w:tc>
      </w:tr>
      <w:tr w:rsidR="002238E7" w:rsidRPr="00A76A94" w:rsidTr="00B572BE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A76A94">
              <w:t>Technical Contact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6E15B0" w:rsidRDefault="002238E7" w:rsidP="00B572BE">
            <w:pPr>
              <w:rPr>
                <w:rFonts w:cs="Arial"/>
              </w:rPr>
            </w:pPr>
            <w:r w:rsidRPr="006E15B0">
              <w:t>0.7.0.12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7" w:rsidRPr="00A76A94" w:rsidRDefault="002238E7" w:rsidP="00B572BE">
            <w:r w:rsidRPr="00A76A94">
              <w:t>4A is OK too</w:t>
            </w:r>
            <w:r>
              <w:t xml:space="preserve">, </w:t>
            </w:r>
          </w:p>
        </w:tc>
      </w:tr>
      <w:tr w:rsidR="002238E7" w:rsidRPr="00A76A94" w:rsidTr="00B572BE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A76A94">
              <w:t>Indoor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6E15B0" w:rsidRDefault="002238E7" w:rsidP="002238E7">
            <w:pPr>
              <w:rPr>
                <w:rFonts w:cs="Arial"/>
              </w:rPr>
            </w:pPr>
            <w:r w:rsidRPr="002238E7">
              <w:rPr>
                <w:highlight w:val="yellow"/>
              </w:rPr>
              <w:t>0.15.3.28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7" w:rsidRPr="00A76A94" w:rsidRDefault="002238E7" w:rsidP="00B572BE">
            <w:r w:rsidRPr="00A76A94">
              <w:t>2C is OK too</w:t>
            </w:r>
            <w:r>
              <w:t xml:space="preserve">, </w:t>
            </w:r>
          </w:p>
        </w:tc>
      </w:tr>
      <w:tr w:rsidR="002238E7" w:rsidRPr="00A76A94" w:rsidTr="00B572BE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A76A94">
              <w:t>Outdoor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6E15B0" w:rsidRDefault="002238E7" w:rsidP="002238E7">
            <w:r w:rsidRPr="002238E7">
              <w:rPr>
                <w:highlight w:val="yellow"/>
              </w:rPr>
              <w:t>0.15.3.31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A76A94">
              <w:t>4B</w:t>
            </w:r>
            <w:r w:rsidRPr="00A76A94">
              <w:rPr>
                <w:rFonts w:cs="Arial"/>
              </w:rPr>
              <w:t xml:space="preserve"> must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7" w:rsidRPr="00A76A94" w:rsidRDefault="002238E7" w:rsidP="00B572BE"/>
        </w:tc>
      </w:tr>
      <w:tr w:rsidR="002238E7" w:rsidRPr="00A76A94" w:rsidTr="00B572BE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A76A94">
              <w:t>I/O 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286E2C" w:rsidRDefault="002238E7" w:rsidP="00B572BE">
            <w:pPr>
              <w:rPr>
                <w:rFonts w:cs="Arial"/>
              </w:rPr>
            </w:pPr>
            <w:r w:rsidRPr="00286E2C">
              <w:t>1.2.0.28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7" w:rsidRPr="00A76A94" w:rsidRDefault="002238E7" w:rsidP="00B572BE">
            <w:r>
              <w:t>3A is OK too</w:t>
            </w:r>
          </w:p>
        </w:tc>
      </w:tr>
      <w:tr w:rsidR="002238E7" w:rsidRPr="00A76A94" w:rsidTr="00B572BE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A76A94">
              <w:t>Keyfob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A76A94">
              <w:t>0.3.0.6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A76A94">
              <w:t>1A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7" w:rsidRPr="00A76A94" w:rsidRDefault="002238E7" w:rsidP="00B572BE"/>
        </w:tc>
      </w:tr>
      <w:tr w:rsidR="002238E7" w:rsidRPr="00A76A94" w:rsidTr="00B572BE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A76A94">
              <w:t>GBD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BF4257" w:rsidRDefault="002238E7" w:rsidP="00B572BE">
            <w:pPr>
              <w:rPr>
                <w:rFonts w:cs="Arial"/>
                <w:highlight w:val="yellow"/>
              </w:rPr>
            </w:pPr>
            <w:r w:rsidRPr="001B6A80">
              <w:t>0.1.</w:t>
            </w:r>
            <w:r>
              <w:t>1</w:t>
            </w:r>
            <w:r w:rsidRPr="001B6A80">
              <w:t>.22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A76A94">
              <w:t>1D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7" w:rsidRDefault="002238E7" w:rsidP="00B572BE">
            <w:r>
              <w:t>Requires new HW for VDS tests.</w:t>
            </w:r>
          </w:p>
          <w:p w:rsidR="002238E7" w:rsidRDefault="002238E7" w:rsidP="00B572BE">
            <w:r>
              <w:t>Can work on existing HW except detection method</w:t>
            </w:r>
          </w:p>
          <w:p w:rsidR="002238E7" w:rsidRPr="00A76A94" w:rsidRDefault="002238E7" w:rsidP="00B572BE">
            <w:r w:rsidRPr="00A76A94">
              <w:t>1C is OK too</w:t>
            </w:r>
          </w:p>
        </w:tc>
      </w:tr>
      <w:tr w:rsidR="002238E7" w:rsidRPr="00A76A94" w:rsidTr="00B572BE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A76A94">
              <w:t>LCD Keypad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602A5F" w:rsidRDefault="002238E7" w:rsidP="00786FFD">
            <w:pPr>
              <w:rPr>
                <w:rFonts w:cs="Arial"/>
                <w:highlight w:val="yellow"/>
              </w:rPr>
            </w:pPr>
            <w:r w:rsidRPr="00043FFD">
              <w:rPr>
                <w:highlight w:val="yellow"/>
              </w:rPr>
              <w:t>1.2.1.5</w:t>
            </w:r>
            <w:r w:rsidR="00786FFD">
              <w:rPr>
                <w:highlight w:val="yellow"/>
              </w:rPr>
              <w:t>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7" w:rsidRPr="00A76A94" w:rsidRDefault="002238E7" w:rsidP="00B572BE">
            <w:r>
              <w:t>*</w:t>
            </w:r>
            <w:r w:rsidRPr="00A76A94">
              <w:t>Still under test</w:t>
            </w:r>
          </w:p>
          <w:p w:rsidR="002238E7" w:rsidRPr="00A76A94" w:rsidRDefault="002238E7" w:rsidP="00B572BE">
            <w:r w:rsidRPr="00A76A94">
              <w:t>3A is OK too</w:t>
            </w:r>
          </w:p>
        </w:tc>
      </w:tr>
      <w:tr w:rsidR="002238E7" w:rsidRPr="00A76A94" w:rsidTr="00B572BE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7" w:rsidRPr="00A76A94" w:rsidRDefault="002238E7" w:rsidP="00B572BE">
            <w:r w:rsidRPr="00A76A94">
              <w:t>Touch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7" w:rsidRPr="00F27F2B" w:rsidRDefault="002238E7" w:rsidP="00B572BE">
            <w:pPr>
              <w:rPr>
                <w:highlight w:val="yellow"/>
              </w:rPr>
            </w:pPr>
            <w:r w:rsidRPr="00EF23EA">
              <w:t>0.0.0.11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7" w:rsidRPr="00A76A94" w:rsidRDefault="002238E7" w:rsidP="00B572BE"/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7" w:rsidRPr="00A76A94" w:rsidRDefault="002238E7" w:rsidP="00B572BE"/>
        </w:tc>
      </w:tr>
      <w:tr w:rsidR="002238E7" w:rsidRPr="00A76A94" w:rsidTr="00B572BE">
        <w:trPr>
          <w:trHeight w:val="322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A76A94">
              <w:t>Door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A76A94">
              <w:t>0.1.0.6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A76A94">
              <w:t>2B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7" w:rsidRPr="00A76A94" w:rsidRDefault="002238E7" w:rsidP="00B572BE"/>
        </w:tc>
      </w:tr>
      <w:tr w:rsidR="002238E7" w:rsidRPr="00A76A94" w:rsidTr="00B572BE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A76A94">
              <w:t>Repeater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3374EF">
              <w:t>0.1.2.14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7" w:rsidRPr="00A76A94" w:rsidRDefault="002238E7" w:rsidP="00B572BE">
            <w:r w:rsidRPr="00A76A94">
              <w:t>2C is OK too</w:t>
            </w:r>
          </w:p>
        </w:tc>
      </w:tr>
      <w:tr w:rsidR="002238E7" w:rsidRPr="00A76A94" w:rsidTr="00B572BE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A76A94">
              <w:t>GPA-C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6C13F9" w:rsidRDefault="002238E7" w:rsidP="006C13F9">
            <w:pPr>
              <w:rPr>
                <w:rFonts w:cs="Arial"/>
                <w:highlight w:val="yellow"/>
              </w:rPr>
            </w:pPr>
            <w:r w:rsidRPr="006C13F9">
              <w:rPr>
                <w:highlight w:val="yellow"/>
              </w:rPr>
              <w:t>V2.8.1.5</w:t>
            </w:r>
            <w:r w:rsidR="006C13F9" w:rsidRPr="006C13F9">
              <w:rPr>
                <w:highlight w:val="yellow"/>
              </w:rPr>
              <w:t>5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E7" w:rsidRPr="00A76A94" w:rsidRDefault="002238E7" w:rsidP="00B572BE">
            <w:pPr>
              <w:rPr>
                <w:rFonts w:cs="Arial"/>
              </w:rPr>
            </w:pPr>
            <w:r w:rsidRPr="00A76A94">
              <w:t>Located @ Tests folder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7" w:rsidRPr="00A76A94" w:rsidRDefault="002238E7" w:rsidP="00B572BE"/>
        </w:tc>
      </w:tr>
    </w:tbl>
    <w:p w:rsidR="002238E7" w:rsidRDefault="002238E7" w:rsidP="002238E7">
      <w:pPr>
        <w:spacing w:after="0"/>
        <w:rPr>
          <w:u w:val="single"/>
        </w:rPr>
      </w:pPr>
    </w:p>
    <w:p w:rsidR="002238E7" w:rsidRPr="00A76A94" w:rsidRDefault="002238E7" w:rsidP="002238E7">
      <w:pPr>
        <w:spacing w:after="0"/>
        <w:rPr>
          <w:u w:val="single"/>
        </w:rPr>
      </w:pPr>
    </w:p>
    <w:p w:rsidR="002238E7" w:rsidRPr="006730B6" w:rsidRDefault="002238E7" w:rsidP="006730B6">
      <w:pPr>
        <w:pStyle w:val="ListParagraph"/>
        <w:numPr>
          <w:ilvl w:val="0"/>
          <w:numId w:val="53"/>
        </w:numPr>
        <w:spacing w:after="0"/>
        <w:rPr>
          <w:b/>
          <w:bCs/>
          <w:u w:val="single"/>
        </w:rPr>
      </w:pPr>
      <w:r w:rsidRPr="00E70EEC">
        <w:rPr>
          <w:b/>
          <w:bCs/>
          <w:u w:val="single"/>
        </w:rPr>
        <w:t>MCU</w:t>
      </w:r>
    </w:p>
    <w:p w:rsidR="002238E7" w:rsidRPr="00482001" w:rsidRDefault="00C843B2" w:rsidP="007378C3">
      <w:pPr>
        <w:pStyle w:val="ListParagraph"/>
        <w:numPr>
          <w:ilvl w:val="0"/>
          <w:numId w:val="70"/>
        </w:numPr>
        <w:shd w:val="clear" w:color="auto" w:fill="FFFFFF" w:themeFill="background1"/>
        <w:spacing w:after="0" w:line="24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Production support -UART commands </w:t>
      </w:r>
    </w:p>
    <w:p w:rsidR="002238E7" w:rsidRPr="00482001" w:rsidRDefault="002238E7" w:rsidP="002238E7">
      <w:pPr>
        <w:shd w:val="clear" w:color="auto" w:fill="FFFFFF" w:themeFill="background1"/>
        <w:spacing w:after="0" w:line="240" w:lineRule="auto"/>
        <w:ind w:left="360"/>
        <w:rPr>
          <w:rFonts w:ascii="Verdana" w:hAnsi="Verdana"/>
          <w:b/>
          <w:bCs/>
          <w:sz w:val="16"/>
          <w:szCs w:val="16"/>
        </w:rPr>
      </w:pPr>
    </w:p>
    <w:p w:rsidR="002238E7" w:rsidRPr="00482001" w:rsidRDefault="002238E7" w:rsidP="002238E7">
      <w:pPr>
        <w:shd w:val="clear" w:color="auto" w:fill="FFFFFF" w:themeFill="background1"/>
        <w:spacing w:after="0" w:line="240" w:lineRule="auto"/>
        <w:ind w:left="360"/>
        <w:rPr>
          <w:rFonts w:ascii="Verdana" w:hAnsi="Verdana"/>
          <w:b/>
          <w:bCs/>
          <w:sz w:val="16"/>
          <w:szCs w:val="16"/>
        </w:rPr>
      </w:pP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2238E7" w:rsidRPr="00482001" w:rsidRDefault="002238E7" w:rsidP="008A6A26">
      <w:pPr>
        <w:pStyle w:val="ListParagraph"/>
        <w:numPr>
          <w:ilvl w:val="0"/>
          <w:numId w:val="66"/>
        </w:numPr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>
        <w:rPr>
          <w:rFonts w:ascii="Verdana" w:eastAsia="Times New Roman" w:hAnsi="Verdana" w:cs="Times New Roman"/>
          <w:sz w:val="16"/>
          <w:szCs w:val="16"/>
        </w:rPr>
        <w:t>ASCBT-</w:t>
      </w:r>
      <w:r w:rsidR="008A6A26">
        <w:rPr>
          <w:rFonts w:ascii="Verdana" w:eastAsia="Times New Roman" w:hAnsi="Verdana" w:cs="Times New Roman"/>
          <w:sz w:val="16"/>
          <w:szCs w:val="16"/>
        </w:rPr>
        <w:t>687,622,692</w:t>
      </w:r>
      <w:r w:rsidR="006C13F9">
        <w:rPr>
          <w:rFonts w:ascii="Verdana" w:eastAsia="Times New Roman" w:hAnsi="Verdana" w:cs="Times New Roman"/>
          <w:sz w:val="16"/>
          <w:szCs w:val="16"/>
        </w:rPr>
        <w:t>,699</w:t>
      </w:r>
      <w:r w:rsidR="004219CC">
        <w:rPr>
          <w:rFonts w:ascii="Verdana" w:eastAsia="Times New Roman" w:hAnsi="Verdana" w:cs="Times New Roman"/>
          <w:sz w:val="16"/>
          <w:szCs w:val="16"/>
        </w:rPr>
        <w:t>,700</w:t>
      </w:r>
      <w:r w:rsidR="004C4D20">
        <w:rPr>
          <w:rFonts w:ascii="Verdana" w:eastAsia="Times New Roman" w:hAnsi="Verdana" w:cs="Times New Roman"/>
          <w:sz w:val="16"/>
          <w:szCs w:val="16"/>
        </w:rPr>
        <w:t>,605</w:t>
      </w:r>
      <w:r w:rsidR="009A5D24">
        <w:rPr>
          <w:rFonts w:ascii="Verdana" w:eastAsia="Times New Roman" w:hAnsi="Verdana" w:cs="Times New Roman"/>
          <w:sz w:val="16"/>
          <w:szCs w:val="16"/>
        </w:rPr>
        <w:t>,386,732</w:t>
      </w:r>
      <w:r w:rsidR="0041382D">
        <w:rPr>
          <w:rFonts w:ascii="Verdana" w:eastAsia="Times New Roman" w:hAnsi="Verdana" w:cs="Times New Roman"/>
          <w:sz w:val="16"/>
          <w:szCs w:val="16"/>
        </w:rPr>
        <w:t>,659</w:t>
      </w:r>
      <w:r w:rsidR="00B572BE">
        <w:rPr>
          <w:rFonts w:ascii="Verdana" w:eastAsia="Times New Roman" w:hAnsi="Verdana" w:cs="Times New Roman"/>
          <w:sz w:val="16"/>
          <w:szCs w:val="16"/>
        </w:rPr>
        <w:t>,704</w:t>
      </w:r>
    </w:p>
    <w:p w:rsidR="002238E7" w:rsidRPr="00482001" w:rsidRDefault="002238E7" w:rsidP="002238E7">
      <w:pPr>
        <w:pStyle w:val="ListParagraph"/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b/>
          <w:bCs/>
          <w:sz w:val="16"/>
          <w:szCs w:val="16"/>
        </w:rPr>
      </w:pPr>
    </w:p>
    <w:p w:rsidR="002238E7" w:rsidRPr="00482001" w:rsidRDefault="002238E7" w:rsidP="002238E7">
      <w:pPr>
        <w:pStyle w:val="ListParagraph"/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</w:p>
    <w:p w:rsidR="002238E7" w:rsidRPr="00482001" w:rsidRDefault="002238E7" w:rsidP="006F4D8B">
      <w:pPr>
        <w:pStyle w:val="ListParagraph"/>
        <w:numPr>
          <w:ilvl w:val="0"/>
          <w:numId w:val="53"/>
        </w:numPr>
        <w:shd w:val="clear" w:color="auto" w:fill="FFFFFF" w:themeFill="background1"/>
        <w:spacing w:after="0"/>
        <w:rPr>
          <w:b/>
          <w:bCs/>
          <w:u w:val="single"/>
        </w:rPr>
      </w:pPr>
      <w:r w:rsidRPr="00482001">
        <w:rPr>
          <w:b/>
          <w:bCs/>
          <w:u w:val="single"/>
        </w:rPr>
        <w:t>IPM</w:t>
      </w:r>
    </w:p>
    <w:p w:rsidR="00C2411F" w:rsidRPr="00C2411F" w:rsidRDefault="00C2411F" w:rsidP="00EB2EB6">
      <w:pPr>
        <w:pStyle w:val="ListParagraph"/>
        <w:numPr>
          <w:ilvl w:val="0"/>
          <w:numId w:val="80"/>
        </w:numPr>
        <w:rPr>
          <w:rFonts w:ascii="Verdana" w:hAnsi="Verdana"/>
          <w:sz w:val="16"/>
          <w:szCs w:val="16"/>
        </w:rPr>
      </w:pPr>
      <w:r w:rsidRPr="00C2411F">
        <w:rPr>
          <w:rFonts w:ascii="Verdana" w:hAnsi="Verdana"/>
          <w:sz w:val="16"/>
          <w:szCs w:val="16"/>
        </w:rPr>
        <w:t>Reduced sleep when sending packets to MCU, making configuration, voice &amp; RF file sending to be faster</w:t>
      </w:r>
    </w:p>
    <w:p w:rsidR="002A5086" w:rsidRDefault="00C2411F" w:rsidP="00EB2EB6">
      <w:pPr>
        <w:pStyle w:val="ListParagraph"/>
        <w:numPr>
          <w:ilvl w:val="0"/>
          <w:numId w:val="80"/>
        </w:numPr>
        <w:rPr>
          <w:rFonts w:ascii="Verdana" w:hAnsi="Verdana"/>
          <w:sz w:val="16"/>
          <w:szCs w:val="16"/>
        </w:rPr>
      </w:pPr>
      <w:r w:rsidRPr="00C2411F">
        <w:rPr>
          <w:rFonts w:ascii="Verdana" w:hAnsi="Verdana"/>
          <w:sz w:val="16"/>
          <w:szCs w:val="16"/>
        </w:rPr>
        <w:t>New Languages xml</w:t>
      </w:r>
    </w:p>
    <w:p w:rsidR="002A5086" w:rsidRDefault="002A5086" w:rsidP="00EB2EB6">
      <w:pPr>
        <w:pStyle w:val="ListParagraph"/>
        <w:numPr>
          <w:ilvl w:val="0"/>
          <w:numId w:val="80"/>
        </w:numPr>
        <w:rPr>
          <w:rFonts w:ascii="Verdana" w:hAnsi="Verdana"/>
          <w:sz w:val="16"/>
          <w:szCs w:val="16"/>
        </w:rPr>
      </w:pPr>
      <w:r w:rsidRPr="002A5086">
        <w:rPr>
          <w:rFonts w:ascii="Verdana" w:hAnsi="Verdana"/>
          <w:sz w:val="16"/>
          <w:szCs w:val="16"/>
        </w:rPr>
        <w:t>Added support for new door module components in configuration</w:t>
      </w:r>
    </w:p>
    <w:p w:rsidR="002A5086" w:rsidRDefault="002A5086" w:rsidP="00EB2EB6">
      <w:pPr>
        <w:pStyle w:val="ListParagraph"/>
        <w:numPr>
          <w:ilvl w:val="0"/>
          <w:numId w:val="80"/>
        </w:numPr>
        <w:rPr>
          <w:rFonts w:ascii="Verdana" w:hAnsi="Verdana"/>
          <w:sz w:val="16"/>
          <w:szCs w:val="16"/>
        </w:rPr>
      </w:pPr>
      <w:proofErr w:type="spellStart"/>
      <w:r w:rsidRPr="002A5086">
        <w:rPr>
          <w:rFonts w:ascii="Verdana" w:hAnsi="Verdana"/>
          <w:sz w:val="16"/>
          <w:szCs w:val="16"/>
        </w:rPr>
        <w:lastRenderedPageBreak/>
        <w:t>IPMApp</w:t>
      </w:r>
      <w:proofErr w:type="spellEnd"/>
      <w:r w:rsidRPr="002A5086">
        <w:rPr>
          <w:rFonts w:ascii="Verdana" w:hAnsi="Verdana"/>
          <w:sz w:val="16"/>
          <w:szCs w:val="16"/>
        </w:rPr>
        <w:t xml:space="preserve"> now supports big configuration files, no matter their size</w:t>
      </w:r>
    </w:p>
    <w:p w:rsidR="002A5086" w:rsidRDefault="002A5086" w:rsidP="00EB2EB6">
      <w:pPr>
        <w:pStyle w:val="ListParagraph"/>
        <w:numPr>
          <w:ilvl w:val="0"/>
          <w:numId w:val="80"/>
        </w:numPr>
        <w:rPr>
          <w:rFonts w:ascii="Verdana" w:hAnsi="Verdana"/>
          <w:sz w:val="16"/>
          <w:szCs w:val="16"/>
        </w:rPr>
      </w:pPr>
      <w:r w:rsidRPr="002A5086">
        <w:rPr>
          <w:rFonts w:ascii="Verdana" w:hAnsi="Verdana"/>
          <w:sz w:val="16"/>
          <w:szCs w:val="16"/>
        </w:rPr>
        <w:t>Language file downloading is much faster now</w:t>
      </w:r>
    </w:p>
    <w:p w:rsidR="002A5086" w:rsidRDefault="002A5086" w:rsidP="00EB2EB6">
      <w:pPr>
        <w:pStyle w:val="ListParagraph"/>
        <w:numPr>
          <w:ilvl w:val="0"/>
          <w:numId w:val="80"/>
        </w:numPr>
        <w:rPr>
          <w:rFonts w:ascii="Verdana" w:hAnsi="Verdana"/>
          <w:sz w:val="16"/>
          <w:szCs w:val="16"/>
        </w:rPr>
      </w:pPr>
      <w:r w:rsidRPr="002A5086">
        <w:rPr>
          <w:rFonts w:ascii="Verdana" w:hAnsi="Verdana"/>
          <w:sz w:val="16"/>
          <w:szCs w:val="16"/>
        </w:rPr>
        <w:t xml:space="preserve">reduced some sleeps, to make the </w:t>
      </w:r>
      <w:proofErr w:type="spellStart"/>
      <w:r w:rsidRPr="002A5086">
        <w:rPr>
          <w:rFonts w:ascii="Verdana" w:hAnsi="Verdana"/>
          <w:sz w:val="16"/>
          <w:szCs w:val="16"/>
        </w:rPr>
        <w:t>CrowLibrary</w:t>
      </w:r>
      <w:proofErr w:type="spellEnd"/>
      <w:r w:rsidRPr="002A5086">
        <w:rPr>
          <w:rFonts w:ascii="Verdana" w:hAnsi="Verdana"/>
          <w:sz w:val="16"/>
          <w:szCs w:val="16"/>
        </w:rPr>
        <w:t xml:space="preserve"> &amp; </w:t>
      </w:r>
      <w:proofErr w:type="spellStart"/>
      <w:r w:rsidRPr="002A5086">
        <w:rPr>
          <w:rFonts w:ascii="Verdana" w:hAnsi="Verdana"/>
          <w:sz w:val="16"/>
          <w:szCs w:val="16"/>
        </w:rPr>
        <w:t>IPMApp</w:t>
      </w:r>
      <w:proofErr w:type="spellEnd"/>
      <w:r w:rsidRPr="002A5086">
        <w:rPr>
          <w:rFonts w:ascii="Verdana" w:hAnsi="Verdana"/>
          <w:sz w:val="16"/>
          <w:szCs w:val="16"/>
        </w:rPr>
        <w:t xml:space="preserve"> faster</w:t>
      </w:r>
    </w:p>
    <w:p w:rsidR="002A5086" w:rsidRPr="002A5086" w:rsidRDefault="002A5086" w:rsidP="00EB2EB6">
      <w:pPr>
        <w:pStyle w:val="ListParagraph"/>
        <w:numPr>
          <w:ilvl w:val="0"/>
          <w:numId w:val="80"/>
        </w:numPr>
        <w:rPr>
          <w:rFonts w:ascii="Verdana" w:hAnsi="Verdana"/>
          <w:sz w:val="16"/>
          <w:szCs w:val="16"/>
        </w:rPr>
      </w:pPr>
      <w:r w:rsidRPr="002A5086">
        <w:rPr>
          <w:rFonts w:ascii="Verdana" w:hAnsi="Verdana"/>
          <w:sz w:val="16"/>
          <w:szCs w:val="16"/>
        </w:rPr>
        <w:t>reduced timeouts for updates: Voice = 5 minutes, RF Module = 3 minutes, Languages = 5 minutes</w:t>
      </w:r>
    </w:p>
    <w:p w:rsidR="00C2411F" w:rsidRDefault="00C2411F" w:rsidP="002238E7">
      <w:pPr>
        <w:pStyle w:val="ListParagraph"/>
        <w:shd w:val="clear" w:color="auto" w:fill="FFFFFF" w:themeFill="background1"/>
        <w:spacing w:after="0"/>
        <w:ind w:left="360"/>
        <w:rPr>
          <w:rFonts w:ascii="Verdana" w:hAnsi="Verdana"/>
          <w:b/>
          <w:bCs/>
          <w:sz w:val="16"/>
          <w:szCs w:val="16"/>
        </w:rPr>
      </w:pPr>
    </w:p>
    <w:p w:rsidR="002238E7" w:rsidRPr="00482001" w:rsidRDefault="002238E7" w:rsidP="002238E7">
      <w:pPr>
        <w:pStyle w:val="ListParagraph"/>
        <w:shd w:val="clear" w:color="auto" w:fill="FFFFFF" w:themeFill="background1"/>
        <w:spacing w:after="0"/>
        <w:ind w:left="360"/>
        <w:rPr>
          <w:highlight w:val="yellow"/>
          <w:u w:val="single"/>
        </w:rPr>
      </w:pP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2238E7" w:rsidRDefault="002238E7" w:rsidP="002238E7">
      <w:pPr>
        <w:numPr>
          <w:ilvl w:val="0"/>
          <w:numId w:val="59"/>
        </w:numPr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>
        <w:rPr>
          <w:rFonts w:ascii="Verdana" w:eastAsia="Times New Roman" w:hAnsi="Verdana" w:cs="Times New Roman"/>
          <w:sz w:val="16"/>
          <w:szCs w:val="16"/>
        </w:rPr>
        <w:t>ASCBT-</w:t>
      </w:r>
      <w:r w:rsidR="008A6A26">
        <w:rPr>
          <w:rFonts w:ascii="Verdana" w:eastAsia="Times New Roman" w:hAnsi="Verdana" w:cs="Times New Roman"/>
          <w:sz w:val="16"/>
          <w:szCs w:val="16"/>
        </w:rPr>
        <w:t>719,697,709,632,729</w:t>
      </w:r>
      <w:r w:rsidR="00056B24">
        <w:rPr>
          <w:rFonts w:ascii="Verdana" w:eastAsia="Times New Roman" w:hAnsi="Verdana" w:cs="Times New Roman"/>
          <w:sz w:val="16"/>
          <w:szCs w:val="16"/>
        </w:rPr>
        <w:t>,645</w:t>
      </w:r>
    </w:p>
    <w:p w:rsidR="002A5086" w:rsidRPr="002A5086" w:rsidRDefault="002A5086" w:rsidP="002A5086">
      <w:pPr>
        <w:pStyle w:val="NoSpacing"/>
        <w:numPr>
          <w:ilvl w:val="0"/>
          <w:numId w:val="59"/>
        </w:numPr>
        <w:rPr>
          <w:rFonts w:ascii="Verdana" w:hAnsi="Verdana"/>
          <w:sz w:val="16"/>
          <w:szCs w:val="16"/>
        </w:rPr>
      </w:pPr>
      <w:r w:rsidRPr="002A5086">
        <w:rPr>
          <w:rFonts w:ascii="Verdana" w:hAnsi="Verdana"/>
          <w:sz w:val="16"/>
          <w:szCs w:val="16"/>
        </w:rPr>
        <w:t xml:space="preserve">Bug Fix: When there a lot of XML validation errors (config or Languages), the </w:t>
      </w:r>
      <w:proofErr w:type="spellStart"/>
      <w:r w:rsidRPr="002A5086">
        <w:rPr>
          <w:rFonts w:ascii="Verdana" w:hAnsi="Verdana"/>
          <w:sz w:val="16"/>
          <w:szCs w:val="16"/>
        </w:rPr>
        <w:t>IPMApp</w:t>
      </w:r>
      <w:proofErr w:type="spellEnd"/>
      <w:r w:rsidRPr="002A5086">
        <w:rPr>
          <w:rFonts w:ascii="Verdana" w:hAnsi="Verdana"/>
          <w:sz w:val="16"/>
          <w:szCs w:val="16"/>
        </w:rPr>
        <w:t xml:space="preserve"> crash</w:t>
      </w:r>
    </w:p>
    <w:p w:rsidR="002238E7" w:rsidRPr="00482001" w:rsidRDefault="002238E7" w:rsidP="002238E7">
      <w:pPr>
        <w:pStyle w:val="ListParagraph"/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</w:p>
    <w:p w:rsidR="002238E7" w:rsidRPr="006730B6" w:rsidRDefault="002238E7" w:rsidP="007378C3">
      <w:pPr>
        <w:pStyle w:val="ListParagraph"/>
        <w:numPr>
          <w:ilvl w:val="0"/>
          <w:numId w:val="78"/>
        </w:numPr>
        <w:shd w:val="clear" w:color="auto" w:fill="FFFFFF" w:themeFill="background1"/>
        <w:spacing w:after="0"/>
        <w:rPr>
          <w:b/>
          <w:bCs/>
          <w:u w:val="single"/>
        </w:rPr>
      </w:pPr>
      <w:r w:rsidRPr="00482001">
        <w:rPr>
          <w:b/>
          <w:bCs/>
          <w:u w:val="single"/>
        </w:rPr>
        <w:t>Keypad</w:t>
      </w:r>
    </w:p>
    <w:p w:rsidR="002238E7" w:rsidRPr="00482001" w:rsidRDefault="002238E7" w:rsidP="002238E7">
      <w:pPr>
        <w:pStyle w:val="ListParagraph"/>
        <w:shd w:val="clear" w:color="auto" w:fill="FFFFFF" w:themeFill="background1"/>
        <w:spacing w:after="0"/>
        <w:ind w:left="360"/>
        <w:rPr>
          <w:highlight w:val="yellow"/>
          <w:u w:val="single"/>
        </w:rPr>
      </w:pP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2238E7" w:rsidRPr="00482001" w:rsidRDefault="002238E7" w:rsidP="002238E7">
      <w:pPr>
        <w:numPr>
          <w:ilvl w:val="0"/>
          <w:numId w:val="59"/>
        </w:numPr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 w:rsidRPr="00482001">
        <w:rPr>
          <w:rFonts w:ascii="Verdana" w:eastAsia="Times New Roman" w:hAnsi="Verdana" w:cs="Times New Roman"/>
          <w:sz w:val="16"/>
          <w:szCs w:val="16"/>
        </w:rPr>
        <w:t>ASCBT-</w:t>
      </w:r>
      <w:r w:rsidR="008A6A26">
        <w:rPr>
          <w:rFonts w:ascii="Verdana" w:eastAsia="Times New Roman" w:hAnsi="Verdana" w:cs="Times New Roman"/>
          <w:sz w:val="16"/>
          <w:szCs w:val="16"/>
        </w:rPr>
        <w:t>570,577,713,723</w:t>
      </w:r>
    </w:p>
    <w:p w:rsidR="00947937" w:rsidRPr="006730B6" w:rsidRDefault="00947937" w:rsidP="007378C3">
      <w:pPr>
        <w:pStyle w:val="ListParagraph"/>
        <w:numPr>
          <w:ilvl w:val="0"/>
          <w:numId w:val="78"/>
        </w:numPr>
        <w:shd w:val="clear" w:color="auto" w:fill="FFFFFF" w:themeFill="background1"/>
        <w:spacing w:after="0"/>
        <w:rPr>
          <w:b/>
          <w:bCs/>
          <w:u w:val="single"/>
        </w:rPr>
      </w:pPr>
      <w:r>
        <w:rPr>
          <w:b/>
          <w:bCs/>
          <w:u w:val="single"/>
        </w:rPr>
        <w:t>RF Module</w:t>
      </w:r>
    </w:p>
    <w:p w:rsidR="002A5086" w:rsidRPr="002A5086" w:rsidRDefault="00C843B2" w:rsidP="007378C3">
      <w:pPr>
        <w:pStyle w:val="NoSpacing"/>
        <w:numPr>
          <w:ilvl w:val="0"/>
          <w:numId w:val="77"/>
        </w:numPr>
        <w:rPr>
          <w:rFonts w:ascii="Verdana" w:hAnsi="Verdana"/>
          <w:sz w:val="16"/>
          <w:szCs w:val="16"/>
        </w:rPr>
      </w:pPr>
      <w:r w:rsidRPr="002A5086">
        <w:rPr>
          <w:rFonts w:ascii="Verdana" w:hAnsi="Verdana"/>
          <w:sz w:val="16"/>
          <w:szCs w:val="16"/>
        </w:rPr>
        <w:t>Removed block of slot tick sending when sending CROW BUS to keypads out of slot.</w:t>
      </w:r>
    </w:p>
    <w:p w:rsidR="002A5086" w:rsidRPr="002A5086" w:rsidRDefault="00C843B2" w:rsidP="007378C3">
      <w:pPr>
        <w:pStyle w:val="NoSpacing"/>
        <w:numPr>
          <w:ilvl w:val="0"/>
          <w:numId w:val="77"/>
        </w:numPr>
        <w:rPr>
          <w:rFonts w:ascii="Verdana" w:hAnsi="Verdana"/>
          <w:sz w:val="16"/>
          <w:szCs w:val="16"/>
        </w:rPr>
      </w:pPr>
      <w:r w:rsidRPr="002A5086">
        <w:rPr>
          <w:rFonts w:ascii="Verdana" w:hAnsi="Verdana"/>
          <w:sz w:val="16"/>
          <w:szCs w:val="16"/>
        </w:rPr>
        <w:t>Added time out to UM to send data to KP.</w:t>
      </w:r>
    </w:p>
    <w:p w:rsidR="002A5086" w:rsidRPr="002A5086" w:rsidRDefault="00C843B2" w:rsidP="007378C3">
      <w:pPr>
        <w:pStyle w:val="NoSpacing"/>
        <w:numPr>
          <w:ilvl w:val="0"/>
          <w:numId w:val="77"/>
        </w:numPr>
        <w:rPr>
          <w:rFonts w:ascii="Verdana" w:hAnsi="Verdana"/>
          <w:sz w:val="16"/>
          <w:szCs w:val="16"/>
        </w:rPr>
      </w:pPr>
      <w:r w:rsidRPr="002A5086">
        <w:rPr>
          <w:rFonts w:ascii="Verdana" w:hAnsi="Verdana"/>
          <w:sz w:val="16"/>
          <w:szCs w:val="16"/>
        </w:rPr>
        <w:t>The chunk init sent from slot, sent 5 times only and then DATA SEND FAIL callback is sent to UM.</w:t>
      </w:r>
    </w:p>
    <w:p w:rsidR="002A5086" w:rsidRPr="002A5086" w:rsidRDefault="00C843B2" w:rsidP="007378C3">
      <w:pPr>
        <w:pStyle w:val="NoSpacing"/>
        <w:numPr>
          <w:ilvl w:val="0"/>
          <w:numId w:val="77"/>
        </w:numPr>
        <w:rPr>
          <w:rFonts w:ascii="Verdana" w:hAnsi="Verdana"/>
          <w:sz w:val="16"/>
          <w:szCs w:val="16"/>
        </w:rPr>
      </w:pPr>
      <w:r w:rsidRPr="002A5086">
        <w:rPr>
          <w:rFonts w:ascii="Verdana" w:hAnsi="Verdana"/>
          <w:sz w:val="16"/>
          <w:szCs w:val="16"/>
        </w:rPr>
        <w:t>Redesigned data send fail info (0x73) to control panel.</w:t>
      </w:r>
    </w:p>
    <w:p w:rsidR="00C843B2" w:rsidRPr="002A5086" w:rsidRDefault="00C843B2" w:rsidP="007378C3">
      <w:pPr>
        <w:pStyle w:val="NoSpacing"/>
        <w:numPr>
          <w:ilvl w:val="0"/>
          <w:numId w:val="77"/>
        </w:numPr>
        <w:rPr>
          <w:rFonts w:ascii="Verdana" w:hAnsi="Verdana"/>
          <w:sz w:val="16"/>
          <w:szCs w:val="16"/>
        </w:rPr>
      </w:pPr>
      <w:r w:rsidRPr="002A5086">
        <w:rPr>
          <w:rFonts w:ascii="Verdana" w:hAnsi="Verdana"/>
          <w:sz w:val="16"/>
          <w:szCs w:val="16"/>
        </w:rPr>
        <w:t xml:space="preserve">Production support -UART commands </w:t>
      </w:r>
    </w:p>
    <w:p w:rsidR="00947937" w:rsidRPr="00482001" w:rsidRDefault="00947937" w:rsidP="00947937">
      <w:pPr>
        <w:pStyle w:val="ListParagraph"/>
        <w:shd w:val="clear" w:color="auto" w:fill="FFFFFF" w:themeFill="background1"/>
        <w:spacing w:after="0" w:afterAutospacing="1" w:line="240" w:lineRule="auto"/>
        <w:rPr>
          <w:rFonts w:ascii="Verdana" w:hAnsi="Verdana"/>
          <w:b/>
          <w:bCs/>
          <w:sz w:val="16"/>
          <w:szCs w:val="16"/>
        </w:rPr>
      </w:pPr>
    </w:p>
    <w:p w:rsidR="00947937" w:rsidRPr="00482001" w:rsidRDefault="00947937" w:rsidP="00947937">
      <w:pPr>
        <w:pStyle w:val="ListParagraph"/>
        <w:shd w:val="clear" w:color="auto" w:fill="FFFFFF" w:themeFill="background1"/>
        <w:spacing w:after="0"/>
        <w:ind w:left="360"/>
        <w:rPr>
          <w:highlight w:val="yellow"/>
          <w:u w:val="single"/>
        </w:rPr>
      </w:pP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947937" w:rsidRPr="00482001" w:rsidRDefault="00947937" w:rsidP="00947937">
      <w:pPr>
        <w:numPr>
          <w:ilvl w:val="0"/>
          <w:numId w:val="59"/>
        </w:numPr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 w:rsidRPr="00482001">
        <w:rPr>
          <w:rFonts w:ascii="Verdana" w:eastAsia="Times New Roman" w:hAnsi="Verdana" w:cs="Times New Roman"/>
          <w:sz w:val="16"/>
          <w:szCs w:val="16"/>
        </w:rPr>
        <w:t>ASCBT-</w:t>
      </w:r>
      <w:r w:rsidR="008A6A26">
        <w:rPr>
          <w:rFonts w:ascii="Verdana" w:eastAsia="Times New Roman" w:hAnsi="Verdana" w:cs="Times New Roman"/>
          <w:sz w:val="16"/>
          <w:szCs w:val="16"/>
        </w:rPr>
        <w:t>710,681,734</w:t>
      </w:r>
    </w:p>
    <w:p w:rsidR="00947937" w:rsidRPr="00482001" w:rsidRDefault="00947937" w:rsidP="007378C3">
      <w:pPr>
        <w:pStyle w:val="ListParagraph"/>
        <w:numPr>
          <w:ilvl w:val="0"/>
          <w:numId w:val="78"/>
        </w:numPr>
        <w:shd w:val="clear" w:color="auto" w:fill="FFFFFF" w:themeFill="background1"/>
        <w:spacing w:after="0"/>
        <w:rPr>
          <w:b/>
          <w:bCs/>
          <w:u w:val="single"/>
        </w:rPr>
      </w:pPr>
      <w:r>
        <w:rPr>
          <w:b/>
          <w:bCs/>
          <w:u w:val="single"/>
        </w:rPr>
        <w:t>Siren EXT</w:t>
      </w:r>
    </w:p>
    <w:p w:rsidR="00A67C75" w:rsidRDefault="00A67C75" w:rsidP="007378C3">
      <w:pPr>
        <w:pStyle w:val="NoSpacing"/>
        <w:numPr>
          <w:ilvl w:val="0"/>
          <w:numId w:val="75"/>
        </w:numPr>
        <w:rPr>
          <w:rFonts w:ascii="Verdana" w:hAnsi="Verdana"/>
          <w:sz w:val="16"/>
          <w:szCs w:val="16"/>
          <w:shd w:val="clear" w:color="auto" w:fill="FFFFFF"/>
        </w:rPr>
      </w:pPr>
      <w:r>
        <w:rPr>
          <w:rFonts w:ascii="Verdana" w:hAnsi="Verdana"/>
          <w:sz w:val="16"/>
          <w:szCs w:val="16"/>
          <w:shd w:val="clear" w:color="auto" w:fill="FFFFFF"/>
        </w:rPr>
        <w:t xml:space="preserve"> </w:t>
      </w:r>
      <w:r w:rsidRPr="00761C21">
        <w:rPr>
          <w:rFonts w:ascii="Verdana" w:hAnsi="Verdana"/>
          <w:sz w:val="16"/>
          <w:szCs w:val="16"/>
          <w:shd w:val="clear" w:color="auto" w:fill="FFFFFF"/>
        </w:rPr>
        <w:t>Added option to set from production battery LOW/CUT level</w:t>
      </w:r>
      <w:r w:rsidRPr="00761C21">
        <w:rPr>
          <w:rFonts w:ascii="Verdana" w:hAnsi="Verdana"/>
          <w:sz w:val="16"/>
          <w:szCs w:val="16"/>
        </w:rPr>
        <w:br/>
      </w:r>
      <w:r w:rsidRPr="00761C21">
        <w:rPr>
          <w:rFonts w:ascii="Verdana" w:hAnsi="Verdana"/>
          <w:sz w:val="16"/>
          <w:szCs w:val="16"/>
          <w:shd w:val="clear" w:color="auto" w:fill="FFFFFF"/>
        </w:rPr>
        <w:t>:BAT:CUT:X/?;</w:t>
      </w:r>
      <w:r w:rsidRPr="00761C21">
        <w:rPr>
          <w:rFonts w:ascii="Verdana" w:hAnsi="Verdana"/>
          <w:sz w:val="16"/>
          <w:szCs w:val="16"/>
        </w:rPr>
        <w:br/>
      </w:r>
      <w:r w:rsidRPr="00761C21">
        <w:rPr>
          <w:rFonts w:ascii="Verdana" w:hAnsi="Verdana"/>
          <w:sz w:val="16"/>
          <w:szCs w:val="16"/>
          <w:shd w:val="clear" w:color="auto" w:fill="FFFFFF"/>
        </w:rPr>
        <w:t>:BAT:LOW:X/?;</w:t>
      </w:r>
      <w:r w:rsidRPr="00761C21">
        <w:rPr>
          <w:rFonts w:ascii="Verdana" w:hAnsi="Verdana"/>
          <w:sz w:val="16"/>
          <w:szCs w:val="16"/>
        </w:rPr>
        <w:br/>
      </w:r>
      <w:r w:rsidRPr="00761C21">
        <w:rPr>
          <w:rFonts w:ascii="Verdana" w:hAnsi="Verdana"/>
          <w:sz w:val="16"/>
          <w:szCs w:val="16"/>
          <w:shd w:val="clear" w:color="auto" w:fill="FFFFFF"/>
        </w:rPr>
        <w:t>:BAT:?; - return only the level of the battery after load </w:t>
      </w:r>
      <w:r w:rsidRPr="00761C21">
        <w:rPr>
          <w:rFonts w:ascii="Verdana" w:hAnsi="Verdana"/>
          <w:sz w:val="16"/>
          <w:szCs w:val="16"/>
        </w:rPr>
        <w:br/>
      </w:r>
      <w:r w:rsidRPr="00761C21">
        <w:rPr>
          <w:rFonts w:ascii="Verdana" w:hAnsi="Verdana"/>
          <w:sz w:val="16"/>
          <w:szCs w:val="16"/>
          <w:shd w:val="clear" w:color="auto" w:fill="FFFFFF"/>
        </w:rPr>
        <w:t>Note: The :BAT:=; is no longer supported</w:t>
      </w:r>
    </w:p>
    <w:p w:rsidR="00A67C75" w:rsidRPr="00A67C75" w:rsidRDefault="00A67C75" w:rsidP="007378C3">
      <w:pPr>
        <w:pStyle w:val="NoSpacing"/>
        <w:numPr>
          <w:ilvl w:val="0"/>
          <w:numId w:val="75"/>
        </w:numPr>
        <w:rPr>
          <w:rFonts w:ascii="Verdana" w:hAnsi="Verdana"/>
          <w:sz w:val="16"/>
          <w:szCs w:val="16"/>
          <w:shd w:val="clear" w:color="auto" w:fill="FFFFFF"/>
        </w:rPr>
      </w:pPr>
      <w:r w:rsidRPr="00A67C75">
        <w:rPr>
          <w:rFonts w:ascii="Verdana" w:hAnsi="Verdana"/>
          <w:sz w:val="16"/>
          <w:szCs w:val="16"/>
          <w:shd w:val="clear" w:color="auto" w:fill="FFFFFF"/>
        </w:rPr>
        <w:t>Send status message after change at external power state, without waiting for </w:t>
      </w:r>
      <w:r w:rsidRPr="00A67C75">
        <w:rPr>
          <w:rFonts w:ascii="Verdana" w:hAnsi="Verdana"/>
          <w:sz w:val="16"/>
          <w:szCs w:val="16"/>
        </w:rPr>
        <w:br/>
      </w:r>
      <w:r w:rsidRPr="00A67C75">
        <w:rPr>
          <w:rFonts w:ascii="Verdana" w:hAnsi="Verdana"/>
          <w:sz w:val="16"/>
          <w:szCs w:val="16"/>
          <w:shd w:val="clear" w:color="auto" w:fill="FFFFFF"/>
        </w:rPr>
        <w:t>supervision message,</w:t>
      </w:r>
      <w:r>
        <w:rPr>
          <w:rFonts w:ascii="Verdana" w:hAnsi="Verdana"/>
          <w:sz w:val="16"/>
          <w:szCs w:val="16"/>
          <w:shd w:val="clear" w:color="auto" w:fill="FFFFFF"/>
        </w:rPr>
        <w:t xml:space="preserve"> </w:t>
      </w:r>
      <w:r w:rsidRPr="00A67C75">
        <w:rPr>
          <w:rFonts w:ascii="Verdana" w:hAnsi="Verdana"/>
          <w:sz w:val="16"/>
          <w:szCs w:val="16"/>
          <w:shd w:val="clear" w:color="auto" w:fill="FFFFFF"/>
        </w:rPr>
        <w:t>for EN certification requires less than 10 seconds. </w:t>
      </w:r>
    </w:p>
    <w:p w:rsidR="00A67C75" w:rsidRPr="00A67C75" w:rsidRDefault="00A67C75" w:rsidP="007378C3">
      <w:pPr>
        <w:pStyle w:val="NoSpacing"/>
        <w:numPr>
          <w:ilvl w:val="0"/>
          <w:numId w:val="75"/>
        </w:numPr>
        <w:rPr>
          <w:rFonts w:ascii="Verdana" w:hAnsi="Verdana"/>
          <w:sz w:val="16"/>
          <w:szCs w:val="16"/>
          <w:shd w:val="clear" w:color="auto" w:fill="FFFFFF"/>
        </w:rPr>
      </w:pPr>
      <w:r w:rsidRPr="00A67C75">
        <w:rPr>
          <w:rFonts w:ascii="Verdana" w:hAnsi="Verdana"/>
          <w:sz w:val="16"/>
          <w:szCs w:val="16"/>
          <w:shd w:val="clear" w:color="auto" w:fill="FFFFFF"/>
        </w:rPr>
        <w:t xml:space="preserve"> Change the siren frequency range to default of 2700Hz-3700Hz,1Hz step.</w:t>
      </w:r>
    </w:p>
    <w:p w:rsidR="00A67C75" w:rsidRPr="00A67C75" w:rsidRDefault="00A67C75" w:rsidP="007378C3">
      <w:pPr>
        <w:pStyle w:val="NoSpacing"/>
        <w:numPr>
          <w:ilvl w:val="0"/>
          <w:numId w:val="75"/>
        </w:numPr>
        <w:rPr>
          <w:rFonts w:ascii="Verdana" w:hAnsi="Verdana"/>
          <w:sz w:val="16"/>
          <w:szCs w:val="16"/>
          <w:shd w:val="clear" w:color="auto" w:fill="FFFFFF"/>
        </w:rPr>
      </w:pPr>
      <w:r w:rsidRPr="00A67C75">
        <w:rPr>
          <w:rFonts w:ascii="Verdana" w:hAnsi="Verdana"/>
          <w:sz w:val="16"/>
          <w:szCs w:val="16"/>
          <w:shd w:val="clear" w:color="auto" w:fill="FFFFFF"/>
        </w:rPr>
        <w:t>Siren pattern was changed according to certification VDS - SOUNDER_MODE_UP_SAW</w:t>
      </w:r>
      <w:r w:rsidRPr="00A67C75">
        <w:rPr>
          <w:rFonts w:ascii="Verdana" w:hAnsi="Verdana"/>
          <w:sz w:val="16"/>
          <w:szCs w:val="16"/>
        </w:rPr>
        <w:br/>
      </w:r>
    </w:p>
    <w:p w:rsidR="00947937" w:rsidRPr="00482001" w:rsidRDefault="00947937" w:rsidP="00947937">
      <w:pPr>
        <w:pStyle w:val="ListParagraph"/>
        <w:shd w:val="clear" w:color="auto" w:fill="FFFFFF" w:themeFill="background1"/>
        <w:spacing w:after="0"/>
        <w:ind w:left="360"/>
        <w:rPr>
          <w:highlight w:val="yellow"/>
          <w:u w:val="single"/>
        </w:rPr>
      </w:pP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947937" w:rsidRDefault="00A67C75" w:rsidP="00947937">
      <w:pPr>
        <w:numPr>
          <w:ilvl w:val="0"/>
          <w:numId w:val="59"/>
        </w:numPr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 w:rsidRPr="00A67C75">
        <w:rPr>
          <w:rFonts w:ascii="Verdana" w:eastAsia="Times New Roman" w:hAnsi="Verdana" w:cs="Times New Roman"/>
          <w:sz w:val="16"/>
          <w:szCs w:val="16"/>
        </w:rPr>
        <w:t>Device doesn't enter to cutoff state after low battery status and AC is disconnected</w:t>
      </w:r>
    </w:p>
    <w:p w:rsidR="00A67C75" w:rsidRDefault="00A67C75" w:rsidP="00947937">
      <w:pPr>
        <w:numPr>
          <w:ilvl w:val="0"/>
          <w:numId w:val="59"/>
        </w:numPr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 w:rsidRPr="00A67C75">
        <w:rPr>
          <w:rFonts w:ascii="Verdana" w:eastAsia="Times New Roman" w:hAnsi="Verdana" w:cs="Times New Roman"/>
          <w:sz w:val="16"/>
          <w:szCs w:val="16"/>
        </w:rPr>
        <w:t>Difference of 4 seconds between the activation(flasher,</w:t>
      </w:r>
      <w:r>
        <w:rPr>
          <w:rFonts w:ascii="Verdana" w:eastAsia="Times New Roman" w:hAnsi="Verdana" w:cs="Times New Roman"/>
          <w:sz w:val="16"/>
          <w:szCs w:val="16"/>
        </w:rPr>
        <w:t xml:space="preserve"> </w:t>
      </w:r>
      <w:r w:rsidRPr="00A67C75">
        <w:rPr>
          <w:rFonts w:ascii="Verdana" w:eastAsia="Times New Roman" w:hAnsi="Verdana" w:cs="Times New Roman"/>
          <w:sz w:val="16"/>
          <w:szCs w:val="16"/>
        </w:rPr>
        <w:t>sounder) to the real time .</w:t>
      </w:r>
    </w:p>
    <w:p w:rsidR="00940BD3" w:rsidRPr="00482001" w:rsidRDefault="00940BD3" w:rsidP="00947937">
      <w:pPr>
        <w:numPr>
          <w:ilvl w:val="0"/>
          <w:numId w:val="59"/>
        </w:numPr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 w:rsidRPr="00940BD3">
        <w:rPr>
          <w:rFonts w:ascii="Verdana" w:eastAsia="Times New Roman" w:hAnsi="Verdana" w:cs="Times New Roman"/>
          <w:sz w:val="16"/>
          <w:szCs w:val="16"/>
        </w:rPr>
        <w:t>During long run test the siren performed resync</w:t>
      </w:r>
    </w:p>
    <w:p w:rsidR="00947937" w:rsidRPr="00482001" w:rsidRDefault="00947937" w:rsidP="007378C3">
      <w:pPr>
        <w:pStyle w:val="ListParagraph"/>
        <w:numPr>
          <w:ilvl w:val="0"/>
          <w:numId w:val="76"/>
        </w:numPr>
        <w:shd w:val="clear" w:color="auto" w:fill="FFFFFF" w:themeFill="background1"/>
        <w:spacing w:after="0"/>
        <w:rPr>
          <w:b/>
          <w:bCs/>
          <w:u w:val="single"/>
        </w:rPr>
      </w:pPr>
      <w:r>
        <w:rPr>
          <w:b/>
          <w:bCs/>
          <w:u w:val="single"/>
        </w:rPr>
        <w:t>Siren INT</w:t>
      </w:r>
    </w:p>
    <w:p w:rsidR="00761C21" w:rsidRPr="00761C21" w:rsidRDefault="006D588B" w:rsidP="00761C21">
      <w:pPr>
        <w:pStyle w:val="NoSpacing"/>
        <w:ind w:left="360"/>
        <w:rPr>
          <w:rFonts w:ascii="Verdana" w:hAnsi="Verdana"/>
          <w:sz w:val="16"/>
          <w:szCs w:val="16"/>
          <w:shd w:val="clear" w:color="auto" w:fill="FFFFFF"/>
        </w:rPr>
      </w:pPr>
      <w:r w:rsidRPr="00761C21">
        <w:rPr>
          <w:rFonts w:ascii="Verdana" w:hAnsi="Verdana"/>
          <w:sz w:val="16"/>
          <w:szCs w:val="16"/>
          <w:shd w:val="clear" w:color="auto" w:fill="FFFFFF"/>
        </w:rPr>
        <w:t>1. Send status message after change at external power state, without waiting for </w:t>
      </w:r>
      <w:r w:rsidRPr="00761C21">
        <w:rPr>
          <w:rFonts w:ascii="Verdana" w:hAnsi="Verdana"/>
          <w:sz w:val="16"/>
          <w:szCs w:val="16"/>
        </w:rPr>
        <w:br/>
      </w:r>
      <w:r w:rsidRPr="00761C21">
        <w:rPr>
          <w:rFonts w:ascii="Verdana" w:hAnsi="Verdana"/>
          <w:sz w:val="16"/>
          <w:szCs w:val="16"/>
          <w:shd w:val="clear" w:color="auto" w:fill="FFFFFF"/>
        </w:rPr>
        <w:t>supervision message, for EN certification requires less than 10 seconds. </w:t>
      </w:r>
      <w:r w:rsidRPr="00761C21">
        <w:rPr>
          <w:rFonts w:ascii="Verdana" w:hAnsi="Verdana"/>
          <w:sz w:val="16"/>
          <w:szCs w:val="16"/>
        </w:rPr>
        <w:br/>
      </w:r>
      <w:r w:rsidRPr="00761C21">
        <w:rPr>
          <w:rFonts w:ascii="Verdana" w:hAnsi="Verdana"/>
          <w:sz w:val="16"/>
          <w:szCs w:val="16"/>
          <w:shd w:val="clear" w:color="auto" w:fill="FFFFFF"/>
        </w:rPr>
        <w:t>2. Change the siren frequency range to default of 2700Hz-3700Hz,1Hz step.</w:t>
      </w:r>
      <w:r w:rsidRPr="00761C21">
        <w:rPr>
          <w:rFonts w:ascii="Verdana" w:hAnsi="Verdana"/>
          <w:sz w:val="16"/>
          <w:szCs w:val="16"/>
        </w:rPr>
        <w:br/>
      </w:r>
      <w:r w:rsidRPr="00761C21">
        <w:rPr>
          <w:rFonts w:ascii="Verdana" w:hAnsi="Verdana"/>
          <w:sz w:val="16"/>
          <w:szCs w:val="16"/>
          <w:shd w:val="clear" w:color="auto" w:fill="FFFFFF"/>
        </w:rPr>
        <w:t>3. Siren pattern was changed according to certification VDS - SOUNDER_MODE_UP_SAW</w:t>
      </w:r>
      <w:r w:rsidRPr="00761C21">
        <w:rPr>
          <w:rFonts w:ascii="Verdana" w:hAnsi="Verdana"/>
          <w:sz w:val="16"/>
          <w:szCs w:val="16"/>
        </w:rPr>
        <w:br/>
      </w:r>
      <w:r w:rsidRPr="00761C21">
        <w:rPr>
          <w:rFonts w:ascii="Verdana" w:hAnsi="Verdana"/>
          <w:sz w:val="16"/>
          <w:szCs w:val="16"/>
          <w:shd w:val="clear" w:color="auto" w:fill="FFFFFF"/>
        </w:rPr>
        <w:t>4. When AC connected battery measured after 4 hours.</w:t>
      </w:r>
    </w:p>
    <w:p w:rsidR="00761C21" w:rsidRDefault="00761C21" w:rsidP="00761C21">
      <w:pPr>
        <w:pStyle w:val="NoSpacing"/>
        <w:ind w:left="360"/>
        <w:rPr>
          <w:rFonts w:ascii="Verdana" w:hAnsi="Verdana"/>
          <w:sz w:val="16"/>
          <w:szCs w:val="16"/>
          <w:shd w:val="clear" w:color="auto" w:fill="FFFFFF"/>
        </w:rPr>
      </w:pPr>
      <w:r w:rsidRPr="00761C21">
        <w:rPr>
          <w:rFonts w:ascii="Verdana" w:hAnsi="Verdana"/>
          <w:sz w:val="16"/>
          <w:szCs w:val="16"/>
          <w:shd w:val="clear" w:color="auto" w:fill="FFFFFF"/>
        </w:rPr>
        <w:t>5.</w:t>
      </w:r>
      <w:r>
        <w:rPr>
          <w:rFonts w:ascii="Verdana" w:hAnsi="Verdana"/>
          <w:sz w:val="16"/>
          <w:szCs w:val="16"/>
          <w:shd w:val="clear" w:color="auto" w:fill="FFFFFF"/>
        </w:rPr>
        <w:t xml:space="preserve"> </w:t>
      </w:r>
      <w:r w:rsidRPr="00761C21">
        <w:rPr>
          <w:rFonts w:ascii="Verdana" w:hAnsi="Verdana"/>
          <w:sz w:val="16"/>
          <w:szCs w:val="16"/>
          <w:shd w:val="clear" w:color="auto" w:fill="FFFFFF"/>
        </w:rPr>
        <w:t>Added option to set from production battery LOW/CUT level</w:t>
      </w:r>
      <w:r w:rsidRPr="00761C21">
        <w:rPr>
          <w:rFonts w:ascii="Verdana" w:hAnsi="Verdana"/>
          <w:sz w:val="16"/>
          <w:szCs w:val="16"/>
        </w:rPr>
        <w:br/>
      </w:r>
      <w:r w:rsidR="002A5086">
        <w:rPr>
          <w:rFonts w:ascii="Verdana" w:hAnsi="Verdana"/>
          <w:sz w:val="16"/>
          <w:szCs w:val="16"/>
          <w:shd w:val="clear" w:color="auto" w:fill="FFFFFF"/>
        </w:rPr>
        <w:t xml:space="preserve">   </w:t>
      </w:r>
      <w:r w:rsidRPr="00761C21">
        <w:rPr>
          <w:rFonts w:ascii="Verdana" w:hAnsi="Verdana"/>
          <w:sz w:val="16"/>
          <w:szCs w:val="16"/>
          <w:shd w:val="clear" w:color="auto" w:fill="FFFFFF"/>
        </w:rPr>
        <w:t>:BAT:CUT:X/?;</w:t>
      </w:r>
      <w:r w:rsidRPr="00761C21">
        <w:rPr>
          <w:rFonts w:ascii="Verdana" w:hAnsi="Verdana"/>
          <w:sz w:val="16"/>
          <w:szCs w:val="16"/>
        </w:rPr>
        <w:br/>
      </w:r>
      <w:r w:rsidR="002A5086">
        <w:rPr>
          <w:rFonts w:ascii="Verdana" w:hAnsi="Verdana"/>
          <w:sz w:val="16"/>
          <w:szCs w:val="16"/>
          <w:shd w:val="clear" w:color="auto" w:fill="FFFFFF"/>
        </w:rPr>
        <w:t xml:space="preserve">   </w:t>
      </w:r>
      <w:r w:rsidRPr="00761C21">
        <w:rPr>
          <w:rFonts w:ascii="Verdana" w:hAnsi="Verdana"/>
          <w:sz w:val="16"/>
          <w:szCs w:val="16"/>
          <w:shd w:val="clear" w:color="auto" w:fill="FFFFFF"/>
        </w:rPr>
        <w:t>:BAT:LOW:X/?;</w:t>
      </w:r>
      <w:r w:rsidRPr="00761C21">
        <w:rPr>
          <w:rFonts w:ascii="Verdana" w:hAnsi="Verdana"/>
          <w:sz w:val="16"/>
          <w:szCs w:val="16"/>
        </w:rPr>
        <w:br/>
      </w:r>
      <w:r w:rsidR="002A5086">
        <w:rPr>
          <w:rFonts w:ascii="Verdana" w:hAnsi="Verdana"/>
          <w:sz w:val="16"/>
          <w:szCs w:val="16"/>
          <w:shd w:val="clear" w:color="auto" w:fill="FFFFFF"/>
        </w:rPr>
        <w:t xml:space="preserve">   </w:t>
      </w:r>
      <w:r w:rsidRPr="00761C21">
        <w:rPr>
          <w:rFonts w:ascii="Verdana" w:hAnsi="Verdana"/>
          <w:sz w:val="16"/>
          <w:szCs w:val="16"/>
          <w:shd w:val="clear" w:color="auto" w:fill="FFFFFF"/>
        </w:rPr>
        <w:t>:BAT:?; - return only the level of the battery after load </w:t>
      </w:r>
      <w:r w:rsidRPr="00761C21">
        <w:rPr>
          <w:rFonts w:ascii="Verdana" w:hAnsi="Verdana"/>
          <w:sz w:val="16"/>
          <w:szCs w:val="16"/>
        </w:rPr>
        <w:br/>
      </w:r>
      <w:r w:rsidR="002A5086">
        <w:rPr>
          <w:rFonts w:ascii="Verdana" w:hAnsi="Verdana"/>
          <w:sz w:val="16"/>
          <w:szCs w:val="16"/>
          <w:shd w:val="clear" w:color="auto" w:fill="FFFFFF"/>
        </w:rPr>
        <w:t xml:space="preserve">   </w:t>
      </w:r>
      <w:r w:rsidRPr="00761C21">
        <w:rPr>
          <w:rFonts w:ascii="Verdana" w:hAnsi="Verdana"/>
          <w:sz w:val="16"/>
          <w:szCs w:val="16"/>
          <w:shd w:val="clear" w:color="auto" w:fill="FFFFFF"/>
        </w:rPr>
        <w:t>Note: The :BAT:=; is no longer supported</w:t>
      </w:r>
    </w:p>
    <w:p w:rsidR="00761C21" w:rsidRPr="00761C21" w:rsidRDefault="00761C21" w:rsidP="00761C21">
      <w:pPr>
        <w:pStyle w:val="NoSpacing"/>
        <w:ind w:left="360"/>
        <w:rPr>
          <w:rFonts w:ascii="Verdana" w:hAnsi="Verdana"/>
          <w:sz w:val="16"/>
          <w:szCs w:val="16"/>
          <w:shd w:val="clear" w:color="auto" w:fill="FFFFFF"/>
        </w:rPr>
      </w:pPr>
    </w:p>
    <w:p w:rsidR="00947937" w:rsidRPr="00482001" w:rsidRDefault="00947937" w:rsidP="00947937">
      <w:pPr>
        <w:pStyle w:val="ListParagraph"/>
        <w:shd w:val="clear" w:color="auto" w:fill="FFFFFF" w:themeFill="background1"/>
        <w:spacing w:after="0"/>
        <w:ind w:left="360"/>
        <w:rPr>
          <w:highlight w:val="yellow"/>
          <w:u w:val="single"/>
        </w:rPr>
      </w:pP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761C21" w:rsidRPr="00482001" w:rsidRDefault="00761C21" w:rsidP="00761C21">
      <w:pPr>
        <w:pStyle w:val="ListParagraph"/>
        <w:numPr>
          <w:ilvl w:val="0"/>
          <w:numId w:val="59"/>
        </w:numPr>
        <w:shd w:val="clear" w:color="auto" w:fill="FFFFFF" w:themeFill="background1"/>
        <w:spacing w:after="0" w:line="24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Production support -UART commands </w:t>
      </w:r>
    </w:p>
    <w:p w:rsidR="00947937" w:rsidRPr="00482001" w:rsidRDefault="00947937" w:rsidP="00761C21">
      <w:pPr>
        <w:shd w:val="clear" w:color="auto" w:fill="FFFFFF" w:themeFill="background1"/>
        <w:spacing w:after="0" w:afterAutospacing="1" w:line="240" w:lineRule="auto"/>
        <w:ind w:left="720"/>
        <w:rPr>
          <w:rFonts w:ascii="Verdana" w:eastAsia="Times New Roman" w:hAnsi="Verdana" w:cs="Times New Roman"/>
          <w:sz w:val="16"/>
          <w:szCs w:val="16"/>
        </w:rPr>
      </w:pPr>
    </w:p>
    <w:p w:rsidR="002238E7" w:rsidRPr="002238E7" w:rsidRDefault="002238E7" w:rsidP="002238E7"/>
    <w:p w:rsidR="006E15B0" w:rsidRDefault="006E15B0" w:rsidP="007C3AB8">
      <w:pPr>
        <w:pStyle w:val="Heading2"/>
      </w:pPr>
      <w:bookmarkStart w:id="20" w:name="_Toc523816801"/>
      <w:r>
        <w:lastRenderedPageBreak/>
        <w:t>Release Date: 09/01/2018 (Revision 49</w:t>
      </w:r>
      <w:r w:rsidR="00DB2AFA">
        <w:t>52</w:t>
      </w:r>
      <w:r w:rsidR="007C3AB8">
        <w:t>5</w:t>
      </w:r>
      <w:r>
        <w:t>)</w:t>
      </w:r>
      <w:bookmarkEnd w:id="20"/>
    </w:p>
    <w:p w:rsidR="006E15B0" w:rsidRDefault="006E15B0" w:rsidP="006E15B0">
      <w:r>
        <w:t>SVN Location: https://subversion.ise.de/svn/gira/AlarmSystemCrow</w:t>
      </w:r>
    </w:p>
    <w:p w:rsidR="006E15B0" w:rsidRPr="00AA05BC" w:rsidRDefault="006E15B0" w:rsidP="006E15B0">
      <w:pPr>
        <w:spacing w:after="0"/>
        <w:rPr>
          <w:u w:val="single"/>
        </w:rPr>
      </w:pPr>
      <w:r w:rsidRPr="00AA05BC">
        <w:rPr>
          <w:u w:val="single"/>
        </w:rPr>
        <w:t>The Package includes:</w:t>
      </w:r>
      <w:r>
        <w:rPr>
          <w:u w:val="single"/>
        </w:rPr>
        <w:t xml:space="preserve"> </w:t>
      </w:r>
    </w:p>
    <w:p w:rsidR="006E15B0" w:rsidRPr="00F27F2B" w:rsidRDefault="006E15B0" w:rsidP="006E15B0">
      <w:pPr>
        <w:pStyle w:val="ListParagraph"/>
        <w:numPr>
          <w:ilvl w:val="0"/>
          <w:numId w:val="1"/>
        </w:numPr>
      </w:pPr>
      <w:proofErr w:type="spellStart"/>
      <w:r w:rsidRPr="00F27F2B">
        <w:t>CrowLibrary</w:t>
      </w:r>
      <w:proofErr w:type="spellEnd"/>
      <w:r w:rsidRPr="00F27F2B">
        <w:t xml:space="preserve"> Version </w:t>
      </w:r>
      <w:r w:rsidRPr="006E15B0">
        <w:rPr>
          <w:highlight w:val="yellow"/>
        </w:rPr>
        <w:t>2.5.1.68</w:t>
      </w:r>
    </w:p>
    <w:p w:rsidR="006E15B0" w:rsidRPr="00F27F2B" w:rsidRDefault="006E15B0" w:rsidP="006E15B0">
      <w:pPr>
        <w:pStyle w:val="ListParagraph"/>
        <w:numPr>
          <w:ilvl w:val="0"/>
          <w:numId w:val="1"/>
        </w:numPr>
      </w:pPr>
      <w:r w:rsidRPr="00F27F2B">
        <w:t xml:space="preserve">Crow </w:t>
      </w:r>
      <w:proofErr w:type="spellStart"/>
      <w:r w:rsidRPr="00F27F2B">
        <w:t>IPMApplication</w:t>
      </w:r>
      <w:proofErr w:type="spellEnd"/>
      <w:r w:rsidRPr="00F27F2B">
        <w:t xml:space="preserve"> </w:t>
      </w:r>
      <w:r w:rsidRPr="00EF23EA">
        <w:t xml:space="preserve">Version </w:t>
      </w:r>
      <w:r w:rsidRPr="006E15B0">
        <w:rPr>
          <w:highlight w:val="yellow"/>
        </w:rPr>
        <w:t>2.5.2.72</w:t>
      </w:r>
    </w:p>
    <w:p w:rsidR="006E15B0" w:rsidRPr="00A76A94" w:rsidRDefault="006E15B0" w:rsidP="006E15B0">
      <w:pPr>
        <w:pStyle w:val="ListParagraph"/>
        <w:numPr>
          <w:ilvl w:val="0"/>
          <w:numId w:val="1"/>
        </w:numPr>
      </w:pPr>
      <w:r w:rsidRPr="00A76A94">
        <w:t xml:space="preserve">Crow MCU </w:t>
      </w:r>
      <w:proofErr w:type="spellStart"/>
      <w:r w:rsidRPr="00A76A94">
        <w:t>Upda</w:t>
      </w:r>
      <w:r>
        <w:t>teFirmware</w:t>
      </w:r>
      <w:proofErr w:type="spellEnd"/>
      <w:r>
        <w:t xml:space="preserve"> Version </w:t>
      </w:r>
      <w:r w:rsidRPr="006E15B0">
        <w:rPr>
          <w:highlight w:val="yellow"/>
        </w:rPr>
        <w:t>1.7.4.50</w:t>
      </w:r>
    </w:p>
    <w:p w:rsidR="006E15B0" w:rsidRDefault="006E15B0" w:rsidP="006E15B0">
      <w:pPr>
        <w:pStyle w:val="ListParagraph"/>
        <w:numPr>
          <w:ilvl w:val="0"/>
          <w:numId w:val="1"/>
        </w:numPr>
      </w:pPr>
      <w:r w:rsidRPr="00A76A94">
        <w:t xml:space="preserve">Crow MCU Peripheral Update Version </w:t>
      </w:r>
      <w:r w:rsidRPr="006E15B0">
        <w:rPr>
          <w:highlight w:val="yellow"/>
        </w:rPr>
        <w:t>1.0.0.14</w:t>
      </w:r>
    </w:p>
    <w:p w:rsidR="006E15B0" w:rsidRPr="00A76A94" w:rsidRDefault="006E15B0" w:rsidP="006E15B0">
      <w:pPr>
        <w:pStyle w:val="ListParagraph"/>
        <w:numPr>
          <w:ilvl w:val="0"/>
          <w:numId w:val="1"/>
        </w:numPr>
      </w:pPr>
      <w:r>
        <w:t xml:space="preserve">Voice file </w:t>
      </w:r>
      <w:r w:rsidRPr="00286E2C">
        <w:t>version 1.</w:t>
      </w:r>
      <w:r>
        <w:t>1</w:t>
      </w:r>
      <w:r w:rsidRPr="00286E2C">
        <w:t>.0.3</w:t>
      </w:r>
    </w:p>
    <w:p w:rsidR="006E15B0" w:rsidRPr="00AA05BC" w:rsidRDefault="006E15B0" w:rsidP="006E15B0">
      <w:pPr>
        <w:spacing w:after="0"/>
        <w:rPr>
          <w:u w:val="single"/>
        </w:rPr>
      </w:pPr>
      <w:r w:rsidRPr="00AA05BC">
        <w:rPr>
          <w:u w:val="single"/>
        </w:rPr>
        <w:t>Compatibility:</w:t>
      </w:r>
      <w:r>
        <w:rPr>
          <w:u w:val="single"/>
        </w:rPr>
        <w:t xml:space="preserve"> </w:t>
      </w:r>
    </w:p>
    <w:p w:rsidR="006E15B0" w:rsidRDefault="006E15B0" w:rsidP="006E15B0">
      <w:pPr>
        <w:pStyle w:val="ListParagraph"/>
        <w:numPr>
          <w:ilvl w:val="0"/>
          <w:numId w:val="1"/>
        </w:numPr>
      </w:pPr>
      <w:proofErr w:type="spellStart"/>
      <w:r>
        <w:t>CrowLibraryInterface</w:t>
      </w:r>
      <w:proofErr w:type="spellEnd"/>
      <w:r>
        <w:t xml:space="preserve"> Version </w:t>
      </w:r>
      <w:r w:rsidRPr="006E15B0">
        <w:rPr>
          <w:highlight w:val="yellow"/>
        </w:rPr>
        <w:t>1.2.1.34</w:t>
      </w:r>
    </w:p>
    <w:p w:rsidR="006E15B0" w:rsidRPr="00A76A94" w:rsidRDefault="006E15B0" w:rsidP="006E15B0">
      <w:pPr>
        <w:pStyle w:val="ListParagraph"/>
        <w:numPr>
          <w:ilvl w:val="0"/>
          <w:numId w:val="1"/>
        </w:numPr>
      </w:pPr>
      <w:proofErr w:type="spellStart"/>
      <w:r>
        <w:t>Gira</w:t>
      </w:r>
      <w:proofErr w:type="spellEnd"/>
      <w:r>
        <w:t xml:space="preserve"> Device Package : </w:t>
      </w:r>
      <w:r w:rsidRPr="00F535DC">
        <w:rPr>
          <w:highlight w:val="yellow"/>
        </w:rPr>
        <w:t>V2.0</w:t>
      </w:r>
      <w:r w:rsidRPr="006E15B0">
        <w:rPr>
          <w:highlight w:val="yellow"/>
        </w:rPr>
        <w:t>.32</w:t>
      </w:r>
    </w:p>
    <w:p w:rsidR="006E15B0" w:rsidRDefault="006E15B0" w:rsidP="006E15B0">
      <w:pPr>
        <w:pStyle w:val="ListParagraph"/>
        <w:numPr>
          <w:ilvl w:val="0"/>
          <w:numId w:val="1"/>
        </w:numPr>
      </w:pPr>
      <w:r w:rsidRPr="00A8143B">
        <w:t>XSD version</w:t>
      </w:r>
      <w:r w:rsidRPr="00EF23EA">
        <w:t>: 1.3.1.14</w:t>
      </w:r>
    </w:p>
    <w:p w:rsidR="006E15B0" w:rsidRDefault="006E15B0" w:rsidP="006E15B0">
      <w:pPr>
        <w:pStyle w:val="ListParagraph"/>
        <w:numPr>
          <w:ilvl w:val="0"/>
          <w:numId w:val="1"/>
        </w:numPr>
      </w:pPr>
      <w:r>
        <w:t>Languages XSD :1</w:t>
      </w:r>
    </w:p>
    <w:p w:rsidR="006E15B0" w:rsidRPr="00A8143B" w:rsidRDefault="006E15B0" w:rsidP="006E15B0">
      <w:pPr>
        <w:pStyle w:val="ListParagraph"/>
        <w:numPr>
          <w:ilvl w:val="0"/>
          <w:numId w:val="1"/>
        </w:numPr>
      </w:pPr>
      <w:r>
        <w:t>Languages XML :</w:t>
      </w:r>
      <w:r w:rsidRPr="00286E2C">
        <w:t>2</w:t>
      </w:r>
    </w:p>
    <w:p w:rsidR="006E15B0" w:rsidRDefault="006E15B0" w:rsidP="006E15B0">
      <w:pPr>
        <w:pStyle w:val="ListParagraph"/>
        <w:numPr>
          <w:ilvl w:val="0"/>
          <w:numId w:val="1"/>
        </w:numPr>
      </w:pPr>
      <w:r w:rsidRPr="00A8143B">
        <w:t xml:space="preserve">GPA Version </w:t>
      </w:r>
      <w:r w:rsidRPr="00F535DC">
        <w:rPr>
          <w:highlight w:val="yellow"/>
        </w:rPr>
        <w:t>:2.5.0.799</w:t>
      </w:r>
    </w:p>
    <w:p w:rsidR="006E15B0" w:rsidRPr="00A7013A" w:rsidRDefault="006E15B0" w:rsidP="006E15B0">
      <w:pPr>
        <w:spacing w:after="0"/>
        <w:rPr>
          <w:u w:val="single"/>
        </w:rPr>
      </w:pP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1580"/>
        <w:gridCol w:w="1460"/>
        <w:gridCol w:w="2313"/>
        <w:gridCol w:w="3503"/>
      </w:tblGrid>
      <w:tr w:rsidR="006E15B0" w:rsidRPr="00F62628" w:rsidTr="00B80F5A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F62628" w:rsidRDefault="006E15B0" w:rsidP="00B80F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F62628" w:rsidRDefault="006E15B0" w:rsidP="00B80F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F62628" w:rsidRDefault="006E15B0" w:rsidP="00B80F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HW version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B0" w:rsidRPr="00F62628" w:rsidRDefault="006E15B0" w:rsidP="00B80F5A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Comments</w:t>
            </w:r>
          </w:p>
        </w:tc>
      </w:tr>
      <w:tr w:rsidR="006E15B0" w:rsidRPr="00A76A94" w:rsidTr="00B80F5A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A76A94">
              <w:t>Control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8553C0" w:rsidRDefault="006E15B0" w:rsidP="006E15B0">
            <w:pPr>
              <w:rPr>
                <w:highlight w:val="yellow"/>
              </w:rPr>
            </w:pPr>
            <w:r w:rsidRPr="006E15B0">
              <w:rPr>
                <w:highlight w:val="yellow"/>
              </w:rPr>
              <w:t>2.</w:t>
            </w:r>
            <w:r>
              <w:rPr>
                <w:highlight w:val="yellow"/>
              </w:rPr>
              <w:t>10</w:t>
            </w:r>
            <w:r w:rsidRPr="006E15B0">
              <w:rPr>
                <w:highlight w:val="yellow"/>
              </w:rPr>
              <w:t>.3.130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A76A94">
              <w:t>5B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B0" w:rsidRPr="00A76A94" w:rsidRDefault="006E15B0" w:rsidP="00B80F5A">
            <w:r>
              <w:t>*</w:t>
            </w:r>
            <w:r w:rsidRPr="00A76A94">
              <w:t>Still under test</w:t>
            </w:r>
          </w:p>
        </w:tc>
      </w:tr>
      <w:tr w:rsidR="006E15B0" w:rsidRPr="00A76A94" w:rsidTr="00B80F5A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A76A94">
              <w:t>RF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8553C0" w:rsidRDefault="006E15B0" w:rsidP="006E15B0">
            <w:pPr>
              <w:rPr>
                <w:rFonts w:cs="Arial"/>
                <w:highlight w:val="yellow"/>
              </w:rPr>
            </w:pPr>
            <w:r w:rsidRPr="00EF23EA">
              <w:rPr>
                <w:highlight w:val="yellow"/>
              </w:rPr>
              <w:t>4.6.0.6</w:t>
            </w:r>
            <w:r>
              <w:rPr>
                <w:highlight w:val="yellow"/>
              </w:rPr>
              <w:t>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A76A94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B0" w:rsidRPr="00A76A94" w:rsidRDefault="006E15B0" w:rsidP="00B80F5A"/>
        </w:tc>
      </w:tr>
      <w:tr w:rsidR="006E15B0" w:rsidRPr="00A76A94" w:rsidTr="00B80F5A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A76A94">
              <w:t>PIR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tabs>
                <w:tab w:val="center" w:pos="1368"/>
              </w:tabs>
              <w:rPr>
                <w:rFonts w:cs="Arial"/>
              </w:rPr>
            </w:pPr>
            <w:r w:rsidRPr="003374EF">
              <w:t>0.8.5.17</w:t>
            </w:r>
            <w:r w:rsidRPr="00A76A94">
              <w:tab/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A76A94">
              <w:t>4C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B0" w:rsidRPr="00A76A94" w:rsidRDefault="006E15B0" w:rsidP="00B80F5A">
            <w:r>
              <w:t>4B is OK too</w:t>
            </w:r>
          </w:p>
        </w:tc>
      </w:tr>
      <w:tr w:rsidR="006E15B0" w:rsidRPr="00A76A94" w:rsidTr="00B80F5A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A76A94">
              <w:t>PIR Cam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A76A94">
              <w:t>1.2.0.38 / 192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A76A94">
              <w:t>4B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B0" w:rsidRPr="00A76A94" w:rsidRDefault="006E15B0" w:rsidP="00B80F5A">
            <w:r>
              <w:t>4A is OK too</w:t>
            </w:r>
          </w:p>
        </w:tc>
      </w:tr>
      <w:tr w:rsidR="006E15B0" w:rsidRPr="00A76A94" w:rsidTr="00B80F5A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1B6A80" w:rsidRDefault="006E15B0" w:rsidP="00B80F5A">
            <w:pPr>
              <w:rPr>
                <w:rFonts w:cs="Arial"/>
              </w:rPr>
            </w:pPr>
            <w:r w:rsidRPr="001B6A80">
              <w:t>Magnet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6E15B0" w:rsidRDefault="006E15B0" w:rsidP="00B80F5A">
            <w:pPr>
              <w:rPr>
                <w:rFonts w:cs="Arial"/>
              </w:rPr>
            </w:pPr>
            <w:r w:rsidRPr="006E15B0">
              <w:t>0.7.0.12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B0" w:rsidRPr="00A76A94" w:rsidRDefault="006E15B0" w:rsidP="00F45C27">
            <w:r w:rsidRPr="00A76A94">
              <w:t>4A is OK too</w:t>
            </w:r>
            <w:r>
              <w:t xml:space="preserve"> , </w:t>
            </w:r>
          </w:p>
        </w:tc>
      </w:tr>
      <w:tr w:rsidR="006E15B0" w:rsidRPr="00A76A94" w:rsidTr="00B80F5A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A76A94">
              <w:t>Technical Contact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6E15B0" w:rsidRDefault="006E15B0" w:rsidP="00B80F5A">
            <w:pPr>
              <w:rPr>
                <w:rFonts w:cs="Arial"/>
              </w:rPr>
            </w:pPr>
            <w:r w:rsidRPr="006E15B0">
              <w:t>0.7.0.12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B0" w:rsidRPr="00A76A94" w:rsidRDefault="006E15B0" w:rsidP="00F45C27">
            <w:r w:rsidRPr="00A76A94">
              <w:t>4A is OK too</w:t>
            </w:r>
            <w:r>
              <w:t xml:space="preserve">, </w:t>
            </w:r>
          </w:p>
        </w:tc>
      </w:tr>
      <w:tr w:rsidR="006E15B0" w:rsidRPr="00A76A94" w:rsidTr="00B80F5A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A76A94">
              <w:t>Indoor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6E15B0" w:rsidRDefault="006E15B0" w:rsidP="00B80F5A">
            <w:pPr>
              <w:rPr>
                <w:rFonts w:cs="Arial"/>
              </w:rPr>
            </w:pPr>
            <w:r w:rsidRPr="006E15B0">
              <w:t>0.15.3.27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B0" w:rsidRPr="00A76A94" w:rsidRDefault="006E15B0" w:rsidP="00F45C27">
            <w:r w:rsidRPr="00A76A94">
              <w:t>2C is OK too</w:t>
            </w:r>
            <w:r>
              <w:t xml:space="preserve">, </w:t>
            </w:r>
          </w:p>
        </w:tc>
      </w:tr>
      <w:tr w:rsidR="006E15B0" w:rsidRPr="00A76A94" w:rsidTr="00B80F5A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A76A94">
              <w:t>Outdoor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6E15B0" w:rsidRDefault="006E15B0" w:rsidP="00B80F5A">
            <w:r w:rsidRPr="006E15B0">
              <w:t>0.15.3.30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A76A94">
              <w:t>4B</w:t>
            </w:r>
            <w:r w:rsidRPr="00A76A94">
              <w:rPr>
                <w:rFonts w:cs="Arial"/>
              </w:rPr>
              <w:t xml:space="preserve"> must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B0" w:rsidRPr="00A76A94" w:rsidRDefault="006E15B0" w:rsidP="00B80F5A"/>
        </w:tc>
      </w:tr>
      <w:tr w:rsidR="006E15B0" w:rsidRPr="00A76A94" w:rsidTr="00B80F5A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A76A94">
              <w:t>I/O 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286E2C" w:rsidRDefault="006E15B0" w:rsidP="00B80F5A">
            <w:pPr>
              <w:rPr>
                <w:rFonts w:cs="Arial"/>
              </w:rPr>
            </w:pPr>
            <w:r w:rsidRPr="00286E2C">
              <w:t>1.2.0.28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B0" w:rsidRPr="00A76A94" w:rsidRDefault="006E15B0" w:rsidP="00B80F5A">
            <w:r>
              <w:t>3A is OK too</w:t>
            </w:r>
          </w:p>
        </w:tc>
      </w:tr>
      <w:tr w:rsidR="006E15B0" w:rsidRPr="00A76A94" w:rsidTr="00B80F5A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A76A94">
              <w:t>Keyfob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A76A94">
              <w:t>0.3.0.6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A76A94">
              <w:t>1A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B0" w:rsidRPr="00A76A94" w:rsidRDefault="006E15B0" w:rsidP="00B80F5A"/>
        </w:tc>
      </w:tr>
      <w:tr w:rsidR="006E15B0" w:rsidRPr="00A76A94" w:rsidTr="00B80F5A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A76A94">
              <w:t>GBD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BF4257" w:rsidRDefault="006E15B0" w:rsidP="00B80F5A">
            <w:pPr>
              <w:rPr>
                <w:rFonts w:cs="Arial"/>
                <w:highlight w:val="yellow"/>
              </w:rPr>
            </w:pPr>
            <w:r w:rsidRPr="001B6A80">
              <w:t>0.1.</w:t>
            </w:r>
            <w:r>
              <w:t>1</w:t>
            </w:r>
            <w:r w:rsidRPr="001B6A80">
              <w:t>.22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A76A94">
              <w:t>1D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B0" w:rsidRDefault="006E15B0" w:rsidP="00B80F5A">
            <w:r>
              <w:t>Requires new HW for VDS tests.</w:t>
            </w:r>
          </w:p>
          <w:p w:rsidR="006E15B0" w:rsidRDefault="006E15B0" w:rsidP="00B80F5A">
            <w:r>
              <w:t>Can work on existing HW except detection method</w:t>
            </w:r>
          </w:p>
          <w:p w:rsidR="006E15B0" w:rsidRPr="00A76A94" w:rsidRDefault="006E15B0" w:rsidP="00B80F5A">
            <w:r w:rsidRPr="00A76A94">
              <w:t>1C is OK too</w:t>
            </w:r>
          </w:p>
        </w:tc>
      </w:tr>
      <w:tr w:rsidR="006E15B0" w:rsidRPr="00A76A94" w:rsidTr="00B80F5A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A76A94">
              <w:t>LCD Keypad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602A5F" w:rsidRDefault="006E15B0" w:rsidP="00043FFD">
            <w:pPr>
              <w:rPr>
                <w:rFonts w:cs="Arial"/>
                <w:highlight w:val="yellow"/>
              </w:rPr>
            </w:pPr>
            <w:r w:rsidRPr="00043FFD">
              <w:rPr>
                <w:highlight w:val="yellow"/>
              </w:rPr>
              <w:t>1.2.1.5</w:t>
            </w:r>
            <w:r w:rsidR="00043FFD" w:rsidRPr="00043FFD">
              <w:rPr>
                <w:highlight w:val="yellow"/>
              </w:rPr>
              <w:t>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B0" w:rsidRPr="00A76A94" w:rsidRDefault="006E15B0" w:rsidP="00B80F5A">
            <w:r>
              <w:t>*</w:t>
            </w:r>
            <w:r w:rsidRPr="00A76A94">
              <w:t>Still under test</w:t>
            </w:r>
          </w:p>
          <w:p w:rsidR="006E15B0" w:rsidRPr="00A76A94" w:rsidRDefault="006E15B0" w:rsidP="00B80F5A">
            <w:r w:rsidRPr="00A76A94">
              <w:t>3A is OK too</w:t>
            </w:r>
          </w:p>
        </w:tc>
      </w:tr>
      <w:tr w:rsidR="006E15B0" w:rsidRPr="00A76A94" w:rsidTr="00B80F5A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B0" w:rsidRPr="00A76A94" w:rsidRDefault="006E15B0" w:rsidP="00B80F5A">
            <w:r w:rsidRPr="00A76A94">
              <w:t>Touch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B0" w:rsidRPr="00F27F2B" w:rsidRDefault="006E15B0" w:rsidP="00B80F5A">
            <w:pPr>
              <w:rPr>
                <w:highlight w:val="yellow"/>
              </w:rPr>
            </w:pPr>
            <w:r w:rsidRPr="00EF23EA">
              <w:t>0.0.0.11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B0" w:rsidRPr="00A76A94" w:rsidRDefault="006E15B0" w:rsidP="00B80F5A"/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B0" w:rsidRPr="00A76A94" w:rsidRDefault="006E15B0" w:rsidP="00B80F5A"/>
        </w:tc>
      </w:tr>
      <w:tr w:rsidR="006E15B0" w:rsidRPr="00A76A94" w:rsidTr="00B80F5A">
        <w:trPr>
          <w:trHeight w:val="322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A76A94">
              <w:t>Door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A76A94">
              <w:t>0.1.0.6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A76A94">
              <w:t>2B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B0" w:rsidRPr="00A76A94" w:rsidRDefault="006E15B0" w:rsidP="00B80F5A"/>
        </w:tc>
      </w:tr>
      <w:tr w:rsidR="006E15B0" w:rsidRPr="00A76A94" w:rsidTr="00B80F5A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A76A94">
              <w:t>Repeater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3374EF">
              <w:t>0.1.2.14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B0" w:rsidRPr="00A76A94" w:rsidRDefault="006E15B0" w:rsidP="00B80F5A">
            <w:r w:rsidRPr="00A76A94">
              <w:t>2C is OK too</w:t>
            </w:r>
          </w:p>
        </w:tc>
      </w:tr>
      <w:tr w:rsidR="006E15B0" w:rsidRPr="00A76A94" w:rsidTr="00B80F5A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A76A94">
              <w:t>GPA-C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6E15B0">
            <w:pPr>
              <w:rPr>
                <w:rFonts w:cs="Arial"/>
              </w:rPr>
            </w:pPr>
            <w:r w:rsidRPr="006E15B0">
              <w:rPr>
                <w:highlight w:val="yellow"/>
              </w:rPr>
              <w:t>V2.8.1.54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B0" w:rsidRPr="00A76A94" w:rsidRDefault="006E15B0" w:rsidP="00B80F5A">
            <w:pPr>
              <w:rPr>
                <w:rFonts w:cs="Arial"/>
              </w:rPr>
            </w:pPr>
            <w:r w:rsidRPr="00A76A94">
              <w:t>Located @ Tests folder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B0" w:rsidRPr="00A76A94" w:rsidRDefault="006E15B0" w:rsidP="00B80F5A"/>
        </w:tc>
      </w:tr>
    </w:tbl>
    <w:p w:rsidR="006E15B0" w:rsidRDefault="006E15B0" w:rsidP="006E15B0">
      <w:pPr>
        <w:spacing w:after="0"/>
        <w:rPr>
          <w:u w:val="single"/>
        </w:rPr>
      </w:pPr>
    </w:p>
    <w:p w:rsidR="006E15B0" w:rsidRPr="00A76A94" w:rsidRDefault="006E15B0" w:rsidP="006E15B0">
      <w:pPr>
        <w:spacing w:after="0"/>
        <w:rPr>
          <w:u w:val="single"/>
        </w:rPr>
      </w:pPr>
    </w:p>
    <w:p w:rsidR="006E15B0" w:rsidRPr="00E70EEC" w:rsidRDefault="00043FFD" w:rsidP="006E15B0">
      <w:pPr>
        <w:pStyle w:val="ListParagraph"/>
        <w:numPr>
          <w:ilvl w:val="0"/>
          <w:numId w:val="53"/>
        </w:numPr>
        <w:spacing w:after="0"/>
        <w:rPr>
          <w:b/>
          <w:bCs/>
          <w:u w:val="single"/>
        </w:rPr>
      </w:pPr>
      <w:r w:rsidRPr="00E70EEC">
        <w:rPr>
          <w:b/>
          <w:bCs/>
          <w:u w:val="single"/>
        </w:rPr>
        <w:t>MCU</w:t>
      </w:r>
    </w:p>
    <w:p w:rsidR="006E15B0" w:rsidRPr="00680AF5" w:rsidRDefault="006E15B0" w:rsidP="006E15B0">
      <w:pPr>
        <w:pStyle w:val="ListParagraph"/>
        <w:spacing w:after="0"/>
        <w:rPr>
          <w:u w:val="single"/>
        </w:rPr>
      </w:pPr>
    </w:p>
    <w:p w:rsidR="00E70EEC" w:rsidRPr="00482001" w:rsidRDefault="00ED5A2F" w:rsidP="007378C3">
      <w:pPr>
        <w:pStyle w:val="ListParagraph"/>
        <w:numPr>
          <w:ilvl w:val="0"/>
          <w:numId w:val="74"/>
        </w:numPr>
        <w:shd w:val="clear" w:color="auto" w:fill="FFFFFF" w:themeFill="background1"/>
        <w:spacing w:after="0" w:line="240" w:lineRule="auto"/>
        <w:rPr>
          <w:rFonts w:ascii="Verdana" w:hAnsi="Verdana"/>
          <w:sz w:val="16"/>
          <w:szCs w:val="16"/>
        </w:rPr>
      </w:pPr>
      <w:r w:rsidRPr="00482001">
        <w:rPr>
          <w:rFonts w:ascii="Verdana" w:hAnsi="Verdana"/>
          <w:sz w:val="16"/>
          <w:szCs w:val="16"/>
        </w:rPr>
        <w:lastRenderedPageBreak/>
        <w:t>C</w:t>
      </w:r>
      <w:r w:rsidR="00500394" w:rsidRPr="00482001">
        <w:rPr>
          <w:rFonts w:ascii="Verdana" w:hAnsi="Verdana"/>
          <w:sz w:val="16"/>
          <w:szCs w:val="16"/>
        </w:rPr>
        <w:t xml:space="preserve">hange </w:t>
      </w:r>
      <w:proofErr w:type="spellStart"/>
      <w:r w:rsidR="00500394" w:rsidRPr="00482001">
        <w:rPr>
          <w:rFonts w:ascii="Verdana" w:hAnsi="Verdana"/>
          <w:sz w:val="16"/>
          <w:szCs w:val="16"/>
        </w:rPr>
        <w:t>UnitHub</w:t>
      </w:r>
      <w:proofErr w:type="spellEnd"/>
      <w:r w:rsidR="00500394" w:rsidRPr="00482001">
        <w:rPr>
          <w:rFonts w:ascii="Verdana" w:hAnsi="Verdana"/>
          <w:sz w:val="16"/>
          <w:szCs w:val="16"/>
        </w:rPr>
        <w:t xml:space="preserve"> to support low power TX for RF certification mode</w:t>
      </w:r>
    </w:p>
    <w:p w:rsidR="00E70EEC" w:rsidRPr="00482001" w:rsidRDefault="00500394" w:rsidP="007378C3">
      <w:pPr>
        <w:pStyle w:val="ListParagraph"/>
        <w:numPr>
          <w:ilvl w:val="0"/>
          <w:numId w:val="74"/>
        </w:numPr>
        <w:shd w:val="clear" w:color="auto" w:fill="FFFFFF" w:themeFill="background1"/>
        <w:spacing w:after="0" w:line="240" w:lineRule="auto"/>
        <w:rPr>
          <w:rFonts w:ascii="Verdana" w:hAnsi="Verdana"/>
          <w:sz w:val="16"/>
          <w:szCs w:val="16"/>
        </w:rPr>
      </w:pPr>
      <w:r w:rsidRPr="00482001">
        <w:rPr>
          <w:rFonts w:ascii="Verdana" w:hAnsi="Verdana"/>
          <w:sz w:val="16"/>
          <w:szCs w:val="16"/>
        </w:rPr>
        <w:t>MCU detect GSM fail un case SIM is removed</w:t>
      </w:r>
    </w:p>
    <w:p w:rsidR="00E70EEC" w:rsidRPr="00482001" w:rsidRDefault="00ED5A2F" w:rsidP="007378C3">
      <w:pPr>
        <w:pStyle w:val="ListParagraph"/>
        <w:numPr>
          <w:ilvl w:val="0"/>
          <w:numId w:val="74"/>
        </w:numPr>
        <w:shd w:val="clear" w:color="auto" w:fill="FFFFFF" w:themeFill="background1"/>
        <w:spacing w:after="0" w:line="240" w:lineRule="auto"/>
        <w:rPr>
          <w:rFonts w:ascii="Verdana" w:hAnsi="Verdana"/>
          <w:sz w:val="16"/>
          <w:szCs w:val="16"/>
        </w:rPr>
      </w:pPr>
      <w:r w:rsidRPr="00482001">
        <w:rPr>
          <w:rFonts w:ascii="Verdana" w:hAnsi="Verdana"/>
          <w:sz w:val="16"/>
          <w:szCs w:val="16"/>
        </w:rPr>
        <w:t>Languages support for SMS</w:t>
      </w:r>
    </w:p>
    <w:p w:rsidR="00ED5A2F" w:rsidRPr="00482001" w:rsidRDefault="00ED5A2F" w:rsidP="007378C3">
      <w:pPr>
        <w:pStyle w:val="ListParagraph"/>
        <w:numPr>
          <w:ilvl w:val="0"/>
          <w:numId w:val="74"/>
        </w:numPr>
        <w:shd w:val="clear" w:color="auto" w:fill="FFFFFF" w:themeFill="background1"/>
        <w:spacing w:after="0" w:line="240" w:lineRule="auto"/>
        <w:rPr>
          <w:rFonts w:ascii="Verdana" w:hAnsi="Verdana"/>
          <w:sz w:val="16"/>
          <w:szCs w:val="16"/>
        </w:rPr>
      </w:pPr>
      <w:r w:rsidRPr="00482001">
        <w:rPr>
          <w:rFonts w:ascii="Verdana" w:hAnsi="Verdana"/>
          <w:sz w:val="16"/>
          <w:szCs w:val="16"/>
        </w:rPr>
        <w:t xml:space="preserve">Fixing bug regarding upgrading voice file </w:t>
      </w:r>
    </w:p>
    <w:p w:rsidR="00500394" w:rsidRPr="00482001" w:rsidRDefault="00500394" w:rsidP="00482001">
      <w:pPr>
        <w:shd w:val="clear" w:color="auto" w:fill="FFFFFF" w:themeFill="background1"/>
        <w:spacing w:after="0" w:line="240" w:lineRule="auto"/>
        <w:ind w:left="360"/>
        <w:rPr>
          <w:rFonts w:ascii="Verdana" w:hAnsi="Verdana"/>
          <w:b/>
          <w:bCs/>
          <w:sz w:val="16"/>
          <w:szCs w:val="16"/>
        </w:rPr>
      </w:pPr>
    </w:p>
    <w:p w:rsidR="006E15B0" w:rsidRPr="00482001" w:rsidRDefault="006E15B0" w:rsidP="00482001">
      <w:pPr>
        <w:shd w:val="clear" w:color="auto" w:fill="FFFFFF" w:themeFill="background1"/>
        <w:spacing w:after="0" w:line="240" w:lineRule="auto"/>
        <w:ind w:left="360"/>
        <w:rPr>
          <w:rFonts w:ascii="Verdana" w:hAnsi="Verdana"/>
          <w:b/>
          <w:bCs/>
          <w:sz w:val="16"/>
          <w:szCs w:val="16"/>
        </w:rPr>
      </w:pP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6E15B0" w:rsidRPr="00482001" w:rsidRDefault="006E15B0" w:rsidP="008538ED">
      <w:pPr>
        <w:pStyle w:val="ListParagraph"/>
        <w:numPr>
          <w:ilvl w:val="0"/>
          <w:numId w:val="66"/>
        </w:numPr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 w:rsidRPr="00482001">
        <w:rPr>
          <w:rFonts w:ascii="Verdana" w:eastAsia="Times New Roman" w:hAnsi="Verdana" w:cs="Times New Roman"/>
          <w:sz w:val="16"/>
          <w:szCs w:val="16"/>
        </w:rPr>
        <w:t xml:space="preserve">ASCBT- </w:t>
      </w:r>
      <w:r w:rsidR="00492F49" w:rsidRPr="00482001">
        <w:rPr>
          <w:rFonts w:ascii="Verdana" w:eastAsia="Times New Roman" w:hAnsi="Verdana" w:cs="Times New Roman"/>
          <w:sz w:val="16"/>
          <w:szCs w:val="16"/>
        </w:rPr>
        <w:t>676,633</w:t>
      </w:r>
      <w:r w:rsidR="00ED5A2F" w:rsidRPr="00482001">
        <w:rPr>
          <w:rFonts w:ascii="Verdana" w:eastAsia="Times New Roman" w:hAnsi="Verdana" w:cs="Times New Roman"/>
          <w:sz w:val="16"/>
          <w:szCs w:val="16"/>
        </w:rPr>
        <w:t xml:space="preserve"> </w:t>
      </w:r>
    </w:p>
    <w:p w:rsidR="00B80F5A" w:rsidRPr="00482001" w:rsidRDefault="00B80F5A" w:rsidP="008538ED">
      <w:pPr>
        <w:pStyle w:val="ListParagraph"/>
        <w:numPr>
          <w:ilvl w:val="0"/>
          <w:numId w:val="66"/>
        </w:numPr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 w:rsidRPr="00482001">
        <w:rPr>
          <w:rFonts w:ascii="Verdana" w:eastAsia="Times New Roman" w:hAnsi="Verdana" w:cs="Times New Roman"/>
          <w:sz w:val="16"/>
          <w:szCs w:val="16"/>
        </w:rPr>
        <w:t xml:space="preserve">ASCBT- </w:t>
      </w:r>
      <w:r w:rsidR="00492F49" w:rsidRPr="00482001">
        <w:rPr>
          <w:rFonts w:ascii="Verdana" w:eastAsia="Times New Roman" w:hAnsi="Verdana" w:cs="Times New Roman"/>
          <w:sz w:val="16"/>
          <w:szCs w:val="16"/>
        </w:rPr>
        <w:t xml:space="preserve">706 -Mail was sent to </w:t>
      </w:r>
      <w:r w:rsidR="00500394" w:rsidRPr="00482001">
        <w:rPr>
          <w:rFonts w:ascii="Verdana" w:eastAsia="Times New Roman" w:hAnsi="Verdana" w:cs="Times New Roman"/>
          <w:sz w:val="16"/>
          <w:szCs w:val="16"/>
        </w:rPr>
        <w:t>M</w:t>
      </w:r>
      <w:r w:rsidR="00492F49" w:rsidRPr="00482001">
        <w:rPr>
          <w:rFonts w:ascii="Verdana" w:eastAsia="Times New Roman" w:hAnsi="Verdana" w:cs="Times New Roman"/>
          <w:sz w:val="16"/>
          <w:szCs w:val="16"/>
        </w:rPr>
        <w:t xml:space="preserve">arkus with </w:t>
      </w:r>
      <w:r w:rsidR="00500394" w:rsidRPr="00482001">
        <w:rPr>
          <w:rFonts w:ascii="Verdana" w:eastAsia="Times New Roman" w:hAnsi="Verdana" w:cs="Times New Roman"/>
          <w:sz w:val="16"/>
          <w:szCs w:val="16"/>
        </w:rPr>
        <w:t>special</w:t>
      </w:r>
      <w:r w:rsidR="00492F49" w:rsidRPr="00482001">
        <w:rPr>
          <w:rFonts w:ascii="Verdana" w:eastAsia="Times New Roman" w:hAnsi="Verdana" w:cs="Times New Roman"/>
          <w:sz w:val="16"/>
          <w:szCs w:val="16"/>
        </w:rPr>
        <w:t xml:space="preserve"> version</w:t>
      </w:r>
      <w:r w:rsidR="00500394" w:rsidRPr="00482001">
        <w:rPr>
          <w:rFonts w:ascii="Verdana" w:eastAsia="Times New Roman" w:hAnsi="Verdana" w:cs="Times New Roman"/>
          <w:sz w:val="16"/>
          <w:szCs w:val="16"/>
        </w:rPr>
        <w:t xml:space="preserve"> (V2.10.1.128)</w:t>
      </w:r>
      <w:r w:rsidR="00492F49" w:rsidRPr="00482001">
        <w:rPr>
          <w:rFonts w:ascii="Verdana" w:eastAsia="Times New Roman" w:hAnsi="Verdana" w:cs="Times New Roman"/>
          <w:sz w:val="16"/>
          <w:szCs w:val="16"/>
        </w:rPr>
        <w:t xml:space="preserve"> that include reduction of MCU input queue from 4 to 1.</w:t>
      </w:r>
    </w:p>
    <w:p w:rsidR="00B80F5A" w:rsidRPr="00482001" w:rsidRDefault="00B80F5A" w:rsidP="00482001">
      <w:pPr>
        <w:pStyle w:val="ListParagraph"/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</w:p>
    <w:p w:rsidR="006E15B0" w:rsidRPr="00482001" w:rsidRDefault="006E15B0" w:rsidP="00482001">
      <w:pPr>
        <w:pStyle w:val="ListParagraph"/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b/>
          <w:bCs/>
          <w:sz w:val="16"/>
          <w:szCs w:val="16"/>
        </w:rPr>
      </w:pPr>
    </w:p>
    <w:p w:rsidR="006E15B0" w:rsidRPr="00482001" w:rsidRDefault="006E15B0" w:rsidP="00482001">
      <w:pPr>
        <w:pStyle w:val="ListParagraph"/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</w:p>
    <w:p w:rsidR="00B80F5A" w:rsidRPr="00482001" w:rsidRDefault="00043FFD" w:rsidP="007378C3">
      <w:pPr>
        <w:pStyle w:val="ListParagraph"/>
        <w:numPr>
          <w:ilvl w:val="0"/>
          <w:numId w:val="76"/>
        </w:numPr>
        <w:shd w:val="clear" w:color="auto" w:fill="FFFFFF" w:themeFill="background1"/>
        <w:spacing w:after="0"/>
        <w:rPr>
          <w:b/>
          <w:bCs/>
          <w:u w:val="single"/>
        </w:rPr>
      </w:pPr>
      <w:r w:rsidRPr="00482001">
        <w:rPr>
          <w:b/>
          <w:bCs/>
          <w:u w:val="single"/>
        </w:rPr>
        <w:t>IPM</w:t>
      </w:r>
    </w:p>
    <w:p w:rsidR="00ED5A2F" w:rsidRPr="00ED5A2F" w:rsidRDefault="00ED5A2F" w:rsidP="007378C3">
      <w:pPr>
        <w:numPr>
          <w:ilvl w:val="0"/>
          <w:numId w:val="72"/>
        </w:num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 w:rsidRPr="00ED5A2F">
        <w:rPr>
          <w:rFonts w:ascii="Verdana" w:eastAsia="Times New Roman" w:hAnsi="Verdana" w:cs="Times New Roman"/>
          <w:sz w:val="16"/>
          <w:szCs w:val="16"/>
        </w:rPr>
        <w:t>New Languages.xml file (including system events &amp; component events translations)</w:t>
      </w:r>
    </w:p>
    <w:p w:rsidR="00ED5A2F" w:rsidRPr="00482001" w:rsidRDefault="00ED5A2F" w:rsidP="007378C3">
      <w:pPr>
        <w:numPr>
          <w:ilvl w:val="0"/>
          <w:numId w:val="72"/>
        </w:num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 w:rsidRPr="00ED5A2F">
        <w:rPr>
          <w:rFonts w:ascii="Verdana" w:eastAsia="Times New Roman" w:hAnsi="Verdana" w:cs="Times New Roman"/>
          <w:sz w:val="16"/>
          <w:szCs w:val="16"/>
        </w:rPr>
        <w:t>New Languages XSD (including system events &amp; component events types)</w:t>
      </w:r>
    </w:p>
    <w:p w:rsidR="00ED5A2F" w:rsidRPr="00ED5A2F" w:rsidRDefault="00ED5A2F" w:rsidP="007378C3">
      <w:pPr>
        <w:numPr>
          <w:ilvl w:val="0"/>
          <w:numId w:val="72"/>
        </w:num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 w:rsidRPr="00ED5A2F">
        <w:rPr>
          <w:rFonts w:ascii="Verdana" w:eastAsia="Times New Roman" w:hAnsi="Verdana" w:cs="Times New Roman"/>
          <w:sz w:val="16"/>
          <w:szCs w:val="16"/>
        </w:rPr>
        <w:t xml:space="preserve">Added saving &amp; reading of Languages.xml in initialization phase of </w:t>
      </w:r>
      <w:proofErr w:type="spellStart"/>
      <w:r w:rsidRPr="00ED5A2F">
        <w:rPr>
          <w:rFonts w:ascii="Verdana" w:eastAsia="Times New Roman" w:hAnsi="Verdana" w:cs="Times New Roman"/>
          <w:sz w:val="16"/>
          <w:szCs w:val="16"/>
        </w:rPr>
        <w:t>IPMApp</w:t>
      </w:r>
      <w:proofErr w:type="spellEnd"/>
    </w:p>
    <w:p w:rsidR="00ED5A2F" w:rsidRPr="00ED5A2F" w:rsidRDefault="00ED5A2F" w:rsidP="007378C3">
      <w:pPr>
        <w:numPr>
          <w:ilvl w:val="0"/>
          <w:numId w:val="72"/>
        </w:num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proofErr w:type="spellStart"/>
      <w:r w:rsidRPr="00ED5A2F">
        <w:rPr>
          <w:rFonts w:ascii="Verdana" w:eastAsia="Times New Roman" w:hAnsi="Verdana" w:cs="Times New Roman"/>
          <w:sz w:val="16"/>
          <w:szCs w:val="16"/>
        </w:rPr>
        <w:t>CrowMcuPeripehrialUpdate</w:t>
      </w:r>
      <w:proofErr w:type="spellEnd"/>
      <w:r w:rsidRPr="00ED5A2F">
        <w:rPr>
          <w:rFonts w:ascii="Verdana" w:eastAsia="Times New Roman" w:hAnsi="Verdana" w:cs="Times New Roman"/>
          <w:sz w:val="16"/>
          <w:szCs w:val="16"/>
        </w:rPr>
        <w:t xml:space="preserve"> timeout is now calculated for every try &amp; re-try (not for all tries together)</w:t>
      </w:r>
    </w:p>
    <w:p w:rsidR="00ED5A2F" w:rsidRPr="00ED5A2F" w:rsidRDefault="00ED5A2F" w:rsidP="007378C3">
      <w:pPr>
        <w:numPr>
          <w:ilvl w:val="0"/>
          <w:numId w:val="72"/>
        </w:num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proofErr w:type="spellStart"/>
      <w:r w:rsidRPr="00ED5A2F">
        <w:rPr>
          <w:rFonts w:ascii="Verdana" w:eastAsia="Times New Roman" w:hAnsi="Verdana" w:cs="Times New Roman"/>
          <w:sz w:val="16"/>
          <w:szCs w:val="16"/>
        </w:rPr>
        <w:t>CrowMcuFWUpdate</w:t>
      </w:r>
      <w:proofErr w:type="spellEnd"/>
      <w:r w:rsidRPr="00ED5A2F">
        <w:rPr>
          <w:rFonts w:ascii="Verdana" w:eastAsia="Times New Roman" w:hAnsi="Verdana" w:cs="Times New Roman"/>
          <w:sz w:val="16"/>
          <w:szCs w:val="16"/>
        </w:rPr>
        <w:t xml:space="preserve"> - Added Delay at the end of the process - to wait for MCU reset to finish (so other updates afterwards, will not fail, because MCU haven't finished resetting yet</w:t>
      </w:r>
    </w:p>
    <w:p w:rsidR="00ED5A2F" w:rsidRPr="00ED5A2F" w:rsidRDefault="00ED5A2F" w:rsidP="007378C3">
      <w:pPr>
        <w:numPr>
          <w:ilvl w:val="0"/>
          <w:numId w:val="72"/>
        </w:num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 w:rsidRPr="00ED5A2F">
        <w:rPr>
          <w:rFonts w:ascii="Verdana" w:eastAsia="Times New Roman" w:hAnsi="Verdana" w:cs="Times New Roman"/>
          <w:sz w:val="16"/>
          <w:szCs w:val="16"/>
        </w:rPr>
        <w:t xml:space="preserve">increased </w:t>
      </w:r>
      <w:proofErr w:type="spellStart"/>
      <w:r w:rsidRPr="00ED5A2F">
        <w:rPr>
          <w:rFonts w:ascii="Verdana" w:eastAsia="Times New Roman" w:hAnsi="Verdana" w:cs="Times New Roman"/>
          <w:sz w:val="16"/>
          <w:szCs w:val="16"/>
        </w:rPr>
        <w:t>CrowMcuPeripherialUpdate</w:t>
      </w:r>
      <w:proofErr w:type="spellEnd"/>
      <w:r w:rsidRPr="00ED5A2F">
        <w:rPr>
          <w:rFonts w:ascii="Verdana" w:eastAsia="Times New Roman" w:hAnsi="Verdana" w:cs="Times New Roman"/>
          <w:sz w:val="16"/>
          <w:szCs w:val="16"/>
        </w:rPr>
        <w:t xml:space="preserve"> file sending sleep (to avoid </w:t>
      </w:r>
      <w:proofErr w:type="spellStart"/>
      <w:r w:rsidRPr="00ED5A2F">
        <w:rPr>
          <w:rFonts w:ascii="Verdana" w:eastAsia="Times New Roman" w:hAnsi="Verdana" w:cs="Times New Roman"/>
          <w:sz w:val="16"/>
          <w:szCs w:val="16"/>
        </w:rPr>
        <w:t>CrowMcuPeripheralUpdate</w:t>
      </w:r>
      <w:proofErr w:type="spellEnd"/>
      <w:r w:rsidRPr="00ED5A2F">
        <w:rPr>
          <w:rFonts w:ascii="Verdana" w:eastAsia="Times New Roman" w:hAnsi="Verdana" w:cs="Times New Roman"/>
          <w:sz w:val="16"/>
          <w:szCs w:val="16"/>
        </w:rPr>
        <w:t xml:space="preserve"> running to 97% CPU)</w:t>
      </w:r>
    </w:p>
    <w:p w:rsidR="00ED5A2F" w:rsidRPr="00482001" w:rsidRDefault="00ED5A2F" w:rsidP="007378C3">
      <w:pPr>
        <w:numPr>
          <w:ilvl w:val="0"/>
          <w:numId w:val="72"/>
        </w:num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proofErr w:type="spellStart"/>
      <w:r w:rsidRPr="00ED5A2F">
        <w:rPr>
          <w:rFonts w:ascii="Verdana" w:eastAsia="Times New Roman" w:hAnsi="Verdana" w:cs="Times New Roman"/>
          <w:sz w:val="16"/>
          <w:szCs w:val="16"/>
        </w:rPr>
        <w:t>CrowMcuPeripheralUpdate</w:t>
      </w:r>
      <w:proofErr w:type="spellEnd"/>
      <w:r w:rsidRPr="00ED5A2F">
        <w:rPr>
          <w:rFonts w:ascii="Verdana" w:eastAsia="Times New Roman" w:hAnsi="Verdana" w:cs="Times New Roman"/>
          <w:sz w:val="16"/>
          <w:szCs w:val="16"/>
        </w:rPr>
        <w:t xml:space="preserve"> will now have timeout for language update</w:t>
      </w:r>
    </w:p>
    <w:p w:rsidR="00B80F5A" w:rsidRPr="00482001" w:rsidRDefault="00B80F5A" w:rsidP="00482001">
      <w:pPr>
        <w:pStyle w:val="ListParagraph"/>
        <w:shd w:val="clear" w:color="auto" w:fill="FFFFFF" w:themeFill="background1"/>
        <w:spacing w:after="0"/>
        <w:ind w:left="360"/>
        <w:rPr>
          <w:highlight w:val="yellow"/>
          <w:u w:val="single"/>
        </w:rPr>
      </w:pP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E70EEC" w:rsidRPr="00482001" w:rsidRDefault="00B80F5A" w:rsidP="00482001">
      <w:pPr>
        <w:numPr>
          <w:ilvl w:val="0"/>
          <w:numId w:val="59"/>
        </w:numPr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 w:rsidRPr="00482001">
        <w:rPr>
          <w:rFonts w:ascii="Verdana" w:eastAsia="Times New Roman" w:hAnsi="Verdana" w:cs="Times New Roman"/>
          <w:sz w:val="16"/>
          <w:szCs w:val="16"/>
        </w:rPr>
        <w:t>ASCBT-610,491,652,611,656,703</w:t>
      </w:r>
      <w:r w:rsidR="00492F49" w:rsidRPr="00482001">
        <w:rPr>
          <w:rFonts w:ascii="Verdana" w:eastAsia="Times New Roman" w:hAnsi="Verdana" w:cs="Times New Roman"/>
          <w:sz w:val="16"/>
          <w:szCs w:val="16"/>
        </w:rPr>
        <w:t>,653,647,667</w:t>
      </w:r>
      <w:r w:rsidR="00482001">
        <w:rPr>
          <w:rFonts w:ascii="Verdana" w:eastAsia="Times New Roman" w:hAnsi="Verdana" w:cs="Times New Roman"/>
          <w:sz w:val="16"/>
          <w:szCs w:val="16"/>
        </w:rPr>
        <w:t>,690</w:t>
      </w:r>
    </w:p>
    <w:p w:rsidR="006E15B0" w:rsidRPr="00482001" w:rsidRDefault="006E15B0" w:rsidP="00482001">
      <w:pPr>
        <w:pStyle w:val="ListParagraph"/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</w:p>
    <w:p w:rsidR="006E15B0" w:rsidRPr="00482001" w:rsidRDefault="00043FFD" w:rsidP="007378C3">
      <w:pPr>
        <w:pStyle w:val="ListParagraph"/>
        <w:numPr>
          <w:ilvl w:val="0"/>
          <w:numId w:val="76"/>
        </w:numPr>
        <w:shd w:val="clear" w:color="auto" w:fill="FFFFFF" w:themeFill="background1"/>
        <w:spacing w:after="0"/>
        <w:rPr>
          <w:b/>
          <w:bCs/>
          <w:u w:val="single"/>
        </w:rPr>
      </w:pPr>
      <w:r w:rsidRPr="00482001">
        <w:rPr>
          <w:b/>
          <w:bCs/>
          <w:u w:val="single"/>
        </w:rPr>
        <w:t>Keypad</w:t>
      </w:r>
    </w:p>
    <w:p w:rsidR="00043FFD" w:rsidRPr="00482001" w:rsidRDefault="00043FFD" w:rsidP="00482001">
      <w:pPr>
        <w:pStyle w:val="ListParagraph"/>
        <w:shd w:val="clear" w:color="auto" w:fill="FFFFFF" w:themeFill="background1"/>
        <w:spacing w:after="0" w:afterAutospacing="1" w:line="240" w:lineRule="auto"/>
        <w:rPr>
          <w:rFonts w:ascii="Verdana" w:hAnsi="Verdana"/>
          <w:b/>
          <w:bCs/>
          <w:sz w:val="16"/>
          <w:szCs w:val="16"/>
        </w:rPr>
      </w:pPr>
    </w:p>
    <w:p w:rsidR="00043FFD" w:rsidRPr="00482001" w:rsidRDefault="00043FFD" w:rsidP="00482001">
      <w:pPr>
        <w:pStyle w:val="ListParagraph"/>
        <w:shd w:val="clear" w:color="auto" w:fill="FFFFFF" w:themeFill="background1"/>
        <w:spacing w:after="0" w:afterAutospacing="1" w:line="240" w:lineRule="auto"/>
        <w:rPr>
          <w:rFonts w:ascii="Verdana" w:hAnsi="Verdana"/>
          <w:b/>
          <w:bCs/>
          <w:sz w:val="16"/>
          <w:szCs w:val="16"/>
        </w:rPr>
      </w:pPr>
    </w:p>
    <w:p w:rsidR="006E15B0" w:rsidRPr="00482001" w:rsidRDefault="006E15B0" w:rsidP="00482001">
      <w:pPr>
        <w:pStyle w:val="ListParagraph"/>
        <w:shd w:val="clear" w:color="auto" w:fill="FFFFFF" w:themeFill="background1"/>
        <w:spacing w:after="0"/>
        <w:ind w:left="360"/>
        <w:rPr>
          <w:highlight w:val="yellow"/>
          <w:u w:val="single"/>
        </w:rPr>
      </w:pPr>
      <w:r w:rsidRPr="00482001">
        <w:rPr>
          <w:rFonts w:ascii="Verdana" w:hAnsi="Verdana"/>
          <w:b/>
          <w:bCs/>
          <w:sz w:val="16"/>
          <w:szCs w:val="16"/>
        </w:rPr>
        <w:t>Bug Fixes</w:t>
      </w:r>
    </w:p>
    <w:p w:rsidR="00E70EEC" w:rsidRPr="00482001" w:rsidRDefault="006E15B0" w:rsidP="00482001">
      <w:pPr>
        <w:numPr>
          <w:ilvl w:val="0"/>
          <w:numId w:val="59"/>
        </w:numPr>
        <w:shd w:val="clear" w:color="auto" w:fill="FFFFFF" w:themeFill="background1"/>
        <w:spacing w:after="0" w:afterAutospacing="1" w:line="240" w:lineRule="auto"/>
        <w:rPr>
          <w:rFonts w:ascii="Verdana" w:eastAsia="Times New Roman" w:hAnsi="Verdana" w:cs="Times New Roman"/>
          <w:sz w:val="16"/>
          <w:szCs w:val="16"/>
        </w:rPr>
      </w:pPr>
      <w:r w:rsidRPr="00482001">
        <w:rPr>
          <w:rFonts w:ascii="Verdana" w:eastAsia="Times New Roman" w:hAnsi="Verdana" w:cs="Times New Roman"/>
          <w:sz w:val="16"/>
          <w:szCs w:val="16"/>
        </w:rPr>
        <w:t>ASCBT-</w:t>
      </w:r>
      <w:r w:rsidR="00492F49" w:rsidRPr="00482001">
        <w:rPr>
          <w:rFonts w:ascii="Verdana" w:eastAsia="Times New Roman" w:hAnsi="Verdana" w:cs="Times New Roman"/>
          <w:sz w:val="16"/>
          <w:szCs w:val="16"/>
        </w:rPr>
        <w:t>679,543,614,624,649,665,673,674,680,684,698</w:t>
      </w:r>
    </w:p>
    <w:p w:rsidR="00492F49" w:rsidRPr="00482001" w:rsidRDefault="00CF62E4" w:rsidP="007378C3">
      <w:pPr>
        <w:pStyle w:val="ListParagraph"/>
        <w:numPr>
          <w:ilvl w:val="0"/>
          <w:numId w:val="76"/>
        </w:numPr>
        <w:shd w:val="clear" w:color="auto" w:fill="FFFFFF" w:themeFill="background1"/>
        <w:spacing w:after="0"/>
        <w:rPr>
          <w:b/>
          <w:bCs/>
          <w:u w:val="single"/>
        </w:rPr>
      </w:pPr>
      <w:r w:rsidRPr="00482001">
        <w:rPr>
          <w:b/>
          <w:bCs/>
          <w:u w:val="single"/>
        </w:rPr>
        <w:t>RF Module</w:t>
      </w:r>
    </w:p>
    <w:p w:rsidR="008E77A9" w:rsidRPr="00482001" w:rsidRDefault="008E77A9" w:rsidP="008538ED">
      <w:pPr>
        <w:pStyle w:val="NoSpacing"/>
        <w:numPr>
          <w:ilvl w:val="0"/>
          <w:numId w:val="66"/>
        </w:numPr>
        <w:shd w:val="clear" w:color="auto" w:fill="FFFFFF" w:themeFill="background1"/>
        <w:rPr>
          <w:rFonts w:ascii="Verdana" w:hAnsi="Verdana"/>
          <w:sz w:val="16"/>
          <w:szCs w:val="16"/>
        </w:rPr>
      </w:pPr>
      <w:r w:rsidRPr="00482001">
        <w:rPr>
          <w:rFonts w:ascii="Verdana" w:hAnsi="Verdana"/>
          <w:sz w:val="16"/>
          <w:szCs w:val="16"/>
        </w:rPr>
        <w:t>The received by RF message is protected from rewrite before handling.</w:t>
      </w:r>
    </w:p>
    <w:p w:rsidR="008E77A9" w:rsidRPr="00482001" w:rsidRDefault="008E77A9" w:rsidP="008538ED">
      <w:pPr>
        <w:pStyle w:val="NoSpacing"/>
        <w:numPr>
          <w:ilvl w:val="0"/>
          <w:numId w:val="66"/>
        </w:numPr>
        <w:shd w:val="clear" w:color="auto" w:fill="FFFFFF" w:themeFill="background1"/>
        <w:rPr>
          <w:rFonts w:ascii="Verdana" w:hAnsi="Verdana"/>
          <w:sz w:val="16"/>
          <w:szCs w:val="16"/>
        </w:rPr>
      </w:pPr>
      <w:r w:rsidRPr="00482001">
        <w:rPr>
          <w:rFonts w:ascii="Verdana" w:hAnsi="Verdana"/>
          <w:sz w:val="16"/>
          <w:szCs w:val="16"/>
        </w:rPr>
        <w:t xml:space="preserve">The message queue for sending Integration messages to control panel is </w:t>
      </w:r>
      <w:proofErr w:type="spellStart"/>
      <w:r w:rsidRPr="00482001">
        <w:rPr>
          <w:rFonts w:ascii="Verdana" w:hAnsi="Verdana"/>
          <w:sz w:val="16"/>
          <w:szCs w:val="16"/>
        </w:rPr>
        <w:t>splitted</w:t>
      </w:r>
      <w:proofErr w:type="spellEnd"/>
      <w:r w:rsidRPr="00482001">
        <w:rPr>
          <w:rFonts w:ascii="Verdana" w:hAnsi="Verdana"/>
          <w:sz w:val="16"/>
          <w:szCs w:val="16"/>
        </w:rPr>
        <w:t xml:space="preserve"> into to queues - </w:t>
      </w:r>
      <w:r w:rsidRPr="00482001">
        <w:rPr>
          <w:rFonts w:ascii="Verdana" w:hAnsi="Verdana"/>
          <w:sz w:val="16"/>
          <w:szCs w:val="16"/>
        </w:rPr>
        <w:br/>
        <w:t>short messages and long messages</w:t>
      </w:r>
    </w:p>
    <w:p w:rsidR="00492F49" w:rsidRPr="00482001" w:rsidRDefault="00492F49" w:rsidP="00482001">
      <w:pPr>
        <w:pStyle w:val="ListParagraph"/>
        <w:shd w:val="clear" w:color="auto" w:fill="FFFFFF" w:themeFill="background1"/>
        <w:spacing w:after="0" w:afterAutospacing="1" w:line="240" w:lineRule="auto"/>
        <w:rPr>
          <w:rFonts w:ascii="Verdana" w:hAnsi="Verdana"/>
          <w:b/>
          <w:bCs/>
          <w:sz w:val="16"/>
          <w:szCs w:val="16"/>
        </w:rPr>
      </w:pPr>
    </w:p>
    <w:p w:rsidR="00680AF5" w:rsidRDefault="00680AF5" w:rsidP="00FD1E13">
      <w:pPr>
        <w:pStyle w:val="Heading2"/>
      </w:pPr>
      <w:bookmarkStart w:id="21" w:name="_Toc523816802"/>
      <w:r>
        <w:t>Release Date: 0</w:t>
      </w:r>
      <w:r w:rsidR="00FD1E13">
        <w:t>3</w:t>
      </w:r>
      <w:r>
        <w:t>/12/2017 (Revision 49</w:t>
      </w:r>
      <w:r w:rsidR="00011FE4">
        <w:t>248</w:t>
      </w:r>
      <w:r>
        <w:t>)</w:t>
      </w:r>
      <w:bookmarkEnd w:id="21"/>
    </w:p>
    <w:p w:rsidR="00680AF5" w:rsidRDefault="00680AF5" w:rsidP="00680AF5">
      <w:r>
        <w:t>SVN Location: https://subversion.ise.de/svn/gira/AlarmSystemCrow</w:t>
      </w:r>
    </w:p>
    <w:p w:rsidR="00680AF5" w:rsidRPr="00AA05BC" w:rsidRDefault="00680AF5" w:rsidP="00680AF5">
      <w:pPr>
        <w:spacing w:after="0"/>
        <w:rPr>
          <w:u w:val="single"/>
        </w:rPr>
      </w:pPr>
      <w:r w:rsidRPr="00AA05BC">
        <w:rPr>
          <w:u w:val="single"/>
        </w:rPr>
        <w:t>The Package includes:</w:t>
      </w:r>
      <w:r>
        <w:rPr>
          <w:u w:val="single"/>
        </w:rPr>
        <w:t xml:space="preserve"> </w:t>
      </w:r>
    </w:p>
    <w:p w:rsidR="00680AF5" w:rsidRPr="00F27F2B" w:rsidRDefault="00680AF5" w:rsidP="00680AF5">
      <w:pPr>
        <w:pStyle w:val="ListParagraph"/>
        <w:numPr>
          <w:ilvl w:val="0"/>
          <w:numId w:val="1"/>
        </w:numPr>
      </w:pPr>
      <w:proofErr w:type="spellStart"/>
      <w:r w:rsidRPr="00F27F2B">
        <w:t>CrowLibrary</w:t>
      </w:r>
      <w:proofErr w:type="spellEnd"/>
      <w:r w:rsidRPr="00F27F2B">
        <w:t xml:space="preserve"> Version </w:t>
      </w:r>
      <w:r w:rsidRPr="00EF23EA">
        <w:t>2.5.1.66</w:t>
      </w:r>
    </w:p>
    <w:p w:rsidR="00680AF5" w:rsidRPr="00F27F2B" w:rsidRDefault="00680AF5" w:rsidP="00680AF5">
      <w:pPr>
        <w:pStyle w:val="ListParagraph"/>
        <w:numPr>
          <w:ilvl w:val="0"/>
          <w:numId w:val="1"/>
        </w:numPr>
      </w:pPr>
      <w:r w:rsidRPr="00F27F2B">
        <w:t xml:space="preserve">Crow </w:t>
      </w:r>
      <w:proofErr w:type="spellStart"/>
      <w:r w:rsidRPr="00F27F2B">
        <w:t>IPMApplication</w:t>
      </w:r>
      <w:proofErr w:type="spellEnd"/>
      <w:r w:rsidRPr="00F27F2B">
        <w:t xml:space="preserve"> </w:t>
      </w:r>
      <w:r w:rsidRPr="00EF23EA">
        <w:t>Version 2.5.2.69</w:t>
      </w:r>
    </w:p>
    <w:p w:rsidR="00680AF5" w:rsidRPr="00A76A94" w:rsidRDefault="00680AF5" w:rsidP="00680AF5">
      <w:pPr>
        <w:pStyle w:val="ListParagraph"/>
        <w:numPr>
          <w:ilvl w:val="0"/>
          <w:numId w:val="1"/>
        </w:numPr>
      </w:pPr>
      <w:r w:rsidRPr="00A76A94">
        <w:t xml:space="preserve">Crow MCU </w:t>
      </w:r>
      <w:proofErr w:type="spellStart"/>
      <w:r w:rsidRPr="00A76A94">
        <w:t>Upda</w:t>
      </w:r>
      <w:r>
        <w:t>teFirmware</w:t>
      </w:r>
      <w:proofErr w:type="spellEnd"/>
      <w:r>
        <w:t xml:space="preserve"> Version </w:t>
      </w:r>
      <w:r w:rsidRPr="003374EF">
        <w:t>1.7.4.49</w:t>
      </w:r>
    </w:p>
    <w:p w:rsidR="00680AF5" w:rsidRDefault="00680AF5" w:rsidP="00680AF5">
      <w:pPr>
        <w:pStyle w:val="ListParagraph"/>
        <w:numPr>
          <w:ilvl w:val="0"/>
          <w:numId w:val="1"/>
        </w:numPr>
      </w:pPr>
      <w:r w:rsidRPr="00A76A94">
        <w:t xml:space="preserve">Crow MCU Peripheral Update Version </w:t>
      </w:r>
      <w:r w:rsidRPr="00991C46">
        <w:t>1.0.0.10</w:t>
      </w:r>
    </w:p>
    <w:p w:rsidR="00680AF5" w:rsidRPr="00A76A94" w:rsidRDefault="00680AF5" w:rsidP="00680AF5">
      <w:pPr>
        <w:pStyle w:val="ListParagraph"/>
        <w:numPr>
          <w:ilvl w:val="0"/>
          <w:numId w:val="1"/>
        </w:numPr>
      </w:pPr>
      <w:r>
        <w:t xml:space="preserve">Voice file </w:t>
      </w:r>
      <w:r w:rsidRPr="00286E2C">
        <w:t>version 1.</w:t>
      </w:r>
      <w:r>
        <w:t>1</w:t>
      </w:r>
      <w:r w:rsidRPr="00286E2C">
        <w:t>.0.3</w:t>
      </w:r>
    </w:p>
    <w:p w:rsidR="00680AF5" w:rsidRPr="00AA05BC" w:rsidRDefault="00680AF5" w:rsidP="00680AF5">
      <w:pPr>
        <w:spacing w:after="0"/>
        <w:rPr>
          <w:u w:val="single"/>
        </w:rPr>
      </w:pPr>
      <w:r w:rsidRPr="00AA05BC">
        <w:rPr>
          <w:u w:val="single"/>
        </w:rPr>
        <w:t>Compatibility:</w:t>
      </w:r>
      <w:r>
        <w:rPr>
          <w:u w:val="single"/>
        </w:rPr>
        <w:t xml:space="preserve"> </w:t>
      </w:r>
    </w:p>
    <w:p w:rsidR="00680AF5" w:rsidRDefault="00680AF5" w:rsidP="00F535DC">
      <w:pPr>
        <w:pStyle w:val="ListParagraph"/>
        <w:numPr>
          <w:ilvl w:val="0"/>
          <w:numId w:val="1"/>
        </w:numPr>
      </w:pPr>
      <w:proofErr w:type="spellStart"/>
      <w:r>
        <w:t>CrowLibraryInterface</w:t>
      </w:r>
      <w:proofErr w:type="spellEnd"/>
      <w:r>
        <w:t xml:space="preserve"> Version </w:t>
      </w:r>
      <w:r w:rsidRPr="00484CEF">
        <w:t>1.2.1.3</w:t>
      </w:r>
      <w:r w:rsidR="00F535DC">
        <w:t>3</w:t>
      </w:r>
    </w:p>
    <w:p w:rsidR="00680AF5" w:rsidRPr="00A76A94" w:rsidRDefault="00680AF5" w:rsidP="006F6C61">
      <w:pPr>
        <w:pStyle w:val="ListParagraph"/>
        <w:numPr>
          <w:ilvl w:val="0"/>
          <w:numId w:val="1"/>
        </w:numPr>
      </w:pPr>
      <w:proofErr w:type="spellStart"/>
      <w:r>
        <w:t>Gira</w:t>
      </w:r>
      <w:proofErr w:type="spellEnd"/>
      <w:r>
        <w:t xml:space="preserve"> Device Package : </w:t>
      </w:r>
      <w:r w:rsidRPr="00F535DC">
        <w:rPr>
          <w:highlight w:val="yellow"/>
        </w:rPr>
        <w:t>V2.0.</w:t>
      </w:r>
      <w:r w:rsidR="006F6C61" w:rsidRPr="00F535DC">
        <w:rPr>
          <w:highlight w:val="yellow"/>
        </w:rPr>
        <w:t>11</w:t>
      </w:r>
    </w:p>
    <w:p w:rsidR="00680AF5" w:rsidRDefault="00680AF5" w:rsidP="00680AF5">
      <w:pPr>
        <w:pStyle w:val="ListParagraph"/>
        <w:numPr>
          <w:ilvl w:val="0"/>
          <w:numId w:val="1"/>
        </w:numPr>
      </w:pPr>
      <w:r w:rsidRPr="00A8143B">
        <w:lastRenderedPageBreak/>
        <w:t>XSD version</w:t>
      </w:r>
      <w:r w:rsidRPr="00EF23EA">
        <w:t>: 1.3.1.14</w:t>
      </w:r>
    </w:p>
    <w:p w:rsidR="00680AF5" w:rsidRDefault="00680AF5" w:rsidP="00680AF5">
      <w:pPr>
        <w:pStyle w:val="ListParagraph"/>
        <w:numPr>
          <w:ilvl w:val="0"/>
          <w:numId w:val="1"/>
        </w:numPr>
      </w:pPr>
      <w:r>
        <w:t>Languages XSD :1</w:t>
      </w:r>
    </w:p>
    <w:p w:rsidR="00680AF5" w:rsidRPr="00A8143B" w:rsidRDefault="00680AF5" w:rsidP="00680AF5">
      <w:pPr>
        <w:pStyle w:val="ListParagraph"/>
        <w:numPr>
          <w:ilvl w:val="0"/>
          <w:numId w:val="1"/>
        </w:numPr>
      </w:pPr>
      <w:r>
        <w:t>Languages XML :</w:t>
      </w:r>
      <w:r w:rsidRPr="00286E2C">
        <w:t>2</w:t>
      </w:r>
    </w:p>
    <w:p w:rsidR="00680AF5" w:rsidRDefault="00680AF5" w:rsidP="00F535DC">
      <w:pPr>
        <w:pStyle w:val="ListParagraph"/>
        <w:numPr>
          <w:ilvl w:val="0"/>
          <w:numId w:val="1"/>
        </w:numPr>
      </w:pPr>
      <w:r w:rsidRPr="00A8143B">
        <w:t xml:space="preserve">GPA Version </w:t>
      </w:r>
      <w:r w:rsidRPr="00F535DC">
        <w:rPr>
          <w:highlight w:val="yellow"/>
        </w:rPr>
        <w:t>:2.5.0.7</w:t>
      </w:r>
      <w:r w:rsidR="00F535DC" w:rsidRPr="00F535DC">
        <w:rPr>
          <w:highlight w:val="yellow"/>
        </w:rPr>
        <w:t>99</w:t>
      </w:r>
    </w:p>
    <w:p w:rsidR="00680AF5" w:rsidRPr="00A7013A" w:rsidRDefault="00680AF5" w:rsidP="00680AF5">
      <w:pPr>
        <w:spacing w:after="0"/>
        <w:rPr>
          <w:u w:val="single"/>
        </w:rPr>
      </w:pP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1580"/>
        <w:gridCol w:w="1460"/>
        <w:gridCol w:w="2313"/>
        <w:gridCol w:w="3503"/>
      </w:tblGrid>
      <w:tr w:rsidR="00680AF5" w:rsidRPr="00F62628" w:rsidTr="00395204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F62628" w:rsidRDefault="00680AF5" w:rsidP="003952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F62628" w:rsidRDefault="00680AF5" w:rsidP="003952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F62628" w:rsidRDefault="00680AF5" w:rsidP="003952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HW version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F5" w:rsidRPr="00F62628" w:rsidRDefault="00680AF5" w:rsidP="00395204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Comments</w:t>
            </w:r>
          </w:p>
        </w:tc>
      </w:tr>
      <w:tr w:rsidR="00680AF5" w:rsidRPr="00A76A94" w:rsidTr="00395204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A76A94">
              <w:t>Control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8553C0" w:rsidRDefault="00680AF5" w:rsidP="00395204">
            <w:pPr>
              <w:rPr>
                <w:highlight w:val="yellow"/>
              </w:rPr>
            </w:pPr>
            <w:r w:rsidRPr="00680AF5">
              <w:t>2.9.2.126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A76A94">
              <w:t>5B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F5" w:rsidRPr="00A76A94" w:rsidRDefault="00680AF5" w:rsidP="00395204">
            <w:r>
              <w:t>*</w:t>
            </w:r>
            <w:r w:rsidRPr="00A76A94">
              <w:t>Still under test</w:t>
            </w:r>
          </w:p>
        </w:tc>
      </w:tr>
      <w:tr w:rsidR="00680AF5" w:rsidRPr="00A76A94" w:rsidTr="00395204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A76A94">
              <w:t>RF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8553C0" w:rsidRDefault="00680AF5" w:rsidP="00680AF5">
            <w:pPr>
              <w:rPr>
                <w:rFonts w:cs="Arial"/>
                <w:highlight w:val="yellow"/>
              </w:rPr>
            </w:pPr>
            <w:r w:rsidRPr="00EF23EA">
              <w:rPr>
                <w:highlight w:val="yellow"/>
              </w:rPr>
              <w:t>4.6.0.6</w:t>
            </w:r>
            <w:r>
              <w:rPr>
                <w:highlight w:val="yellow"/>
              </w:rPr>
              <w:t>3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A76A94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F5" w:rsidRPr="00A76A94" w:rsidRDefault="00680AF5" w:rsidP="00395204"/>
        </w:tc>
      </w:tr>
      <w:tr w:rsidR="00680AF5" w:rsidRPr="00A76A94" w:rsidTr="00395204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A76A94">
              <w:t>PIR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tabs>
                <w:tab w:val="center" w:pos="1368"/>
              </w:tabs>
              <w:rPr>
                <w:rFonts w:cs="Arial"/>
              </w:rPr>
            </w:pPr>
            <w:r w:rsidRPr="003374EF">
              <w:t>0.8.5.17</w:t>
            </w:r>
            <w:r w:rsidRPr="00A76A94">
              <w:tab/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A76A94">
              <w:t>4C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F5" w:rsidRPr="00A76A94" w:rsidRDefault="00680AF5" w:rsidP="00395204">
            <w:r>
              <w:t>4B is OK too</w:t>
            </w:r>
          </w:p>
        </w:tc>
      </w:tr>
      <w:tr w:rsidR="00680AF5" w:rsidRPr="00A76A94" w:rsidTr="00395204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A76A94">
              <w:t>PIR Cam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A76A94">
              <w:t>1.2.0.38 / 192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A76A94">
              <w:t>4B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F5" w:rsidRPr="00A76A94" w:rsidRDefault="00680AF5" w:rsidP="00395204">
            <w:r>
              <w:t>4A is OK too</w:t>
            </w:r>
          </w:p>
        </w:tc>
      </w:tr>
      <w:tr w:rsidR="00680AF5" w:rsidRPr="00A76A94" w:rsidTr="00395204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1B6A80" w:rsidRDefault="00680AF5" w:rsidP="00395204">
            <w:pPr>
              <w:rPr>
                <w:rFonts w:cs="Arial"/>
              </w:rPr>
            </w:pPr>
            <w:r w:rsidRPr="001B6A80">
              <w:t>Magnet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680AF5" w:rsidRDefault="00680AF5" w:rsidP="00680AF5">
            <w:pPr>
              <w:rPr>
                <w:rFonts w:cs="Arial"/>
                <w:highlight w:val="yellow"/>
              </w:rPr>
            </w:pPr>
            <w:r w:rsidRPr="00680AF5">
              <w:rPr>
                <w:highlight w:val="yellow"/>
              </w:rPr>
              <w:t>0.7.0.12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F5" w:rsidRPr="00A76A94" w:rsidRDefault="00680AF5" w:rsidP="00395204">
            <w:r w:rsidRPr="00A76A94">
              <w:t>4A is OK too</w:t>
            </w:r>
            <w:r w:rsidR="00F1042A">
              <w:t xml:space="preserve"> , *</w:t>
            </w:r>
            <w:r w:rsidR="00F1042A" w:rsidRPr="00A76A94">
              <w:t>Still under test</w:t>
            </w:r>
          </w:p>
        </w:tc>
      </w:tr>
      <w:tr w:rsidR="00680AF5" w:rsidRPr="00A76A94" w:rsidTr="00395204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A76A94">
              <w:t>Technical Contact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680AF5" w:rsidRDefault="00680AF5" w:rsidP="00680AF5">
            <w:pPr>
              <w:rPr>
                <w:rFonts w:cs="Arial"/>
                <w:highlight w:val="yellow"/>
              </w:rPr>
            </w:pPr>
            <w:r w:rsidRPr="00680AF5">
              <w:rPr>
                <w:highlight w:val="yellow"/>
              </w:rPr>
              <w:t>0.7.0.12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F5" w:rsidRPr="00A76A94" w:rsidRDefault="00680AF5" w:rsidP="00395204">
            <w:r w:rsidRPr="00A76A94">
              <w:t>4A is OK too</w:t>
            </w:r>
            <w:r w:rsidR="00F1042A">
              <w:t>, *</w:t>
            </w:r>
            <w:r w:rsidR="00F1042A" w:rsidRPr="00A76A94">
              <w:t>Still under test</w:t>
            </w:r>
          </w:p>
        </w:tc>
      </w:tr>
      <w:tr w:rsidR="00680AF5" w:rsidRPr="00A76A94" w:rsidTr="00395204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A76A94">
              <w:t>Indoor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286E2C" w:rsidRDefault="00680AF5" w:rsidP="00395204">
            <w:pPr>
              <w:rPr>
                <w:rFonts w:cs="Arial"/>
              </w:rPr>
            </w:pPr>
            <w:r w:rsidRPr="00395204">
              <w:rPr>
                <w:highlight w:val="yellow"/>
              </w:rPr>
              <w:t>0.15.3.2</w:t>
            </w:r>
            <w:r w:rsidR="00395204" w:rsidRPr="00395204">
              <w:rPr>
                <w:highlight w:val="yellow"/>
              </w:rPr>
              <w:t>7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F5" w:rsidRPr="00A76A94" w:rsidRDefault="00680AF5" w:rsidP="00395204">
            <w:r w:rsidRPr="00A76A94">
              <w:t>2C is OK too</w:t>
            </w:r>
            <w:r w:rsidR="00395204">
              <w:t>, *</w:t>
            </w:r>
            <w:r w:rsidR="00395204" w:rsidRPr="00A76A94">
              <w:t>Still under test</w:t>
            </w:r>
          </w:p>
        </w:tc>
      </w:tr>
      <w:tr w:rsidR="00680AF5" w:rsidRPr="00A76A94" w:rsidTr="00395204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A76A94">
              <w:t>Outdoor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286E2C" w:rsidRDefault="00680AF5" w:rsidP="00680AF5">
            <w:r w:rsidRPr="00680AF5">
              <w:rPr>
                <w:highlight w:val="yellow"/>
              </w:rPr>
              <w:t>0.15.3.30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A76A94">
              <w:t>4B</w:t>
            </w:r>
            <w:r w:rsidRPr="00A76A94">
              <w:rPr>
                <w:rFonts w:cs="Arial"/>
              </w:rPr>
              <w:t xml:space="preserve"> must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F5" w:rsidRPr="00A76A94" w:rsidRDefault="00395204" w:rsidP="00395204">
            <w:r>
              <w:t>*</w:t>
            </w:r>
            <w:r w:rsidRPr="00A76A94">
              <w:t>Still under test</w:t>
            </w:r>
          </w:p>
        </w:tc>
      </w:tr>
      <w:tr w:rsidR="00680AF5" w:rsidRPr="00A76A94" w:rsidTr="00395204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A76A94">
              <w:t>I/O 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286E2C" w:rsidRDefault="00680AF5" w:rsidP="00395204">
            <w:pPr>
              <w:rPr>
                <w:rFonts w:cs="Arial"/>
              </w:rPr>
            </w:pPr>
            <w:r w:rsidRPr="00286E2C">
              <w:t>1.2.0.28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F5" w:rsidRPr="00A76A94" w:rsidRDefault="00680AF5" w:rsidP="00395204">
            <w:r>
              <w:t>3A is OK too</w:t>
            </w:r>
          </w:p>
        </w:tc>
      </w:tr>
      <w:tr w:rsidR="00680AF5" w:rsidRPr="00A76A94" w:rsidTr="00395204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A76A94">
              <w:t>Keyfob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A76A94">
              <w:t>0.3.0.6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A76A94">
              <w:t>1A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F5" w:rsidRPr="00A76A94" w:rsidRDefault="00680AF5" w:rsidP="00395204"/>
        </w:tc>
      </w:tr>
      <w:tr w:rsidR="00680AF5" w:rsidRPr="00A76A94" w:rsidTr="00395204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A76A94">
              <w:t>GBD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BF4257" w:rsidRDefault="00680AF5" w:rsidP="00395204">
            <w:pPr>
              <w:rPr>
                <w:rFonts w:cs="Arial"/>
                <w:highlight w:val="yellow"/>
              </w:rPr>
            </w:pPr>
            <w:r w:rsidRPr="001B6A80">
              <w:t>0.1.</w:t>
            </w:r>
            <w:r>
              <w:t>1</w:t>
            </w:r>
            <w:r w:rsidRPr="001B6A80">
              <w:t>.22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A76A94">
              <w:t>1D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F5" w:rsidRDefault="00680AF5" w:rsidP="00395204">
            <w:r>
              <w:t>Requires new HW for VDS tests.</w:t>
            </w:r>
          </w:p>
          <w:p w:rsidR="00680AF5" w:rsidRDefault="00680AF5" w:rsidP="00395204">
            <w:r>
              <w:t>Can work on existing HW except detection method</w:t>
            </w:r>
          </w:p>
          <w:p w:rsidR="00680AF5" w:rsidRPr="00A76A94" w:rsidRDefault="00680AF5" w:rsidP="00395204">
            <w:r w:rsidRPr="00A76A94">
              <w:t>1C is OK too</w:t>
            </w:r>
          </w:p>
        </w:tc>
      </w:tr>
      <w:tr w:rsidR="00680AF5" w:rsidRPr="00A76A94" w:rsidTr="00395204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A76A94">
              <w:t>LCD Keypad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602A5F" w:rsidRDefault="00680AF5" w:rsidP="00395204">
            <w:pPr>
              <w:rPr>
                <w:rFonts w:cs="Arial"/>
                <w:highlight w:val="yellow"/>
              </w:rPr>
            </w:pPr>
            <w:r w:rsidRPr="00680AF5">
              <w:t>1.2.1.53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F5" w:rsidRPr="00A76A94" w:rsidRDefault="00680AF5" w:rsidP="00395204">
            <w:r>
              <w:t>*</w:t>
            </w:r>
            <w:r w:rsidRPr="00A76A94">
              <w:t>Still under test</w:t>
            </w:r>
          </w:p>
          <w:p w:rsidR="00680AF5" w:rsidRPr="00A76A94" w:rsidRDefault="00680AF5" w:rsidP="00395204">
            <w:r w:rsidRPr="00A76A94">
              <w:t>3A is OK too</w:t>
            </w:r>
          </w:p>
        </w:tc>
      </w:tr>
      <w:tr w:rsidR="00680AF5" w:rsidRPr="00A76A94" w:rsidTr="00395204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F5" w:rsidRPr="00A76A94" w:rsidRDefault="00680AF5" w:rsidP="00395204">
            <w:r w:rsidRPr="00A76A94">
              <w:t>Touch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F5" w:rsidRPr="00F27F2B" w:rsidRDefault="00680AF5" w:rsidP="00395204">
            <w:pPr>
              <w:rPr>
                <w:highlight w:val="yellow"/>
              </w:rPr>
            </w:pPr>
            <w:r w:rsidRPr="00EF23EA">
              <w:t>0.0.0.11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F5" w:rsidRPr="00A76A94" w:rsidRDefault="00680AF5" w:rsidP="00395204"/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F5" w:rsidRPr="00A76A94" w:rsidRDefault="00680AF5" w:rsidP="00395204"/>
        </w:tc>
      </w:tr>
      <w:tr w:rsidR="00680AF5" w:rsidRPr="00A76A94" w:rsidTr="00395204">
        <w:trPr>
          <w:trHeight w:val="322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A76A94">
              <w:t>Door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A76A94">
              <w:t>0.1.0.6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A76A94">
              <w:t>2B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F5" w:rsidRPr="00A76A94" w:rsidRDefault="00680AF5" w:rsidP="00395204"/>
        </w:tc>
      </w:tr>
      <w:tr w:rsidR="00680AF5" w:rsidRPr="00A76A94" w:rsidTr="00395204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A76A94">
              <w:t>Repeater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3374EF">
              <w:t>0.1.2.14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F5" w:rsidRPr="00A76A94" w:rsidRDefault="00680AF5" w:rsidP="00395204">
            <w:r w:rsidRPr="00A76A94">
              <w:t>2C is OK too</w:t>
            </w:r>
          </w:p>
        </w:tc>
      </w:tr>
      <w:tr w:rsidR="00680AF5" w:rsidRPr="00A76A94" w:rsidTr="00395204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A76A94">
              <w:t>GPA-C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EF23EA">
              <w:t>V2.8.1.52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F5" w:rsidRPr="00A76A94" w:rsidRDefault="00680AF5" w:rsidP="00395204">
            <w:pPr>
              <w:rPr>
                <w:rFonts w:cs="Arial"/>
              </w:rPr>
            </w:pPr>
            <w:r w:rsidRPr="00A76A94">
              <w:t>Located @ Tests folder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F5" w:rsidRPr="00A76A94" w:rsidRDefault="00680AF5" w:rsidP="00395204"/>
        </w:tc>
      </w:tr>
    </w:tbl>
    <w:p w:rsidR="00680AF5" w:rsidRDefault="00680AF5" w:rsidP="00680AF5">
      <w:pPr>
        <w:spacing w:after="0"/>
        <w:rPr>
          <w:u w:val="single"/>
        </w:rPr>
      </w:pPr>
    </w:p>
    <w:p w:rsidR="00680AF5" w:rsidRPr="00A76A94" w:rsidRDefault="00680AF5" w:rsidP="00680AF5">
      <w:pPr>
        <w:spacing w:after="0"/>
        <w:rPr>
          <w:u w:val="single"/>
        </w:rPr>
      </w:pPr>
    </w:p>
    <w:p w:rsidR="00680AF5" w:rsidRPr="00680AF5" w:rsidRDefault="00680AF5" w:rsidP="007378C3">
      <w:pPr>
        <w:pStyle w:val="ListParagraph"/>
        <w:numPr>
          <w:ilvl w:val="0"/>
          <w:numId w:val="76"/>
        </w:numPr>
        <w:spacing w:after="0"/>
        <w:rPr>
          <w:u w:val="single"/>
        </w:rPr>
      </w:pPr>
      <w:r w:rsidRPr="00680AF5">
        <w:rPr>
          <w:u w:val="single"/>
        </w:rPr>
        <w:t>MAG</w:t>
      </w:r>
      <w:r w:rsidR="00FD1E13">
        <w:rPr>
          <w:u w:val="single"/>
        </w:rPr>
        <w:t>/MAG TECH</w:t>
      </w:r>
    </w:p>
    <w:p w:rsidR="00680AF5" w:rsidRPr="00680AF5" w:rsidRDefault="00680AF5" w:rsidP="00680AF5">
      <w:pPr>
        <w:pStyle w:val="ListParagraph"/>
        <w:spacing w:after="0"/>
        <w:rPr>
          <w:u w:val="single"/>
        </w:rPr>
      </w:pPr>
    </w:p>
    <w:p w:rsidR="00680AF5" w:rsidRPr="00680AF5" w:rsidRDefault="00680AF5" w:rsidP="00680AF5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680AF5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680AF5" w:rsidRPr="00680AF5" w:rsidRDefault="00680AF5" w:rsidP="008538ED">
      <w:pPr>
        <w:pStyle w:val="ListParagraph"/>
        <w:numPr>
          <w:ilvl w:val="0"/>
          <w:numId w:val="66"/>
        </w:numPr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680AF5">
        <w:rPr>
          <w:rFonts w:ascii="Verdana" w:eastAsia="Times New Roman" w:hAnsi="Verdana" w:cs="Times New Roman"/>
          <w:color w:val="303030"/>
          <w:sz w:val="16"/>
          <w:szCs w:val="16"/>
        </w:rPr>
        <w:t xml:space="preserve">ASCBT- </w:t>
      </w:r>
      <w:r w:rsidRPr="00680AF5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675</w:t>
      </w:r>
    </w:p>
    <w:p w:rsidR="00680AF5" w:rsidRPr="00680AF5" w:rsidRDefault="00680AF5" w:rsidP="00680AF5">
      <w:pPr>
        <w:pStyle w:val="ListParagraph"/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</w:pPr>
    </w:p>
    <w:p w:rsidR="00680AF5" w:rsidRPr="00680AF5" w:rsidRDefault="00680AF5" w:rsidP="00680AF5">
      <w:pPr>
        <w:pStyle w:val="ListParagraph"/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680AF5" w:rsidRPr="00680AF5" w:rsidRDefault="00680AF5" w:rsidP="007378C3">
      <w:pPr>
        <w:pStyle w:val="ListParagraph"/>
        <w:numPr>
          <w:ilvl w:val="0"/>
          <w:numId w:val="76"/>
        </w:numPr>
        <w:spacing w:after="0"/>
        <w:rPr>
          <w:u w:val="single"/>
        </w:rPr>
      </w:pPr>
      <w:r w:rsidRPr="00680AF5">
        <w:rPr>
          <w:u w:val="single"/>
        </w:rPr>
        <w:t>Outdoor siren</w:t>
      </w:r>
    </w:p>
    <w:p w:rsidR="00680AF5" w:rsidRDefault="00680AF5" w:rsidP="00680AF5">
      <w:pPr>
        <w:pStyle w:val="ListParagraph"/>
        <w:spacing w:after="0"/>
        <w:rPr>
          <w:u w:val="single"/>
        </w:rPr>
      </w:pPr>
    </w:p>
    <w:p w:rsidR="00246A0E" w:rsidRPr="00395204" w:rsidRDefault="00246A0E" w:rsidP="008538ED">
      <w:pPr>
        <w:pStyle w:val="ListParagraph"/>
        <w:numPr>
          <w:ilvl w:val="0"/>
          <w:numId w:val="66"/>
        </w:numPr>
        <w:shd w:val="clear" w:color="auto" w:fill="FFFFFF"/>
        <w:spacing w:after="0" w:afterAutospacing="1" w:line="240" w:lineRule="auto"/>
        <w:rPr>
          <w:sz w:val="16"/>
          <w:szCs w:val="16"/>
          <w:u w:val="single"/>
        </w:rPr>
      </w:pPr>
      <w:r w:rsidRPr="00395204">
        <w:rPr>
          <w:rFonts w:ascii="Verdana" w:hAnsi="Verdana"/>
          <w:color w:val="303030"/>
          <w:sz w:val="16"/>
          <w:szCs w:val="16"/>
          <w:shd w:val="clear" w:color="auto" w:fill="FFFFFF"/>
        </w:rPr>
        <w:t>Send status message after change at external power state, without waiting for </w:t>
      </w:r>
      <w:r w:rsidRPr="00395204">
        <w:rPr>
          <w:rFonts w:ascii="Verdana" w:hAnsi="Verdana"/>
          <w:color w:val="303030"/>
          <w:sz w:val="16"/>
          <w:szCs w:val="16"/>
        </w:rPr>
        <w:br/>
      </w:r>
      <w:r w:rsidRPr="00395204">
        <w:rPr>
          <w:rFonts w:ascii="Verdana" w:hAnsi="Verdana"/>
          <w:color w:val="303030"/>
          <w:sz w:val="16"/>
          <w:szCs w:val="16"/>
          <w:shd w:val="clear" w:color="auto" w:fill="FFFFFF"/>
        </w:rPr>
        <w:t>supervision message,</w:t>
      </w:r>
      <w:r>
        <w:rPr>
          <w:rFonts w:ascii="Verdana" w:hAnsi="Verdana"/>
          <w:color w:val="303030"/>
          <w:sz w:val="16"/>
          <w:szCs w:val="16"/>
          <w:shd w:val="clear" w:color="auto" w:fill="FFFFFF"/>
        </w:rPr>
        <w:t xml:space="preserve"> </w:t>
      </w:r>
      <w:r w:rsidRPr="00395204">
        <w:rPr>
          <w:rFonts w:ascii="Verdana" w:hAnsi="Verdana"/>
          <w:color w:val="303030"/>
          <w:sz w:val="16"/>
          <w:szCs w:val="16"/>
          <w:shd w:val="clear" w:color="auto" w:fill="FFFFFF"/>
        </w:rPr>
        <w:t>for EN certification requires less than 10 seconds. </w:t>
      </w:r>
    </w:p>
    <w:p w:rsidR="00246A0E" w:rsidRPr="00395204" w:rsidRDefault="00246A0E" w:rsidP="008538ED">
      <w:pPr>
        <w:pStyle w:val="ListParagraph"/>
        <w:numPr>
          <w:ilvl w:val="0"/>
          <w:numId w:val="66"/>
        </w:numPr>
        <w:shd w:val="clear" w:color="auto" w:fill="FFFFFF"/>
        <w:spacing w:after="0" w:afterAutospacing="1" w:line="240" w:lineRule="auto"/>
        <w:rPr>
          <w:sz w:val="16"/>
          <w:szCs w:val="16"/>
          <w:u w:val="single"/>
        </w:rPr>
      </w:pPr>
      <w:r w:rsidRPr="00395204">
        <w:rPr>
          <w:rFonts w:ascii="Verdana" w:hAnsi="Verdana"/>
          <w:color w:val="303030"/>
          <w:sz w:val="16"/>
          <w:szCs w:val="16"/>
          <w:shd w:val="clear" w:color="auto" w:fill="FFFFFF"/>
        </w:rPr>
        <w:t>Change the siren frequency range to default of 2700Hz-3700Hz,1Hz step.</w:t>
      </w:r>
    </w:p>
    <w:p w:rsidR="00246A0E" w:rsidRPr="00395204" w:rsidRDefault="00246A0E" w:rsidP="008538ED">
      <w:pPr>
        <w:pStyle w:val="ListParagraph"/>
        <w:numPr>
          <w:ilvl w:val="0"/>
          <w:numId w:val="66"/>
        </w:numPr>
        <w:shd w:val="clear" w:color="auto" w:fill="FFFFFF"/>
        <w:spacing w:after="0" w:afterAutospacing="1" w:line="240" w:lineRule="auto"/>
        <w:rPr>
          <w:sz w:val="16"/>
          <w:szCs w:val="16"/>
          <w:u w:val="single"/>
        </w:rPr>
      </w:pPr>
      <w:r w:rsidRPr="00395204">
        <w:rPr>
          <w:rFonts w:ascii="Verdana" w:hAnsi="Verdana"/>
          <w:color w:val="303030"/>
          <w:sz w:val="16"/>
          <w:szCs w:val="16"/>
          <w:shd w:val="clear" w:color="auto" w:fill="FFFFFF"/>
        </w:rPr>
        <w:t>Siren pattern was changed according to certification VDS - SOUNDER_MODE_UP_SAW</w:t>
      </w:r>
    </w:p>
    <w:p w:rsidR="00246A0E" w:rsidRPr="00680AF5" w:rsidRDefault="00246A0E" w:rsidP="00680AF5">
      <w:pPr>
        <w:pStyle w:val="ListParagraph"/>
        <w:spacing w:after="0"/>
        <w:rPr>
          <w:u w:val="single"/>
        </w:rPr>
      </w:pPr>
    </w:p>
    <w:p w:rsidR="00680AF5" w:rsidRPr="00680AF5" w:rsidRDefault="00680AF5" w:rsidP="00680AF5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680AF5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680AF5" w:rsidRPr="00CA2E72" w:rsidRDefault="00CA2E72" w:rsidP="008538ED">
      <w:pPr>
        <w:pStyle w:val="ListParagraph"/>
        <w:numPr>
          <w:ilvl w:val="0"/>
          <w:numId w:val="66"/>
        </w:numPr>
        <w:shd w:val="clear" w:color="auto" w:fill="FFFFFF"/>
        <w:spacing w:after="0" w:afterAutospacing="1" w:line="240" w:lineRule="auto"/>
        <w:rPr>
          <w:rFonts w:ascii="Verdana" w:hAnsi="Verdana"/>
          <w:sz w:val="16"/>
          <w:szCs w:val="16"/>
        </w:rPr>
      </w:pPr>
      <w:r w:rsidRPr="00CA2E72">
        <w:rPr>
          <w:rFonts w:ascii="Verdana" w:hAnsi="Verdana"/>
          <w:sz w:val="16"/>
          <w:szCs w:val="16"/>
        </w:rPr>
        <w:t>Difference of 4 seconds between the activation( flasher, sounder) to the real time .</w:t>
      </w:r>
    </w:p>
    <w:p w:rsidR="00395204" w:rsidRPr="00CA2E72" w:rsidRDefault="00395204" w:rsidP="00395204">
      <w:pPr>
        <w:pStyle w:val="ListParagraph"/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395204" w:rsidRPr="00680AF5" w:rsidRDefault="00395204" w:rsidP="007378C3">
      <w:pPr>
        <w:pStyle w:val="ListParagraph"/>
        <w:numPr>
          <w:ilvl w:val="0"/>
          <w:numId w:val="76"/>
        </w:numPr>
        <w:spacing w:after="0"/>
        <w:rPr>
          <w:u w:val="single"/>
        </w:rPr>
      </w:pPr>
      <w:r>
        <w:rPr>
          <w:u w:val="single"/>
        </w:rPr>
        <w:t>In</w:t>
      </w:r>
      <w:r w:rsidRPr="00680AF5">
        <w:rPr>
          <w:u w:val="single"/>
        </w:rPr>
        <w:t>door siren</w:t>
      </w:r>
    </w:p>
    <w:p w:rsidR="00395204" w:rsidRPr="00680AF5" w:rsidRDefault="00395204" w:rsidP="00395204">
      <w:pPr>
        <w:pStyle w:val="ListParagraph"/>
        <w:spacing w:after="0"/>
        <w:rPr>
          <w:u w:val="single"/>
        </w:rPr>
      </w:pPr>
    </w:p>
    <w:p w:rsidR="00395204" w:rsidRPr="00395204" w:rsidRDefault="00395204" w:rsidP="008538ED">
      <w:pPr>
        <w:pStyle w:val="ListParagraph"/>
        <w:numPr>
          <w:ilvl w:val="0"/>
          <w:numId w:val="66"/>
        </w:numPr>
        <w:shd w:val="clear" w:color="auto" w:fill="FFFFFF"/>
        <w:spacing w:after="0" w:afterAutospacing="1" w:line="240" w:lineRule="auto"/>
        <w:rPr>
          <w:sz w:val="16"/>
          <w:szCs w:val="16"/>
          <w:u w:val="single"/>
        </w:rPr>
      </w:pPr>
      <w:r w:rsidRPr="00395204">
        <w:rPr>
          <w:rFonts w:ascii="Verdana" w:hAnsi="Verdana"/>
          <w:color w:val="303030"/>
          <w:sz w:val="16"/>
          <w:szCs w:val="16"/>
          <w:shd w:val="clear" w:color="auto" w:fill="FFFFFF"/>
        </w:rPr>
        <w:lastRenderedPageBreak/>
        <w:t>Send status message after change at external power state, without waiting for </w:t>
      </w:r>
      <w:r w:rsidRPr="00395204">
        <w:rPr>
          <w:rFonts w:ascii="Verdana" w:hAnsi="Verdana"/>
          <w:color w:val="303030"/>
          <w:sz w:val="16"/>
          <w:szCs w:val="16"/>
        </w:rPr>
        <w:br/>
      </w:r>
      <w:r w:rsidRPr="00395204">
        <w:rPr>
          <w:rFonts w:ascii="Verdana" w:hAnsi="Verdana"/>
          <w:color w:val="303030"/>
          <w:sz w:val="16"/>
          <w:szCs w:val="16"/>
          <w:shd w:val="clear" w:color="auto" w:fill="FFFFFF"/>
        </w:rPr>
        <w:t>supervision message,</w:t>
      </w:r>
      <w:r>
        <w:rPr>
          <w:rFonts w:ascii="Verdana" w:hAnsi="Verdana"/>
          <w:color w:val="303030"/>
          <w:sz w:val="16"/>
          <w:szCs w:val="16"/>
          <w:shd w:val="clear" w:color="auto" w:fill="FFFFFF"/>
        </w:rPr>
        <w:t xml:space="preserve"> </w:t>
      </w:r>
      <w:r w:rsidRPr="00395204">
        <w:rPr>
          <w:rFonts w:ascii="Verdana" w:hAnsi="Verdana"/>
          <w:color w:val="303030"/>
          <w:sz w:val="16"/>
          <w:szCs w:val="16"/>
          <w:shd w:val="clear" w:color="auto" w:fill="FFFFFF"/>
        </w:rPr>
        <w:t>for EN certification requires less than 10 seconds. </w:t>
      </w:r>
    </w:p>
    <w:p w:rsidR="00395204" w:rsidRPr="00395204" w:rsidRDefault="00395204" w:rsidP="008538ED">
      <w:pPr>
        <w:pStyle w:val="ListParagraph"/>
        <w:numPr>
          <w:ilvl w:val="0"/>
          <w:numId w:val="66"/>
        </w:numPr>
        <w:shd w:val="clear" w:color="auto" w:fill="FFFFFF"/>
        <w:spacing w:after="0" w:afterAutospacing="1" w:line="240" w:lineRule="auto"/>
        <w:rPr>
          <w:sz w:val="16"/>
          <w:szCs w:val="16"/>
          <w:u w:val="single"/>
        </w:rPr>
      </w:pPr>
      <w:r w:rsidRPr="00395204">
        <w:rPr>
          <w:rFonts w:ascii="Verdana" w:hAnsi="Verdana"/>
          <w:color w:val="303030"/>
          <w:sz w:val="16"/>
          <w:szCs w:val="16"/>
          <w:shd w:val="clear" w:color="auto" w:fill="FFFFFF"/>
        </w:rPr>
        <w:t>Change the siren frequency range to default of 2700Hz-3700Hz,1Hz step.</w:t>
      </w:r>
    </w:p>
    <w:p w:rsidR="00395204" w:rsidRPr="00395204" w:rsidRDefault="00395204" w:rsidP="008538ED">
      <w:pPr>
        <w:pStyle w:val="ListParagraph"/>
        <w:numPr>
          <w:ilvl w:val="0"/>
          <w:numId w:val="66"/>
        </w:numPr>
        <w:shd w:val="clear" w:color="auto" w:fill="FFFFFF"/>
        <w:spacing w:after="0" w:afterAutospacing="1" w:line="240" w:lineRule="auto"/>
        <w:rPr>
          <w:sz w:val="16"/>
          <w:szCs w:val="16"/>
          <w:u w:val="single"/>
        </w:rPr>
      </w:pPr>
      <w:r w:rsidRPr="00395204">
        <w:rPr>
          <w:rFonts w:ascii="Verdana" w:hAnsi="Verdana"/>
          <w:color w:val="303030"/>
          <w:sz w:val="16"/>
          <w:szCs w:val="16"/>
          <w:shd w:val="clear" w:color="auto" w:fill="FFFFFF"/>
        </w:rPr>
        <w:t>Siren pattern was changed according to certification VDS - SOUNDER_MODE_UP_SAW</w:t>
      </w:r>
    </w:p>
    <w:p w:rsidR="00395204" w:rsidRDefault="00395204" w:rsidP="00395204">
      <w:pPr>
        <w:pStyle w:val="ListParagraph"/>
        <w:shd w:val="clear" w:color="auto" w:fill="FFFFFF"/>
        <w:spacing w:after="0" w:afterAutospacing="1" w:line="240" w:lineRule="auto"/>
        <w:rPr>
          <w:sz w:val="16"/>
          <w:szCs w:val="16"/>
          <w:u w:val="single"/>
        </w:rPr>
      </w:pPr>
    </w:p>
    <w:p w:rsidR="00395204" w:rsidRPr="0064329E" w:rsidRDefault="00395204" w:rsidP="00395204">
      <w:pPr>
        <w:pStyle w:val="ListParagraph"/>
        <w:spacing w:after="0"/>
        <w:ind w:left="360"/>
        <w:rPr>
          <w:highlight w:val="yellow"/>
          <w:u w:val="single"/>
        </w:rPr>
      </w:pPr>
      <w:r w:rsidRPr="0064329E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395204" w:rsidRPr="00395204" w:rsidRDefault="00395204" w:rsidP="008538ED">
      <w:pPr>
        <w:pStyle w:val="ListParagraph"/>
        <w:numPr>
          <w:ilvl w:val="0"/>
          <w:numId w:val="69"/>
        </w:numPr>
        <w:shd w:val="clear" w:color="auto" w:fill="FFFFFF"/>
        <w:spacing w:after="0" w:afterAutospacing="1" w:line="240" w:lineRule="auto"/>
        <w:rPr>
          <w:rFonts w:ascii="Verdana" w:hAnsi="Verdana"/>
          <w:sz w:val="16"/>
          <w:szCs w:val="16"/>
        </w:rPr>
      </w:pPr>
      <w:r w:rsidRPr="00395204">
        <w:rPr>
          <w:rFonts w:ascii="Verdana" w:hAnsi="Verdana"/>
          <w:sz w:val="16"/>
          <w:szCs w:val="16"/>
        </w:rPr>
        <w:t>When AC connected battery is not being measured and therefore there in no low battery restore</w:t>
      </w:r>
    </w:p>
    <w:p w:rsidR="00680AF5" w:rsidRPr="00680AF5" w:rsidRDefault="00680AF5" w:rsidP="007378C3">
      <w:pPr>
        <w:numPr>
          <w:ilvl w:val="0"/>
          <w:numId w:val="76"/>
        </w:numPr>
        <w:shd w:val="clear" w:color="auto" w:fill="FFFFFF"/>
        <w:spacing w:after="0" w:afterAutospacing="1" w:line="240" w:lineRule="auto"/>
        <w:rPr>
          <w:u w:val="single"/>
        </w:rPr>
      </w:pPr>
      <w:r w:rsidRPr="00680AF5">
        <w:rPr>
          <w:u w:val="single"/>
        </w:rPr>
        <w:t>RF Module</w:t>
      </w:r>
    </w:p>
    <w:p w:rsidR="00680AF5" w:rsidRDefault="00680AF5" w:rsidP="00680AF5">
      <w:pPr>
        <w:pStyle w:val="ListParagraph"/>
        <w:spacing w:after="0"/>
        <w:ind w:left="360"/>
        <w:rPr>
          <w:rFonts w:ascii="Verdana" w:hAnsi="Verdana"/>
          <w:b/>
          <w:bCs/>
          <w:color w:val="303030"/>
          <w:sz w:val="16"/>
          <w:szCs w:val="16"/>
        </w:rPr>
      </w:pPr>
    </w:p>
    <w:p w:rsidR="00680AF5" w:rsidRPr="0064329E" w:rsidRDefault="00680AF5" w:rsidP="00680AF5">
      <w:pPr>
        <w:pStyle w:val="ListParagraph"/>
        <w:spacing w:after="0"/>
        <w:ind w:left="360"/>
        <w:rPr>
          <w:highlight w:val="yellow"/>
          <w:u w:val="single"/>
        </w:rPr>
      </w:pPr>
      <w:r w:rsidRPr="0064329E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680AF5" w:rsidRDefault="00680AF5" w:rsidP="00680AF5">
      <w:pPr>
        <w:numPr>
          <w:ilvl w:val="0"/>
          <w:numId w:val="59"/>
        </w:numPr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A50081">
        <w:rPr>
          <w:rFonts w:ascii="Verdana" w:eastAsia="Times New Roman" w:hAnsi="Verdana" w:cs="Times New Roman"/>
          <w:color w:val="303030"/>
          <w:sz w:val="16"/>
          <w:szCs w:val="16"/>
        </w:rPr>
        <w:t>ASCBT-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681</w:t>
      </w:r>
    </w:p>
    <w:p w:rsidR="00680AF5" w:rsidRDefault="00680AF5" w:rsidP="000D7D0A">
      <w:pPr>
        <w:pStyle w:val="Heading2"/>
      </w:pPr>
    </w:p>
    <w:p w:rsidR="00680AF5" w:rsidRDefault="00680AF5" w:rsidP="000D7D0A">
      <w:pPr>
        <w:pStyle w:val="Heading2"/>
      </w:pPr>
    </w:p>
    <w:p w:rsidR="00122DF5" w:rsidRPr="00122DF5" w:rsidRDefault="00122DF5" w:rsidP="00122DF5"/>
    <w:p w:rsidR="006F6C61" w:rsidRPr="006F6C61" w:rsidRDefault="006F6C61" w:rsidP="006F6C61"/>
    <w:p w:rsidR="00EF23EA" w:rsidRDefault="00EF23EA" w:rsidP="000D7D0A">
      <w:pPr>
        <w:pStyle w:val="Heading2"/>
      </w:pPr>
      <w:bookmarkStart w:id="22" w:name="_Toc523816803"/>
      <w:r>
        <w:t>Release Date: 27/11/2017 (Revision 49</w:t>
      </w:r>
      <w:r w:rsidR="004971DD">
        <w:t>1</w:t>
      </w:r>
      <w:r w:rsidR="000D7D0A">
        <w:t>40</w:t>
      </w:r>
      <w:r>
        <w:t>)</w:t>
      </w:r>
      <w:bookmarkEnd w:id="22"/>
    </w:p>
    <w:p w:rsidR="00EF23EA" w:rsidRDefault="00EF23EA" w:rsidP="00EF23EA">
      <w:r>
        <w:t>SVN Location: https://subversion.ise.de/svn/gira/AlarmSystemCrow</w:t>
      </w:r>
    </w:p>
    <w:p w:rsidR="00EF23EA" w:rsidRPr="00AA05BC" w:rsidRDefault="00EF23EA" w:rsidP="00EF23EA">
      <w:pPr>
        <w:spacing w:after="0"/>
        <w:rPr>
          <w:u w:val="single"/>
        </w:rPr>
      </w:pPr>
      <w:r w:rsidRPr="00AA05BC">
        <w:rPr>
          <w:u w:val="single"/>
        </w:rPr>
        <w:t>The Package includes:</w:t>
      </w:r>
      <w:r>
        <w:rPr>
          <w:u w:val="single"/>
        </w:rPr>
        <w:t xml:space="preserve"> </w:t>
      </w:r>
    </w:p>
    <w:p w:rsidR="00EF23EA" w:rsidRPr="00F27F2B" w:rsidRDefault="00EF23EA" w:rsidP="00EF23EA">
      <w:pPr>
        <w:pStyle w:val="ListParagraph"/>
        <w:numPr>
          <w:ilvl w:val="0"/>
          <w:numId w:val="1"/>
        </w:numPr>
      </w:pPr>
      <w:proofErr w:type="spellStart"/>
      <w:r w:rsidRPr="00F27F2B">
        <w:t>CrowLibrary</w:t>
      </w:r>
      <w:proofErr w:type="spellEnd"/>
      <w:r w:rsidRPr="00F27F2B">
        <w:t xml:space="preserve"> Version </w:t>
      </w:r>
      <w:r w:rsidRPr="00EF23EA">
        <w:t>2.5.1.66</w:t>
      </w:r>
    </w:p>
    <w:p w:rsidR="00EF23EA" w:rsidRPr="00F27F2B" w:rsidRDefault="00EF23EA" w:rsidP="00EF23EA">
      <w:pPr>
        <w:pStyle w:val="ListParagraph"/>
        <w:numPr>
          <w:ilvl w:val="0"/>
          <w:numId w:val="1"/>
        </w:numPr>
      </w:pPr>
      <w:r w:rsidRPr="00F27F2B">
        <w:t xml:space="preserve">Crow </w:t>
      </w:r>
      <w:proofErr w:type="spellStart"/>
      <w:r w:rsidRPr="00F27F2B">
        <w:t>IPMApplication</w:t>
      </w:r>
      <w:proofErr w:type="spellEnd"/>
      <w:r w:rsidRPr="00F27F2B">
        <w:t xml:space="preserve"> </w:t>
      </w:r>
      <w:r w:rsidRPr="00EF23EA">
        <w:t>Version 2.5.2.69</w:t>
      </w:r>
    </w:p>
    <w:p w:rsidR="00EF23EA" w:rsidRPr="00A76A94" w:rsidRDefault="00EF23EA" w:rsidP="00EF23EA">
      <w:pPr>
        <w:pStyle w:val="ListParagraph"/>
        <w:numPr>
          <w:ilvl w:val="0"/>
          <w:numId w:val="1"/>
        </w:numPr>
      </w:pPr>
      <w:r w:rsidRPr="00A76A94">
        <w:t xml:space="preserve">Crow MCU </w:t>
      </w:r>
      <w:proofErr w:type="spellStart"/>
      <w:r w:rsidRPr="00A76A94">
        <w:t>Upda</w:t>
      </w:r>
      <w:r>
        <w:t>teFirmware</w:t>
      </w:r>
      <w:proofErr w:type="spellEnd"/>
      <w:r>
        <w:t xml:space="preserve"> Version </w:t>
      </w:r>
      <w:r w:rsidRPr="003374EF">
        <w:t>1.7.4.49</w:t>
      </w:r>
    </w:p>
    <w:p w:rsidR="00EF23EA" w:rsidRDefault="00EF23EA" w:rsidP="00EF23EA">
      <w:pPr>
        <w:pStyle w:val="ListParagraph"/>
        <w:numPr>
          <w:ilvl w:val="0"/>
          <w:numId w:val="1"/>
        </w:numPr>
      </w:pPr>
      <w:r w:rsidRPr="00A76A94">
        <w:t xml:space="preserve">Crow MCU Peripheral Update Version </w:t>
      </w:r>
      <w:r w:rsidRPr="00991C46">
        <w:t>1.0.0.10</w:t>
      </w:r>
    </w:p>
    <w:p w:rsidR="00EF23EA" w:rsidRPr="00A76A94" w:rsidRDefault="00EF23EA" w:rsidP="00EF23EA">
      <w:pPr>
        <w:pStyle w:val="ListParagraph"/>
        <w:numPr>
          <w:ilvl w:val="0"/>
          <w:numId w:val="1"/>
        </w:numPr>
      </w:pPr>
      <w:r>
        <w:t xml:space="preserve">Voice file </w:t>
      </w:r>
      <w:r w:rsidRPr="00286E2C">
        <w:t>version 1.</w:t>
      </w:r>
      <w:r>
        <w:t>1</w:t>
      </w:r>
      <w:r w:rsidRPr="00286E2C">
        <w:t>.0.3</w:t>
      </w:r>
    </w:p>
    <w:p w:rsidR="00EF23EA" w:rsidRPr="00AA05BC" w:rsidRDefault="00EF23EA" w:rsidP="00EF23EA">
      <w:pPr>
        <w:spacing w:after="0"/>
        <w:rPr>
          <w:u w:val="single"/>
        </w:rPr>
      </w:pPr>
      <w:r w:rsidRPr="00AA05BC">
        <w:rPr>
          <w:u w:val="single"/>
        </w:rPr>
        <w:t>Compatibility:</w:t>
      </w:r>
      <w:r>
        <w:rPr>
          <w:u w:val="single"/>
        </w:rPr>
        <w:t xml:space="preserve"> </w:t>
      </w:r>
    </w:p>
    <w:p w:rsidR="00EF23EA" w:rsidRDefault="00EF23EA" w:rsidP="00F535DC">
      <w:pPr>
        <w:pStyle w:val="ListParagraph"/>
        <w:numPr>
          <w:ilvl w:val="0"/>
          <w:numId w:val="1"/>
        </w:numPr>
      </w:pPr>
      <w:proofErr w:type="spellStart"/>
      <w:r>
        <w:t>CrowLibraryInterface</w:t>
      </w:r>
      <w:proofErr w:type="spellEnd"/>
      <w:r>
        <w:t xml:space="preserve"> Version </w:t>
      </w:r>
      <w:r w:rsidRPr="00484CEF">
        <w:t>1.2.1.3</w:t>
      </w:r>
      <w:r w:rsidR="00F535DC">
        <w:t>3</w:t>
      </w:r>
    </w:p>
    <w:p w:rsidR="00EF23EA" w:rsidRPr="00A76A94" w:rsidRDefault="00EF23EA" w:rsidP="00EF23EA">
      <w:pPr>
        <w:pStyle w:val="ListParagraph"/>
        <w:numPr>
          <w:ilvl w:val="0"/>
          <w:numId w:val="1"/>
        </w:numPr>
      </w:pPr>
      <w:proofErr w:type="spellStart"/>
      <w:r>
        <w:t>Gira</w:t>
      </w:r>
      <w:proofErr w:type="spellEnd"/>
      <w:r>
        <w:t xml:space="preserve"> Device Package : </w:t>
      </w:r>
      <w:r w:rsidRPr="00EF23EA">
        <w:t>V2.0.7</w:t>
      </w:r>
    </w:p>
    <w:p w:rsidR="00EF23EA" w:rsidRDefault="00EF23EA" w:rsidP="00EF23EA">
      <w:pPr>
        <w:pStyle w:val="ListParagraph"/>
        <w:numPr>
          <w:ilvl w:val="0"/>
          <w:numId w:val="1"/>
        </w:numPr>
      </w:pPr>
      <w:r w:rsidRPr="00A8143B">
        <w:t>XSD version</w:t>
      </w:r>
      <w:r w:rsidRPr="00EF23EA">
        <w:t>: 1.3.1.14</w:t>
      </w:r>
    </w:p>
    <w:p w:rsidR="00EF23EA" w:rsidRDefault="00EF23EA" w:rsidP="00EF23EA">
      <w:pPr>
        <w:pStyle w:val="ListParagraph"/>
        <w:numPr>
          <w:ilvl w:val="0"/>
          <w:numId w:val="1"/>
        </w:numPr>
      </w:pPr>
      <w:r>
        <w:t>Languages XSD :1</w:t>
      </w:r>
    </w:p>
    <w:p w:rsidR="00EF23EA" w:rsidRPr="00A8143B" w:rsidRDefault="00EF23EA" w:rsidP="00EF23EA">
      <w:pPr>
        <w:pStyle w:val="ListParagraph"/>
        <w:numPr>
          <w:ilvl w:val="0"/>
          <w:numId w:val="1"/>
        </w:numPr>
      </w:pPr>
      <w:r>
        <w:t>Languages XML :</w:t>
      </w:r>
      <w:r w:rsidRPr="00286E2C">
        <w:t>2</w:t>
      </w:r>
    </w:p>
    <w:p w:rsidR="00EF23EA" w:rsidRDefault="00EF23EA" w:rsidP="00EF23EA">
      <w:pPr>
        <w:pStyle w:val="ListParagraph"/>
        <w:numPr>
          <w:ilvl w:val="0"/>
          <w:numId w:val="1"/>
        </w:numPr>
      </w:pPr>
      <w:r w:rsidRPr="00A8143B">
        <w:t xml:space="preserve">GPA Version </w:t>
      </w:r>
      <w:r w:rsidRPr="00EF23EA">
        <w:t>:2.5.0.721</w:t>
      </w:r>
    </w:p>
    <w:p w:rsidR="00EF23EA" w:rsidRPr="00A7013A" w:rsidRDefault="00EF23EA" w:rsidP="00EF23EA">
      <w:pPr>
        <w:spacing w:after="0"/>
        <w:rPr>
          <w:u w:val="single"/>
        </w:rPr>
      </w:pP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1580"/>
        <w:gridCol w:w="1460"/>
        <w:gridCol w:w="2313"/>
        <w:gridCol w:w="3503"/>
      </w:tblGrid>
      <w:tr w:rsidR="00EF23EA" w:rsidRPr="00F62628" w:rsidTr="00395204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F62628" w:rsidRDefault="00EF23EA" w:rsidP="003952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F62628" w:rsidRDefault="00EF23EA" w:rsidP="003952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F62628" w:rsidRDefault="00EF23EA" w:rsidP="003952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HW version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EA" w:rsidRPr="00F62628" w:rsidRDefault="00EF23EA" w:rsidP="00395204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Comments</w:t>
            </w:r>
          </w:p>
        </w:tc>
      </w:tr>
      <w:tr w:rsidR="00EF23EA" w:rsidRPr="00A76A94" w:rsidTr="00395204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A76A94">
              <w:t>Control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8553C0" w:rsidRDefault="00EF23EA" w:rsidP="00EF23EA">
            <w:pPr>
              <w:rPr>
                <w:highlight w:val="yellow"/>
              </w:rPr>
            </w:pPr>
            <w:r w:rsidRPr="008553C0">
              <w:rPr>
                <w:highlight w:val="yellow"/>
              </w:rPr>
              <w:t>2.</w:t>
            </w:r>
            <w:r>
              <w:rPr>
                <w:highlight w:val="yellow"/>
              </w:rPr>
              <w:t>9</w:t>
            </w:r>
            <w:r w:rsidRPr="008553C0">
              <w:rPr>
                <w:highlight w:val="yellow"/>
              </w:rPr>
              <w:t>.</w:t>
            </w:r>
            <w:r>
              <w:rPr>
                <w:highlight w:val="yellow"/>
              </w:rPr>
              <w:t>2</w:t>
            </w:r>
            <w:r w:rsidRPr="008553C0">
              <w:rPr>
                <w:highlight w:val="yellow"/>
              </w:rPr>
              <w:t>.1</w:t>
            </w:r>
            <w:r>
              <w:rPr>
                <w:highlight w:val="yellow"/>
              </w:rPr>
              <w:t>26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A76A94">
              <w:t>5B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EA" w:rsidRPr="00A76A94" w:rsidRDefault="00EF23EA" w:rsidP="00395204">
            <w:r>
              <w:t>*</w:t>
            </w:r>
            <w:r w:rsidRPr="00A76A94">
              <w:t>Still under test</w:t>
            </w:r>
          </w:p>
        </w:tc>
      </w:tr>
      <w:tr w:rsidR="00EF23EA" w:rsidRPr="00A76A94" w:rsidTr="00395204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A76A94">
              <w:t>RF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8553C0" w:rsidRDefault="00EF23EA" w:rsidP="00EF23EA">
            <w:pPr>
              <w:rPr>
                <w:rFonts w:cs="Arial"/>
                <w:highlight w:val="yellow"/>
              </w:rPr>
            </w:pPr>
            <w:r w:rsidRPr="00EF23EA">
              <w:rPr>
                <w:highlight w:val="yellow"/>
              </w:rPr>
              <w:t>4.6.0.62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A76A94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EA" w:rsidRPr="00A76A94" w:rsidRDefault="00EF23EA" w:rsidP="00395204">
            <w:r>
              <w:t>*</w:t>
            </w:r>
            <w:r w:rsidRPr="00A76A94">
              <w:t>Still under test</w:t>
            </w:r>
          </w:p>
        </w:tc>
      </w:tr>
      <w:tr w:rsidR="00EF23EA" w:rsidRPr="00A76A94" w:rsidTr="00395204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A76A94">
              <w:t>PIR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tabs>
                <w:tab w:val="center" w:pos="1368"/>
              </w:tabs>
              <w:rPr>
                <w:rFonts w:cs="Arial"/>
              </w:rPr>
            </w:pPr>
            <w:r w:rsidRPr="003374EF">
              <w:t>0.8.5.17</w:t>
            </w:r>
            <w:r w:rsidRPr="00A76A94">
              <w:tab/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A76A94">
              <w:t>4C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EA" w:rsidRPr="00A76A94" w:rsidRDefault="00EF23EA" w:rsidP="00395204">
            <w:r>
              <w:t>4B is OK too</w:t>
            </w:r>
          </w:p>
        </w:tc>
      </w:tr>
      <w:tr w:rsidR="00EF23EA" w:rsidRPr="00A76A94" w:rsidTr="00395204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A76A94">
              <w:t>PIR Cam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A76A94">
              <w:t>1.2.0.38 / 192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A76A94">
              <w:t>4B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EA" w:rsidRPr="00A76A94" w:rsidRDefault="00EF23EA" w:rsidP="00395204">
            <w:r>
              <w:t>4A is OK too</w:t>
            </w:r>
          </w:p>
        </w:tc>
      </w:tr>
      <w:tr w:rsidR="00EF23EA" w:rsidRPr="00A76A94" w:rsidTr="00395204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1B6A80" w:rsidRDefault="00EF23EA" w:rsidP="00395204">
            <w:pPr>
              <w:rPr>
                <w:rFonts w:cs="Arial"/>
              </w:rPr>
            </w:pPr>
            <w:r w:rsidRPr="001B6A80">
              <w:t>Magnet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1B6A80" w:rsidRDefault="00EF23EA" w:rsidP="00395204">
            <w:pPr>
              <w:rPr>
                <w:rFonts w:cs="Arial"/>
              </w:rPr>
            </w:pPr>
            <w:r w:rsidRPr="001B6A80">
              <w:t>0.7.0.11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EA" w:rsidRPr="00A76A94" w:rsidRDefault="00EF23EA" w:rsidP="00395204">
            <w:r w:rsidRPr="00A76A94">
              <w:t>4A is OK too</w:t>
            </w:r>
          </w:p>
        </w:tc>
      </w:tr>
      <w:tr w:rsidR="00EF23EA" w:rsidRPr="00A76A94" w:rsidTr="00395204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A76A94">
              <w:t>Technical Contact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0453A8" w:rsidRDefault="00EF23EA" w:rsidP="00395204">
            <w:pPr>
              <w:rPr>
                <w:rFonts w:cs="Arial"/>
                <w:highlight w:val="yellow"/>
              </w:rPr>
            </w:pPr>
            <w:r w:rsidRPr="001B6A80">
              <w:t>0.7.0.11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EA" w:rsidRPr="00A76A94" w:rsidRDefault="00EF23EA" w:rsidP="00395204">
            <w:r w:rsidRPr="00A76A94">
              <w:t>4A is OK too</w:t>
            </w:r>
          </w:p>
        </w:tc>
      </w:tr>
      <w:tr w:rsidR="00EF23EA" w:rsidRPr="00A76A94" w:rsidTr="00395204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A76A94">
              <w:lastRenderedPageBreak/>
              <w:t>Indoor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286E2C" w:rsidRDefault="00EF23EA" w:rsidP="00395204">
            <w:pPr>
              <w:rPr>
                <w:rFonts w:cs="Arial"/>
              </w:rPr>
            </w:pPr>
            <w:r w:rsidRPr="00286E2C">
              <w:t>0.15.3.26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EA" w:rsidRPr="00A76A94" w:rsidRDefault="00EF23EA" w:rsidP="00395204">
            <w:r w:rsidRPr="00A76A94">
              <w:t>2C is OK too</w:t>
            </w:r>
          </w:p>
        </w:tc>
      </w:tr>
      <w:tr w:rsidR="00EF23EA" w:rsidRPr="00A76A94" w:rsidTr="00395204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A76A94">
              <w:t>Outdoor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286E2C" w:rsidRDefault="00EF23EA" w:rsidP="00395204">
            <w:r w:rsidRPr="00286E2C">
              <w:t>0.15.3.29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A76A94">
              <w:t>4B</w:t>
            </w:r>
            <w:r w:rsidRPr="00A76A94">
              <w:rPr>
                <w:rFonts w:cs="Arial"/>
              </w:rPr>
              <w:t xml:space="preserve"> must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EA" w:rsidRPr="00A76A94" w:rsidRDefault="00EF23EA" w:rsidP="00395204"/>
        </w:tc>
      </w:tr>
      <w:tr w:rsidR="00EF23EA" w:rsidRPr="00A76A94" w:rsidTr="00395204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A76A94">
              <w:t>I/O 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286E2C" w:rsidRDefault="00EF23EA" w:rsidP="00395204">
            <w:pPr>
              <w:rPr>
                <w:rFonts w:cs="Arial"/>
              </w:rPr>
            </w:pPr>
            <w:r w:rsidRPr="00286E2C">
              <w:t>1.2.0.28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EA" w:rsidRPr="00A76A94" w:rsidRDefault="00EF23EA" w:rsidP="00395204">
            <w:r>
              <w:t>3A is OK too</w:t>
            </w:r>
          </w:p>
        </w:tc>
      </w:tr>
      <w:tr w:rsidR="00EF23EA" w:rsidRPr="00A76A94" w:rsidTr="00395204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A76A94">
              <w:t>Keyfob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A76A94">
              <w:t>0.3.0.6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A76A94">
              <w:t>1A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EA" w:rsidRPr="00A76A94" w:rsidRDefault="00EF23EA" w:rsidP="00395204"/>
        </w:tc>
      </w:tr>
      <w:tr w:rsidR="00EF23EA" w:rsidRPr="00A76A94" w:rsidTr="00395204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A76A94">
              <w:t>GBD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BF4257" w:rsidRDefault="00EF23EA" w:rsidP="00395204">
            <w:pPr>
              <w:rPr>
                <w:rFonts w:cs="Arial"/>
                <w:highlight w:val="yellow"/>
              </w:rPr>
            </w:pPr>
            <w:r w:rsidRPr="001B6A80">
              <w:t>0.1.</w:t>
            </w:r>
            <w:r>
              <w:t>1</w:t>
            </w:r>
            <w:r w:rsidRPr="001B6A80">
              <w:t>.22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A76A94">
              <w:t>1D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EA" w:rsidRDefault="00EF23EA" w:rsidP="00395204">
            <w:r>
              <w:t>Requires new HW for VDS tests.</w:t>
            </w:r>
          </w:p>
          <w:p w:rsidR="00EF23EA" w:rsidRDefault="00EF23EA" w:rsidP="00395204">
            <w:r>
              <w:t>Can work on existing HW except detection method</w:t>
            </w:r>
          </w:p>
          <w:p w:rsidR="00EF23EA" w:rsidRPr="00A76A94" w:rsidRDefault="00EF23EA" w:rsidP="00395204">
            <w:r w:rsidRPr="00A76A94">
              <w:t>1C is OK too</w:t>
            </w:r>
          </w:p>
        </w:tc>
      </w:tr>
      <w:tr w:rsidR="00EF23EA" w:rsidRPr="00A76A94" w:rsidTr="00395204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A76A94">
              <w:t>LCD Keypad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602A5F" w:rsidRDefault="00EF23EA" w:rsidP="00EF23EA">
            <w:pPr>
              <w:rPr>
                <w:rFonts w:cs="Arial"/>
                <w:highlight w:val="yellow"/>
              </w:rPr>
            </w:pPr>
            <w:r w:rsidRPr="00602A5F">
              <w:rPr>
                <w:highlight w:val="yellow"/>
              </w:rPr>
              <w:t>1.</w:t>
            </w:r>
            <w:r>
              <w:rPr>
                <w:highlight w:val="yellow"/>
              </w:rPr>
              <w:t>2</w:t>
            </w:r>
            <w:r w:rsidRPr="00602A5F">
              <w:rPr>
                <w:highlight w:val="yellow"/>
              </w:rPr>
              <w:t>.</w:t>
            </w:r>
            <w:r>
              <w:rPr>
                <w:highlight w:val="yellow"/>
              </w:rPr>
              <w:t>1</w:t>
            </w:r>
            <w:r w:rsidRPr="00602A5F">
              <w:rPr>
                <w:highlight w:val="yellow"/>
              </w:rPr>
              <w:t>.</w:t>
            </w:r>
            <w:r>
              <w:rPr>
                <w:highlight w:val="yellow"/>
              </w:rPr>
              <w:t>53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EA" w:rsidRPr="00A76A94" w:rsidRDefault="00EF23EA" w:rsidP="00395204">
            <w:r>
              <w:t>*</w:t>
            </w:r>
            <w:r w:rsidRPr="00A76A94">
              <w:t>Still under test</w:t>
            </w:r>
          </w:p>
          <w:p w:rsidR="00EF23EA" w:rsidRPr="00A76A94" w:rsidRDefault="00EF23EA" w:rsidP="00395204">
            <w:r w:rsidRPr="00A76A94">
              <w:t>3A is OK too</w:t>
            </w:r>
          </w:p>
        </w:tc>
      </w:tr>
      <w:tr w:rsidR="00EF23EA" w:rsidRPr="00A76A94" w:rsidTr="00395204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EA" w:rsidRPr="00A76A94" w:rsidRDefault="00EF23EA" w:rsidP="00395204">
            <w:r w:rsidRPr="00A76A94">
              <w:t>Touch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EA" w:rsidRPr="00F27F2B" w:rsidRDefault="00EF23EA" w:rsidP="00395204">
            <w:pPr>
              <w:rPr>
                <w:highlight w:val="yellow"/>
              </w:rPr>
            </w:pPr>
            <w:r w:rsidRPr="00EF23EA">
              <w:t>0.0.0.11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EA" w:rsidRPr="00A76A94" w:rsidRDefault="00EF23EA" w:rsidP="00395204"/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EA" w:rsidRPr="00A76A94" w:rsidRDefault="00EF23EA" w:rsidP="00395204"/>
        </w:tc>
      </w:tr>
      <w:tr w:rsidR="00EF23EA" w:rsidRPr="00A76A94" w:rsidTr="00395204">
        <w:trPr>
          <w:trHeight w:val="322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A76A94">
              <w:t>Door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A76A94">
              <w:t>0.1.0.6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A76A94">
              <w:t>2B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EA" w:rsidRPr="00A76A94" w:rsidRDefault="00EF23EA" w:rsidP="00395204"/>
        </w:tc>
      </w:tr>
      <w:tr w:rsidR="00EF23EA" w:rsidRPr="00A76A94" w:rsidTr="00395204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A76A94">
              <w:t>Repeater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3374EF">
              <w:t>0.1.2.14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EA" w:rsidRPr="00A76A94" w:rsidRDefault="00EF23EA" w:rsidP="00395204">
            <w:r w:rsidRPr="00A76A94">
              <w:t>2C is OK too</w:t>
            </w:r>
          </w:p>
        </w:tc>
      </w:tr>
      <w:tr w:rsidR="00EF23EA" w:rsidRPr="00A76A94" w:rsidTr="00395204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A76A94">
              <w:t>GPA-C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EF23EA">
              <w:t>V2.8.1.52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EA" w:rsidRPr="00A76A94" w:rsidRDefault="00EF23EA" w:rsidP="00395204">
            <w:pPr>
              <w:rPr>
                <w:rFonts w:cs="Arial"/>
              </w:rPr>
            </w:pPr>
            <w:r w:rsidRPr="00A76A94">
              <w:t>Located @ Tests folder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EA" w:rsidRPr="00A76A94" w:rsidRDefault="00EF23EA" w:rsidP="00395204"/>
        </w:tc>
      </w:tr>
    </w:tbl>
    <w:p w:rsidR="00EF23EA" w:rsidRDefault="00EF23EA" w:rsidP="00EF23EA">
      <w:pPr>
        <w:spacing w:after="0"/>
        <w:rPr>
          <w:u w:val="single"/>
        </w:rPr>
      </w:pPr>
    </w:p>
    <w:p w:rsidR="00EF23EA" w:rsidRPr="00A76A94" w:rsidRDefault="00EF23EA" w:rsidP="00EF23EA">
      <w:pPr>
        <w:spacing w:after="0"/>
        <w:rPr>
          <w:u w:val="single"/>
        </w:rPr>
      </w:pPr>
    </w:p>
    <w:p w:rsidR="00EF23EA" w:rsidRDefault="00EF23EA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 w:rsidRPr="008553C0">
        <w:rPr>
          <w:highlight w:val="yellow"/>
          <w:u w:val="single"/>
        </w:rPr>
        <w:t>MCU</w:t>
      </w:r>
    </w:p>
    <w:p w:rsidR="00C22CAB" w:rsidRPr="00C22CAB" w:rsidRDefault="00C22CAB" w:rsidP="00C22CAB">
      <w:pPr>
        <w:pStyle w:val="ListParagraph"/>
        <w:spacing w:after="0"/>
        <w:rPr>
          <w:highlight w:val="yellow"/>
          <w:u w:val="single"/>
        </w:rPr>
      </w:pPr>
    </w:p>
    <w:p w:rsidR="00EF23EA" w:rsidRPr="00303B78" w:rsidRDefault="00EF23EA" w:rsidP="00EF23EA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303B78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EF23EA" w:rsidRDefault="00EF23EA" w:rsidP="008538ED">
      <w:pPr>
        <w:pStyle w:val="ListParagraph"/>
        <w:numPr>
          <w:ilvl w:val="0"/>
          <w:numId w:val="66"/>
        </w:numPr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D6755F">
        <w:rPr>
          <w:rFonts w:ascii="Verdana" w:eastAsia="Times New Roman" w:hAnsi="Verdana" w:cs="Times New Roman"/>
          <w:color w:val="303030"/>
          <w:sz w:val="16"/>
          <w:szCs w:val="16"/>
        </w:rPr>
        <w:t>ASCBT-</w:t>
      </w:r>
      <w:r w:rsidR="00C22CAB"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  <w:r w:rsidR="00C22CAB" w:rsidRPr="008D123D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648</w:t>
      </w:r>
    </w:p>
    <w:p w:rsidR="00EF23EA" w:rsidRDefault="00EF23EA" w:rsidP="00EF23EA">
      <w:pPr>
        <w:pStyle w:val="ListParagraph"/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</w:pPr>
    </w:p>
    <w:p w:rsidR="00EF23EA" w:rsidRPr="00D6755F" w:rsidRDefault="00EF23EA" w:rsidP="00EF23EA">
      <w:pPr>
        <w:pStyle w:val="ListParagraph"/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EF23EA" w:rsidRDefault="00EF23EA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 w:rsidRPr="00F27F2B">
        <w:rPr>
          <w:highlight w:val="yellow"/>
          <w:u w:val="single"/>
        </w:rPr>
        <w:t>LCD KP</w:t>
      </w:r>
      <w:r>
        <w:rPr>
          <w:highlight w:val="yellow"/>
          <w:u w:val="single"/>
        </w:rPr>
        <w:t xml:space="preserve"> </w:t>
      </w:r>
    </w:p>
    <w:p w:rsidR="00EF23EA" w:rsidRPr="00F27F2B" w:rsidRDefault="00EF23EA" w:rsidP="00EF23EA">
      <w:pPr>
        <w:pStyle w:val="ListParagraph"/>
        <w:spacing w:after="0"/>
        <w:rPr>
          <w:highlight w:val="yellow"/>
          <w:u w:val="single"/>
        </w:rPr>
      </w:pPr>
    </w:p>
    <w:p w:rsidR="00EF23EA" w:rsidRPr="00A76A94" w:rsidRDefault="00EF23EA" w:rsidP="00EF23EA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A76A94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8D123D" w:rsidRDefault="00EF23EA" w:rsidP="007378C3">
      <w:pPr>
        <w:numPr>
          <w:ilvl w:val="0"/>
          <w:numId w:val="76"/>
        </w:numPr>
        <w:shd w:val="clear" w:color="auto" w:fill="FFFFFF"/>
        <w:spacing w:after="0" w:afterAutospacing="1" w:line="240" w:lineRule="auto"/>
        <w:rPr>
          <w:highlight w:val="yellow"/>
          <w:u w:val="single"/>
        </w:rPr>
      </w:pPr>
      <w:r w:rsidRPr="008D123D">
        <w:rPr>
          <w:rFonts w:ascii="Verdana" w:eastAsia="Times New Roman" w:hAnsi="Verdana" w:cs="Times New Roman"/>
          <w:color w:val="303030"/>
          <w:sz w:val="16"/>
          <w:szCs w:val="16"/>
        </w:rPr>
        <w:t>ASCBT-</w:t>
      </w:r>
      <w:r w:rsidR="00C22CAB" w:rsidRPr="008D123D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648,609,571,595</w:t>
      </w:r>
    </w:p>
    <w:p w:rsidR="008D123D" w:rsidRDefault="008D123D" w:rsidP="008D123D">
      <w:pPr>
        <w:shd w:val="clear" w:color="auto" w:fill="FFFFFF"/>
        <w:spacing w:after="0" w:afterAutospacing="1" w:line="240" w:lineRule="auto"/>
        <w:ind w:left="720"/>
        <w:rPr>
          <w:highlight w:val="yellow"/>
          <w:u w:val="single"/>
        </w:rPr>
      </w:pPr>
    </w:p>
    <w:p w:rsidR="00EF23EA" w:rsidRPr="008D123D" w:rsidRDefault="00EF23EA" w:rsidP="007378C3">
      <w:pPr>
        <w:numPr>
          <w:ilvl w:val="0"/>
          <w:numId w:val="76"/>
        </w:numPr>
        <w:shd w:val="clear" w:color="auto" w:fill="FFFFFF"/>
        <w:spacing w:after="0" w:afterAutospacing="1" w:line="240" w:lineRule="auto"/>
        <w:rPr>
          <w:highlight w:val="yellow"/>
          <w:u w:val="single"/>
        </w:rPr>
      </w:pPr>
      <w:r w:rsidRPr="008D123D">
        <w:rPr>
          <w:highlight w:val="yellow"/>
          <w:u w:val="single"/>
        </w:rPr>
        <w:t>RF Module</w:t>
      </w:r>
    </w:p>
    <w:p w:rsidR="00EF23EA" w:rsidRDefault="00EF23EA" w:rsidP="008538ED">
      <w:pPr>
        <w:pStyle w:val="ListParagraph"/>
        <w:numPr>
          <w:ilvl w:val="0"/>
          <w:numId w:val="66"/>
        </w:numPr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EF23EA">
        <w:rPr>
          <w:rFonts w:ascii="Verdana" w:hAnsi="Verdana"/>
          <w:color w:val="303030"/>
          <w:sz w:val="16"/>
          <w:szCs w:val="16"/>
          <w:shd w:val="clear" w:color="auto" w:fill="FFFFFF"/>
        </w:rPr>
        <w:t>Reduce RSSI of received packet by 8, in Walk Test and Learn mode. </w:t>
      </w:r>
      <w:r w:rsidRPr="00EF23EA">
        <w:rPr>
          <w:rFonts w:ascii="Verdana" w:hAnsi="Verdana"/>
          <w:color w:val="303030"/>
          <w:sz w:val="16"/>
          <w:szCs w:val="16"/>
        </w:rPr>
        <w:br/>
      </w:r>
      <w:r w:rsidRPr="00EF23EA">
        <w:rPr>
          <w:rFonts w:ascii="Verdana" w:hAnsi="Verdana"/>
          <w:color w:val="303030"/>
          <w:sz w:val="16"/>
          <w:szCs w:val="16"/>
          <w:shd w:val="clear" w:color="auto" w:fill="FFFFFF"/>
        </w:rPr>
        <w:t>Thus, compensating devices TX power not changed.</w:t>
      </w:r>
    </w:p>
    <w:p w:rsidR="00EF23EA" w:rsidRDefault="00EF23EA" w:rsidP="008538ED">
      <w:pPr>
        <w:pStyle w:val="ListParagraph"/>
        <w:numPr>
          <w:ilvl w:val="0"/>
          <w:numId w:val="66"/>
        </w:numPr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EF23EA">
        <w:rPr>
          <w:rFonts w:ascii="Verdana" w:hAnsi="Verdana"/>
          <w:color w:val="303030"/>
          <w:sz w:val="16"/>
          <w:szCs w:val="16"/>
          <w:shd w:val="clear" w:color="auto" w:fill="FFFFFF"/>
        </w:rPr>
        <w:t>The jamming detection delay changed from 45 to 30 seconds.</w:t>
      </w:r>
    </w:p>
    <w:p w:rsidR="00EF23EA" w:rsidRPr="00EF23EA" w:rsidRDefault="00EF23EA" w:rsidP="008538ED">
      <w:pPr>
        <w:pStyle w:val="ListParagraph"/>
        <w:numPr>
          <w:ilvl w:val="0"/>
          <w:numId w:val="66"/>
        </w:numPr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EF23EA">
        <w:rPr>
          <w:rFonts w:ascii="Verdana" w:hAnsi="Verdana"/>
          <w:color w:val="303030"/>
          <w:sz w:val="16"/>
          <w:szCs w:val="16"/>
          <w:shd w:val="clear" w:color="auto" w:fill="FFFFFF"/>
        </w:rPr>
        <w:t>Fixed RSSI calculation for device status by integration message (0x41) fixed to range 0% - 100%</w:t>
      </w:r>
    </w:p>
    <w:p w:rsidR="00EF23EA" w:rsidRPr="00EF23EA" w:rsidRDefault="00EF23EA" w:rsidP="00EF23EA">
      <w:pPr>
        <w:pStyle w:val="ListParagraph"/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EF23EA" w:rsidRDefault="00EF23EA" w:rsidP="00EF23EA">
      <w:pPr>
        <w:pStyle w:val="ListParagraph"/>
        <w:spacing w:after="0"/>
        <w:ind w:left="360"/>
        <w:rPr>
          <w:rFonts w:ascii="Verdana" w:hAnsi="Verdana"/>
          <w:b/>
          <w:bCs/>
          <w:color w:val="303030"/>
          <w:sz w:val="16"/>
          <w:szCs w:val="16"/>
        </w:rPr>
      </w:pPr>
    </w:p>
    <w:p w:rsidR="00EF23EA" w:rsidRPr="0064329E" w:rsidRDefault="00EF23EA" w:rsidP="00EF23EA">
      <w:pPr>
        <w:pStyle w:val="ListParagraph"/>
        <w:spacing w:after="0"/>
        <w:ind w:left="360"/>
        <w:rPr>
          <w:highlight w:val="yellow"/>
          <w:u w:val="single"/>
        </w:rPr>
      </w:pPr>
      <w:r w:rsidRPr="0064329E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EF23EA" w:rsidRDefault="00EF23EA" w:rsidP="00EF23EA">
      <w:pPr>
        <w:numPr>
          <w:ilvl w:val="0"/>
          <w:numId w:val="59"/>
        </w:numPr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A50081">
        <w:rPr>
          <w:rFonts w:ascii="Verdana" w:eastAsia="Times New Roman" w:hAnsi="Verdana" w:cs="Times New Roman"/>
          <w:color w:val="303030"/>
          <w:sz w:val="16"/>
          <w:szCs w:val="16"/>
        </w:rPr>
        <w:t>ASCBT-</w:t>
      </w:r>
      <w:r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644</w:t>
      </w:r>
    </w:p>
    <w:p w:rsidR="00EF23EA" w:rsidRPr="00D27972" w:rsidRDefault="00EF23EA" w:rsidP="00EF23EA">
      <w:pPr>
        <w:pStyle w:val="ListParagraph"/>
      </w:pPr>
    </w:p>
    <w:p w:rsidR="00EF23EA" w:rsidRDefault="00EF23EA" w:rsidP="009239DC">
      <w:pPr>
        <w:pStyle w:val="Heading2"/>
      </w:pPr>
    </w:p>
    <w:p w:rsidR="00991C46" w:rsidRDefault="00991C46" w:rsidP="009239DC">
      <w:pPr>
        <w:pStyle w:val="Heading2"/>
      </w:pPr>
      <w:bookmarkStart w:id="23" w:name="_Toc523816804"/>
      <w:r>
        <w:t xml:space="preserve">Release Date: </w:t>
      </w:r>
      <w:r w:rsidR="007A4280">
        <w:t>2</w:t>
      </w:r>
      <w:r w:rsidR="00BF043E">
        <w:t>1</w:t>
      </w:r>
      <w:r>
        <w:t>/11/2017 (Revision 4</w:t>
      </w:r>
      <w:r w:rsidR="0027762E">
        <w:t>907</w:t>
      </w:r>
      <w:r w:rsidR="009239DC">
        <w:t>2</w:t>
      </w:r>
      <w:r>
        <w:t>)</w:t>
      </w:r>
      <w:bookmarkEnd w:id="23"/>
    </w:p>
    <w:p w:rsidR="00991C46" w:rsidRDefault="00991C46" w:rsidP="00991C46">
      <w:r>
        <w:t>SVN Location: https://subversion.ise.de/svn/gira/AlarmSystemCrow</w:t>
      </w:r>
    </w:p>
    <w:p w:rsidR="00991C46" w:rsidRPr="00AA05BC" w:rsidRDefault="00991C46" w:rsidP="00991C46">
      <w:pPr>
        <w:spacing w:after="0"/>
        <w:rPr>
          <w:u w:val="single"/>
        </w:rPr>
      </w:pPr>
      <w:r w:rsidRPr="00AA05BC">
        <w:rPr>
          <w:u w:val="single"/>
        </w:rPr>
        <w:t>The Package includes:</w:t>
      </w:r>
      <w:r>
        <w:rPr>
          <w:u w:val="single"/>
        </w:rPr>
        <w:t xml:space="preserve"> </w:t>
      </w:r>
    </w:p>
    <w:p w:rsidR="00991C46" w:rsidRPr="00F27F2B" w:rsidRDefault="00991C46" w:rsidP="00991C46">
      <w:pPr>
        <w:pStyle w:val="ListParagraph"/>
        <w:numPr>
          <w:ilvl w:val="0"/>
          <w:numId w:val="1"/>
        </w:numPr>
      </w:pPr>
      <w:proofErr w:type="spellStart"/>
      <w:r w:rsidRPr="00F27F2B">
        <w:t>CrowLibrary</w:t>
      </w:r>
      <w:proofErr w:type="spellEnd"/>
      <w:r w:rsidRPr="00F27F2B">
        <w:t xml:space="preserve"> Version </w:t>
      </w:r>
      <w:r w:rsidRPr="0064329E">
        <w:rPr>
          <w:highlight w:val="yellow"/>
        </w:rPr>
        <w:t>2.5.1.6</w:t>
      </w:r>
      <w:r w:rsidRPr="00991C46">
        <w:rPr>
          <w:highlight w:val="yellow"/>
        </w:rPr>
        <w:t>6</w:t>
      </w:r>
    </w:p>
    <w:p w:rsidR="00991C46" w:rsidRPr="00F27F2B" w:rsidRDefault="00991C46" w:rsidP="00991C46">
      <w:pPr>
        <w:pStyle w:val="ListParagraph"/>
        <w:numPr>
          <w:ilvl w:val="0"/>
          <w:numId w:val="1"/>
        </w:numPr>
      </w:pPr>
      <w:r w:rsidRPr="00F27F2B">
        <w:lastRenderedPageBreak/>
        <w:t xml:space="preserve">Crow </w:t>
      </w:r>
      <w:proofErr w:type="spellStart"/>
      <w:r w:rsidRPr="00F27F2B">
        <w:t>IPMApplication</w:t>
      </w:r>
      <w:proofErr w:type="spellEnd"/>
      <w:r w:rsidRPr="00F27F2B">
        <w:t xml:space="preserve"> Version </w:t>
      </w:r>
      <w:r w:rsidRPr="0064329E">
        <w:rPr>
          <w:highlight w:val="yellow"/>
        </w:rPr>
        <w:t>2.5.2.6</w:t>
      </w:r>
      <w:r w:rsidRPr="00991C46">
        <w:rPr>
          <w:highlight w:val="yellow"/>
        </w:rPr>
        <w:t>9</w:t>
      </w:r>
    </w:p>
    <w:p w:rsidR="00991C46" w:rsidRPr="00A76A94" w:rsidRDefault="00991C46" w:rsidP="00991C46">
      <w:pPr>
        <w:pStyle w:val="ListParagraph"/>
        <w:numPr>
          <w:ilvl w:val="0"/>
          <w:numId w:val="1"/>
        </w:numPr>
      </w:pPr>
      <w:r w:rsidRPr="00A76A94">
        <w:t xml:space="preserve">Crow MCU </w:t>
      </w:r>
      <w:proofErr w:type="spellStart"/>
      <w:r w:rsidRPr="00A76A94">
        <w:t>Upda</w:t>
      </w:r>
      <w:r>
        <w:t>teFirmware</w:t>
      </w:r>
      <w:proofErr w:type="spellEnd"/>
      <w:r>
        <w:t xml:space="preserve"> Version </w:t>
      </w:r>
      <w:r w:rsidRPr="003374EF">
        <w:t>1.7.4.49</w:t>
      </w:r>
    </w:p>
    <w:p w:rsidR="00991C46" w:rsidRDefault="00991C46" w:rsidP="00991C46">
      <w:pPr>
        <w:pStyle w:val="ListParagraph"/>
        <w:numPr>
          <w:ilvl w:val="0"/>
          <w:numId w:val="1"/>
        </w:numPr>
      </w:pPr>
      <w:r w:rsidRPr="00A76A94">
        <w:t xml:space="preserve">Crow MCU Peripheral Update Version </w:t>
      </w:r>
      <w:r w:rsidRPr="00991C46">
        <w:t>1.0.0.10</w:t>
      </w:r>
    </w:p>
    <w:p w:rsidR="00991C46" w:rsidRPr="00A76A94" w:rsidRDefault="00991C46" w:rsidP="00991C46">
      <w:pPr>
        <w:pStyle w:val="ListParagraph"/>
        <w:numPr>
          <w:ilvl w:val="0"/>
          <w:numId w:val="1"/>
        </w:numPr>
      </w:pPr>
      <w:r>
        <w:t xml:space="preserve">Voice file </w:t>
      </w:r>
      <w:r w:rsidRPr="00286E2C">
        <w:t>version 1.</w:t>
      </w:r>
      <w:r>
        <w:t>1</w:t>
      </w:r>
      <w:r w:rsidRPr="00286E2C">
        <w:t>.0.3</w:t>
      </w:r>
    </w:p>
    <w:p w:rsidR="00991C46" w:rsidRPr="00AA05BC" w:rsidRDefault="00991C46" w:rsidP="00991C46">
      <w:pPr>
        <w:spacing w:after="0"/>
        <w:rPr>
          <w:u w:val="single"/>
        </w:rPr>
      </w:pPr>
      <w:r w:rsidRPr="00AA05BC">
        <w:rPr>
          <w:u w:val="single"/>
        </w:rPr>
        <w:t>Compatibility:</w:t>
      </w:r>
      <w:r>
        <w:rPr>
          <w:u w:val="single"/>
        </w:rPr>
        <w:t xml:space="preserve"> </w:t>
      </w:r>
    </w:p>
    <w:p w:rsidR="00991C46" w:rsidRDefault="00991C46" w:rsidP="00991C46">
      <w:pPr>
        <w:pStyle w:val="ListParagraph"/>
        <w:numPr>
          <w:ilvl w:val="0"/>
          <w:numId w:val="1"/>
        </w:numPr>
      </w:pPr>
      <w:proofErr w:type="spellStart"/>
      <w:r>
        <w:t>CrowLibraryInterface</w:t>
      </w:r>
      <w:proofErr w:type="spellEnd"/>
      <w:r>
        <w:t xml:space="preserve"> Version </w:t>
      </w:r>
      <w:r w:rsidRPr="00484CEF">
        <w:t>1.2.1.32</w:t>
      </w:r>
    </w:p>
    <w:p w:rsidR="00991C46" w:rsidRPr="00A76A94" w:rsidRDefault="00991C46" w:rsidP="00991C46">
      <w:pPr>
        <w:pStyle w:val="ListParagraph"/>
        <w:numPr>
          <w:ilvl w:val="0"/>
          <w:numId w:val="1"/>
        </w:numPr>
      </w:pPr>
      <w:proofErr w:type="spellStart"/>
      <w:r>
        <w:t>Gira</w:t>
      </w:r>
      <w:proofErr w:type="spellEnd"/>
      <w:r>
        <w:t xml:space="preserve"> Device Package : </w:t>
      </w:r>
      <w:r w:rsidRPr="00991C46">
        <w:rPr>
          <w:highlight w:val="yellow"/>
        </w:rPr>
        <w:t>V2.0.7</w:t>
      </w:r>
    </w:p>
    <w:p w:rsidR="00991C46" w:rsidRDefault="00991C46" w:rsidP="00991C46">
      <w:pPr>
        <w:pStyle w:val="ListParagraph"/>
        <w:numPr>
          <w:ilvl w:val="0"/>
          <w:numId w:val="1"/>
        </w:numPr>
      </w:pPr>
      <w:r w:rsidRPr="00A8143B">
        <w:t xml:space="preserve">XSD version: </w:t>
      </w:r>
      <w:r w:rsidRPr="0064329E">
        <w:rPr>
          <w:highlight w:val="yellow"/>
        </w:rPr>
        <w:t>1.3.1.14</w:t>
      </w:r>
    </w:p>
    <w:p w:rsidR="00991C46" w:rsidRDefault="00991C46" w:rsidP="00991C46">
      <w:pPr>
        <w:pStyle w:val="ListParagraph"/>
        <w:numPr>
          <w:ilvl w:val="0"/>
          <w:numId w:val="1"/>
        </w:numPr>
      </w:pPr>
      <w:r>
        <w:t>Languages XSD :1</w:t>
      </w:r>
    </w:p>
    <w:p w:rsidR="00991C46" w:rsidRPr="00A8143B" w:rsidRDefault="00991C46" w:rsidP="00991C46">
      <w:pPr>
        <w:pStyle w:val="ListParagraph"/>
        <w:numPr>
          <w:ilvl w:val="0"/>
          <w:numId w:val="1"/>
        </w:numPr>
      </w:pPr>
      <w:r>
        <w:t>Languages XML :</w:t>
      </w:r>
      <w:r w:rsidRPr="00286E2C">
        <w:t>2</w:t>
      </w:r>
    </w:p>
    <w:p w:rsidR="00991C46" w:rsidRDefault="00991C46" w:rsidP="00991C46">
      <w:pPr>
        <w:pStyle w:val="ListParagraph"/>
        <w:numPr>
          <w:ilvl w:val="0"/>
          <w:numId w:val="1"/>
        </w:numPr>
      </w:pPr>
      <w:r w:rsidRPr="00A8143B">
        <w:t xml:space="preserve">GPA Version </w:t>
      </w:r>
      <w:r>
        <w:rPr>
          <w:highlight w:val="yellow"/>
        </w:rPr>
        <w:t>:</w:t>
      </w:r>
      <w:r w:rsidRPr="0064329E">
        <w:rPr>
          <w:highlight w:val="yellow"/>
        </w:rPr>
        <w:t>2.5.0.</w:t>
      </w:r>
      <w:r w:rsidRPr="00991C46">
        <w:rPr>
          <w:highlight w:val="yellow"/>
        </w:rPr>
        <w:t>721</w:t>
      </w:r>
    </w:p>
    <w:p w:rsidR="00991C46" w:rsidRPr="00A7013A" w:rsidRDefault="00991C46" w:rsidP="00991C46">
      <w:pPr>
        <w:spacing w:after="0"/>
        <w:rPr>
          <w:u w:val="single"/>
        </w:rPr>
      </w:pP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1580"/>
        <w:gridCol w:w="1460"/>
        <w:gridCol w:w="2313"/>
        <w:gridCol w:w="3503"/>
      </w:tblGrid>
      <w:tr w:rsidR="00991C46" w:rsidRPr="00F62628" w:rsidTr="00991C4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F62628" w:rsidRDefault="00991C46" w:rsidP="00991C4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F62628" w:rsidRDefault="00991C46" w:rsidP="00991C4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F62628" w:rsidRDefault="00991C46" w:rsidP="00991C4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HW version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46" w:rsidRPr="00F62628" w:rsidRDefault="00991C46" w:rsidP="00991C46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Comments</w:t>
            </w:r>
          </w:p>
        </w:tc>
      </w:tr>
      <w:tr w:rsidR="00991C46" w:rsidRPr="00A76A94" w:rsidTr="00991C4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A76A94">
              <w:t>Control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8553C0" w:rsidRDefault="00991C46" w:rsidP="00991C46">
            <w:pPr>
              <w:rPr>
                <w:highlight w:val="yellow"/>
              </w:rPr>
            </w:pPr>
            <w:r w:rsidRPr="008553C0">
              <w:rPr>
                <w:highlight w:val="yellow"/>
              </w:rPr>
              <w:t>2.</w:t>
            </w:r>
            <w:r>
              <w:rPr>
                <w:highlight w:val="yellow"/>
              </w:rPr>
              <w:t>9</w:t>
            </w:r>
            <w:r w:rsidRPr="008553C0">
              <w:rPr>
                <w:highlight w:val="yellow"/>
              </w:rPr>
              <w:t>.</w:t>
            </w:r>
            <w:r>
              <w:rPr>
                <w:highlight w:val="yellow"/>
              </w:rPr>
              <w:t>1</w:t>
            </w:r>
            <w:r w:rsidRPr="008553C0">
              <w:rPr>
                <w:highlight w:val="yellow"/>
              </w:rPr>
              <w:t>.1</w:t>
            </w:r>
            <w:r>
              <w:rPr>
                <w:highlight w:val="yellow"/>
              </w:rPr>
              <w:t>25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A76A94">
              <w:t>5B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46" w:rsidRPr="00A76A94" w:rsidRDefault="00991C46" w:rsidP="00991C46">
            <w:r>
              <w:t>*</w:t>
            </w:r>
            <w:r w:rsidRPr="00A76A94">
              <w:t>Still under test</w:t>
            </w:r>
          </w:p>
        </w:tc>
      </w:tr>
      <w:tr w:rsidR="00991C46" w:rsidRPr="00A76A94" w:rsidTr="00991C4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A76A94">
              <w:t>RF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8553C0" w:rsidRDefault="00991C46" w:rsidP="00A22231">
            <w:pPr>
              <w:rPr>
                <w:rFonts w:cs="Arial"/>
                <w:highlight w:val="yellow"/>
              </w:rPr>
            </w:pPr>
            <w:r w:rsidRPr="00A22231">
              <w:t>4.6.0.6</w:t>
            </w:r>
            <w:r w:rsidR="00A22231" w:rsidRPr="00A22231">
              <w:t>0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A76A94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46" w:rsidRPr="00A76A94" w:rsidRDefault="00991C46" w:rsidP="00991C46"/>
        </w:tc>
      </w:tr>
      <w:tr w:rsidR="00991C46" w:rsidRPr="00A76A94" w:rsidTr="00991C4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A76A94">
              <w:t>PIR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tabs>
                <w:tab w:val="center" w:pos="1368"/>
              </w:tabs>
              <w:rPr>
                <w:rFonts w:cs="Arial"/>
              </w:rPr>
            </w:pPr>
            <w:r w:rsidRPr="003374EF">
              <w:t>0.8.5.17</w:t>
            </w:r>
            <w:r w:rsidRPr="00A76A94">
              <w:tab/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A76A94">
              <w:t>4C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46" w:rsidRPr="00A76A94" w:rsidRDefault="00991C46" w:rsidP="00991C46">
            <w:r>
              <w:t>4B is OK too</w:t>
            </w:r>
          </w:p>
        </w:tc>
      </w:tr>
      <w:tr w:rsidR="00991C46" w:rsidRPr="00A76A94" w:rsidTr="00991C4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A76A94">
              <w:t>PIR Cam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A76A94">
              <w:t>1.2.0.38 / 192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A76A94">
              <w:t>4B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46" w:rsidRPr="00A76A94" w:rsidRDefault="00991C46" w:rsidP="00991C46">
            <w:r>
              <w:t>4A is OK too</w:t>
            </w:r>
          </w:p>
        </w:tc>
      </w:tr>
      <w:tr w:rsidR="00991C46" w:rsidRPr="00A76A94" w:rsidTr="00991C4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1B6A80" w:rsidRDefault="00991C46" w:rsidP="00991C46">
            <w:pPr>
              <w:rPr>
                <w:rFonts w:cs="Arial"/>
              </w:rPr>
            </w:pPr>
            <w:r w:rsidRPr="001B6A80">
              <w:t>Magnet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1B6A80" w:rsidRDefault="00991C46" w:rsidP="00991C46">
            <w:pPr>
              <w:rPr>
                <w:rFonts w:cs="Arial"/>
              </w:rPr>
            </w:pPr>
            <w:r w:rsidRPr="001B6A80">
              <w:t>0.7.0.11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46" w:rsidRPr="00A76A94" w:rsidRDefault="00991C46" w:rsidP="00991C46">
            <w:r w:rsidRPr="00A76A94">
              <w:t>4A is OK too</w:t>
            </w:r>
          </w:p>
        </w:tc>
      </w:tr>
      <w:tr w:rsidR="00991C46" w:rsidRPr="00A76A94" w:rsidTr="00991C4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A76A94">
              <w:t>Technical Contact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0453A8" w:rsidRDefault="00991C46" w:rsidP="00991C46">
            <w:pPr>
              <w:rPr>
                <w:rFonts w:cs="Arial"/>
                <w:highlight w:val="yellow"/>
              </w:rPr>
            </w:pPr>
            <w:r w:rsidRPr="001B6A80">
              <w:t>0.7.0.11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46" w:rsidRPr="00A76A94" w:rsidRDefault="00991C46" w:rsidP="00991C46">
            <w:r w:rsidRPr="00A76A94">
              <w:t>4A is OK too</w:t>
            </w:r>
          </w:p>
        </w:tc>
      </w:tr>
      <w:tr w:rsidR="00991C46" w:rsidRPr="00A76A94" w:rsidTr="00991C4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A76A94">
              <w:t>Indoor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286E2C" w:rsidRDefault="00991C46" w:rsidP="00991C46">
            <w:pPr>
              <w:rPr>
                <w:rFonts w:cs="Arial"/>
              </w:rPr>
            </w:pPr>
            <w:r w:rsidRPr="00286E2C">
              <w:t>0.15.3.26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46" w:rsidRPr="00A76A94" w:rsidRDefault="00991C46" w:rsidP="00991C46">
            <w:r w:rsidRPr="00A76A94">
              <w:t>2C is OK too</w:t>
            </w:r>
          </w:p>
        </w:tc>
      </w:tr>
      <w:tr w:rsidR="00991C46" w:rsidRPr="00A76A94" w:rsidTr="00991C4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A76A94">
              <w:t>Outdoor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286E2C" w:rsidRDefault="00991C46" w:rsidP="00991C46">
            <w:r w:rsidRPr="00286E2C">
              <w:t>0.15.3.29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A76A94">
              <w:t>4B</w:t>
            </w:r>
            <w:r w:rsidRPr="00A76A94">
              <w:rPr>
                <w:rFonts w:cs="Arial"/>
              </w:rPr>
              <w:t xml:space="preserve"> must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46" w:rsidRPr="00A76A94" w:rsidRDefault="00991C46" w:rsidP="00991C46"/>
        </w:tc>
      </w:tr>
      <w:tr w:rsidR="00991C46" w:rsidRPr="00A76A94" w:rsidTr="00991C4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A76A94">
              <w:t>I/O 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286E2C" w:rsidRDefault="00991C46" w:rsidP="00991C46">
            <w:pPr>
              <w:rPr>
                <w:rFonts w:cs="Arial"/>
              </w:rPr>
            </w:pPr>
            <w:r w:rsidRPr="00286E2C">
              <w:t>1.2.0.28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46" w:rsidRPr="00A76A94" w:rsidRDefault="00991C46" w:rsidP="00991C46">
            <w:r>
              <w:t>3A is OK too</w:t>
            </w:r>
          </w:p>
        </w:tc>
      </w:tr>
      <w:tr w:rsidR="00991C46" w:rsidRPr="00A76A94" w:rsidTr="00991C4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A76A94">
              <w:t>Keyfob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A76A94">
              <w:t>0.3.0.6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A76A94">
              <w:t>1A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46" w:rsidRPr="00A76A94" w:rsidRDefault="00991C46" w:rsidP="00991C46"/>
        </w:tc>
      </w:tr>
      <w:tr w:rsidR="00991C46" w:rsidRPr="00A76A94" w:rsidTr="00991C4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A76A94">
              <w:t>GBD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BF4257" w:rsidRDefault="00991C46" w:rsidP="00991C46">
            <w:pPr>
              <w:rPr>
                <w:rFonts w:cs="Arial"/>
                <w:highlight w:val="yellow"/>
              </w:rPr>
            </w:pPr>
            <w:r w:rsidRPr="001B6A80">
              <w:t>0.1.</w:t>
            </w:r>
            <w:r>
              <w:t>1</w:t>
            </w:r>
            <w:r w:rsidRPr="001B6A80">
              <w:t>.22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A76A94">
              <w:t>1D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46" w:rsidRDefault="00991C46" w:rsidP="00991C46">
            <w:r>
              <w:t>Requires new HW for VDS tests.</w:t>
            </w:r>
          </w:p>
          <w:p w:rsidR="00991C46" w:rsidRDefault="00991C46" w:rsidP="00991C46">
            <w:r>
              <w:t>Can work on existing HW except detection method</w:t>
            </w:r>
          </w:p>
          <w:p w:rsidR="00991C46" w:rsidRPr="00A76A94" w:rsidRDefault="00991C46" w:rsidP="00991C46">
            <w:r w:rsidRPr="00A76A94">
              <w:t>1C is OK too</w:t>
            </w:r>
          </w:p>
        </w:tc>
      </w:tr>
      <w:tr w:rsidR="00991C46" w:rsidRPr="00A76A94" w:rsidTr="00991C4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A76A94">
              <w:t>LCD Keypad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602A5F" w:rsidRDefault="00991C46" w:rsidP="00991C46">
            <w:pPr>
              <w:rPr>
                <w:rFonts w:cs="Arial"/>
                <w:highlight w:val="yellow"/>
              </w:rPr>
            </w:pPr>
            <w:r w:rsidRPr="00602A5F">
              <w:rPr>
                <w:highlight w:val="yellow"/>
              </w:rPr>
              <w:t>1.</w:t>
            </w:r>
            <w:r>
              <w:rPr>
                <w:highlight w:val="yellow"/>
              </w:rPr>
              <w:t>2</w:t>
            </w:r>
            <w:r w:rsidRPr="00602A5F">
              <w:rPr>
                <w:highlight w:val="yellow"/>
              </w:rPr>
              <w:t>.</w:t>
            </w:r>
            <w:r>
              <w:rPr>
                <w:highlight w:val="yellow"/>
              </w:rPr>
              <w:t>1</w:t>
            </w:r>
            <w:r w:rsidRPr="00602A5F">
              <w:rPr>
                <w:highlight w:val="yellow"/>
              </w:rPr>
              <w:t>.</w:t>
            </w:r>
            <w:r>
              <w:rPr>
                <w:highlight w:val="yellow"/>
              </w:rPr>
              <w:t>52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46" w:rsidRPr="00A76A94" w:rsidRDefault="00991C46" w:rsidP="00991C46">
            <w:r>
              <w:t>*</w:t>
            </w:r>
            <w:r w:rsidRPr="00A76A94">
              <w:t>Still under test</w:t>
            </w:r>
          </w:p>
          <w:p w:rsidR="00991C46" w:rsidRPr="00A76A94" w:rsidRDefault="00991C46" w:rsidP="00991C46">
            <w:r w:rsidRPr="00A76A94">
              <w:t>3A is OK too</w:t>
            </w:r>
          </w:p>
        </w:tc>
      </w:tr>
      <w:tr w:rsidR="00991C46" w:rsidRPr="00A76A94" w:rsidTr="00991C4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46" w:rsidRPr="00A76A94" w:rsidRDefault="00991C46" w:rsidP="00991C46">
            <w:r w:rsidRPr="00A76A94">
              <w:t>Touch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46" w:rsidRPr="00F27F2B" w:rsidRDefault="00991C46" w:rsidP="00991C46">
            <w:pPr>
              <w:rPr>
                <w:highlight w:val="yellow"/>
              </w:rPr>
            </w:pPr>
            <w:r w:rsidRPr="00991C46">
              <w:rPr>
                <w:highlight w:val="yellow"/>
              </w:rPr>
              <w:t>0.0.0.11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46" w:rsidRPr="00A76A94" w:rsidRDefault="00991C46" w:rsidP="00991C46"/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46" w:rsidRPr="00A76A94" w:rsidRDefault="00991C46" w:rsidP="00991C46"/>
        </w:tc>
      </w:tr>
      <w:tr w:rsidR="00991C46" w:rsidRPr="00A76A94" w:rsidTr="00991C46">
        <w:trPr>
          <w:trHeight w:val="322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A76A94">
              <w:t>Door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A76A94">
              <w:t>0.1.0.6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A76A94">
              <w:t>2B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46" w:rsidRPr="00A76A94" w:rsidRDefault="00991C46" w:rsidP="00991C46"/>
        </w:tc>
      </w:tr>
      <w:tr w:rsidR="00991C46" w:rsidRPr="00A76A94" w:rsidTr="00991C4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A76A94">
              <w:t>Repeater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3374EF">
              <w:t>0.1.2.14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46" w:rsidRPr="00A76A94" w:rsidRDefault="00991C46" w:rsidP="00991C46">
            <w:r w:rsidRPr="00A76A94">
              <w:t>2C is OK too</w:t>
            </w:r>
          </w:p>
        </w:tc>
      </w:tr>
      <w:tr w:rsidR="00991C46" w:rsidRPr="00A76A94" w:rsidTr="00991C4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A76A94">
              <w:t>GPA-C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821804">
              <w:rPr>
                <w:highlight w:val="yellow"/>
              </w:rPr>
              <w:t>V2.8.1.5</w:t>
            </w:r>
            <w:r w:rsidRPr="00991C46">
              <w:rPr>
                <w:highlight w:val="yellow"/>
              </w:rPr>
              <w:t>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C46" w:rsidRPr="00A76A94" w:rsidRDefault="00991C46" w:rsidP="00991C46">
            <w:pPr>
              <w:rPr>
                <w:rFonts w:cs="Arial"/>
              </w:rPr>
            </w:pPr>
            <w:r w:rsidRPr="00A76A94">
              <w:t>Located @ Tests folder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46" w:rsidRPr="00A76A94" w:rsidRDefault="00991C46" w:rsidP="00991C46"/>
        </w:tc>
      </w:tr>
    </w:tbl>
    <w:p w:rsidR="00991C46" w:rsidRDefault="00991C46" w:rsidP="00991C46">
      <w:pPr>
        <w:spacing w:after="0"/>
        <w:rPr>
          <w:u w:val="single"/>
        </w:rPr>
      </w:pPr>
    </w:p>
    <w:p w:rsidR="00991C46" w:rsidRPr="00A76A94" w:rsidRDefault="00991C46" w:rsidP="00991C46">
      <w:pPr>
        <w:spacing w:after="0"/>
        <w:rPr>
          <w:u w:val="single"/>
        </w:rPr>
      </w:pPr>
    </w:p>
    <w:p w:rsidR="00991C46" w:rsidRPr="008553C0" w:rsidRDefault="00991C46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 w:rsidRPr="008553C0">
        <w:rPr>
          <w:highlight w:val="yellow"/>
          <w:u w:val="single"/>
        </w:rPr>
        <w:t>MCU</w:t>
      </w:r>
    </w:p>
    <w:p w:rsidR="00991C46" w:rsidRDefault="00991C46" w:rsidP="00991C46">
      <w:pPr>
        <w:pStyle w:val="ListParagraph"/>
        <w:numPr>
          <w:ilvl w:val="0"/>
          <w:numId w:val="59"/>
        </w:numPr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Change RSSI normalization table</w:t>
      </w:r>
    </w:p>
    <w:p w:rsidR="00991C46" w:rsidRDefault="00991C46" w:rsidP="00991C46">
      <w:pPr>
        <w:pStyle w:val="ListParagraph"/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</w:pPr>
      <w:r>
        <w:rPr>
          <w:rFonts w:ascii="Verdana" w:hAnsi="Verdana"/>
          <w:color w:val="303030"/>
          <w:sz w:val="12"/>
          <w:szCs w:val="12"/>
          <w:shd w:val="clear" w:color="auto" w:fill="FFFFFF"/>
        </w:rPr>
        <w:t>[</w:t>
      </w:r>
      <w:proofErr w:type="spellStart"/>
      <w:r>
        <w:rPr>
          <w:rFonts w:ascii="Verdana" w:hAnsi="Verdana"/>
          <w:color w:val="303030"/>
          <w:sz w:val="12"/>
          <w:szCs w:val="12"/>
          <w:shd w:val="clear" w:color="auto" w:fill="FFFFFF"/>
        </w:rPr>
        <w:t>dBm</w:t>
      </w:r>
      <w:proofErr w:type="spellEnd"/>
      <w:r>
        <w:rPr>
          <w:rFonts w:ascii="Verdana" w:hAnsi="Verdana"/>
          <w:color w:val="303030"/>
          <w:sz w:val="12"/>
          <w:szCs w:val="12"/>
          <w:shd w:val="clear" w:color="auto" w:fill="FFFFFF"/>
        </w:rPr>
        <w:t>] [%]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- 98, 0 // &lt;- Normalized 0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- 97, 2 // &lt;- Normalized 0 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- 96, 4 // &lt;- Normalized 0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- 95, 6 // &lt;- Normalized 0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- 94, 8 // &lt;- Normalized 0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- 93, 10 // &lt;- Normalized 0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- 92, 12 // &lt;- Normalized 1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- 91, 14 // &lt;- Normalized 1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- 90, 16 // &lt;- Normalized 1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- 89, 18 // &lt;- Normalized 1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lastRenderedPageBreak/>
        <w:t>- 88, 20 // &lt;- Normalized 1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- 87, 22 // &lt;- Normalized 1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- 86, 24 // &lt;- Normalized 1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- 85, 26 // &lt;- Normalized 1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- 84, 28 // &lt;- Normalized 1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- 83, 30 // &lt;- Normalized 1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- 82, 32 // &lt;- Normalized 2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- 81, 34 // &lt;- Normalized 2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- 80, 36 // &lt;- Normalized 2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- 79, 38 // &lt;- Normalized 2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- 78, 40 // &lt;- Normalized 2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- 77, 42 // &lt;- Normalized 2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- 76, 44 // &lt;- Normalized 2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- 75, 46 // &lt;- Normalized 2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- 74, 48 // &lt;- Normalized 2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- 73, 50 // &lt;- Normalized 2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- 72, 52 // &lt;- Normalized 3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- 71, 54 // &lt;- Normalized 3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- 70, 56 // &lt;- Normalized 3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- 69, 58 // &lt;- Normalized 3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- 68, 60 // &lt;- Normalized 3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- 67, 62 // &lt;- Normalized 3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- 66, 64 // &lt;- Normalized 3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- 65, 66 // &lt;- Normalized 3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- 64, 68 // &lt;- Normalized 3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- 63, 70 // &lt;- Normalized 3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- 62, 72 // &lt;- Normalized 4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- 61, 74 // &lt;- Normalized 4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- 60, 76 // &lt;- Normalized 4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- 59, 78 // &lt;- Normalized 4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- 58, 80 // &lt;- Normalized 4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- 57, 82 // &lt;- Normalized 4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- 56, 84 // &lt;- Normalized 4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- 55, 86 // &lt;- Normalized 4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- 54, 88 // &lt;- Normalized 4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- 53, 90 // &lt;- Normalized 4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- 52, 92 // &lt;- Normalized 5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- 51, 94 // &lt;- Normalized 5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- 50, 96 // &lt;- Normalized 5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- 49, 98 // &lt;- Normalized 5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- 48, 100 // &lt;- Normalized 5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- 47, 100 // &lt;- Normalized 5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- 46, 100 // &lt;- Normalized 5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- 45, 100 // &lt;- Normalized 5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- 44, 100 // &lt;- Normalized 5</w:t>
      </w:r>
      <w:r>
        <w:rPr>
          <w:rFonts w:ascii="Verdana" w:hAnsi="Verdana"/>
          <w:color w:val="303030"/>
          <w:sz w:val="12"/>
          <w:szCs w:val="12"/>
        </w:rPr>
        <w:br/>
      </w:r>
      <w:r>
        <w:rPr>
          <w:rFonts w:ascii="Verdana" w:hAnsi="Verdana"/>
          <w:color w:val="303030"/>
          <w:sz w:val="12"/>
          <w:szCs w:val="12"/>
          <w:shd w:val="clear" w:color="auto" w:fill="FFFFFF"/>
        </w:rPr>
        <w:t>- 43, 100 // &lt;- Normalized 5</w:t>
      </w:r>
    </w:p>
    <w:p w:rsidR="00991C46" w:rsidRPr="00303B78" w:rsidRDefault="00991C46" w:rsidP="00991C46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303B78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991C46" w:rsidRDefault="00991C46" w:rsidP="008538ED">
      <w:pPr>
        <w:pStyle w:val="ListParagraph"/>
        <w:numPr>
          <w:ilvl w:val="0"/>
          <w:numId w:val="66"/>
        </w:numPr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D6755F">
        <w:rPr>
          <w:rFonts w:ascii="Verdana" w:eastAsia="Times New Roman" w:hAnsi="Verdana" w:cs="Times New Roman"/>
          <w:color w:val="303030"/>
          <w:sz w:val="16"/>
          <w:szCs w:val="16"/>
        </w:rPr>
        <w:t>ASCBT-</w:t>
      </w:r>
      <w:r w:rsidR="007E524A" w:rsidRPr="007A4280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603</w:t>
      </w:r>
      <w:r w:rsidR="007A4280">
        <w:rPr>
          <w:rFonts w:ascii="Verdana" w:eastAsia="Times New Roman" w:hAnsi="Verdana" w:cs="Times New Roman"/>
          <w:color w:val="303030"/>
          <w:sz w:val="16"/>
          <w:szCs w:val="16"/>
        </w:rPr>
        <w:t>,</w:t>
      </w:r>
      <w:r w:rsidR="00DC0E52" w:rsidRPr="007A4280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 xml:space="preserve"> </w:t>
      </w:r>
      <w:r w:rsidR="007E524A" w:rsidRPr="007A4280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534</w:t>
      </w:r>
      <w:r w:rsidR="007A4280">
        <w:rPr>
          <w:rFonts w:ascii="Verdana" w:eastAsia="Times New Roman" w:hAnsi="Verdana" w:cs="Times New Roman"/>
          <w:color w:val="303030"/>
          <w:sz w:val="16"/>
          <w:szCs w:val="16"/>
        </w:rPr>
        <w:t xml:space="preserve"> ,</w:t>
      </w:r>
      <w:r w:rsidR="007E524A" w:rsidRPr="007A4280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635</w:t>
      </w:r>
      <w:r w:rsidR="007E524A">
        <w:rPr>
          <w:rFonts w:ascii="Verdana" w:eastAsia="Times New Roman" w:hAnsi="Verdana" w:cs="Times New Roman"/>
          <w:color w:val="303030"/>
          <w:sz w:val="16"/>
          <w:szCs w:val="16"/>
        </w:rPr>
        <w:t>,</w:t>
      </w:r>
      <w:r w:rsidR="00233915"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  <w:r w:rsidR="007E524A" w:rsidRPr="00DC0E52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627</w:t>
      </w:r>
      <w:r w:rsidR="007E524A">
        <w:rPr>
          <w:rFonts w:ascii="Verdana" w:eastAsia="Times New Roman" w:hAnsi="Verdana" w:cs="Times New Roman"/>
          <w:color w:val="303030"/>
          <w:sz w:val="16"/>
          <w:szCs w:val="16"/>
        </w:rPr>
        <w:t xml:space="preserve">, </w:t>
      </w:r>
      <w:r w:rsidR="007E524A" w:rsidRPr="007A4280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591</w:t>
      </w:r>
      <w:r w:rsidR="007E524A">
        <w:rPr>
          <w:rFonts w:ascii="Verdana" w:eastAsia="Times New Roman" w:hAnsi="Verdana" w:cs="Times New Roman"/>
          <w:color w:val="303030"/>
          <w:sz w:val="16"/>
          <w:szCs w:val="16"/>
        </w:rPr>
        <w:t>,</w:t>
      </w:r>
      <w:r w:rsidR="007E524A" w:rsidRPr="007A4280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642</w:t>
      </w:r>
      <w:r w:rsidR="007E524A">
        <w:rPr>
          <w:rFonts w:ascii="Verdana" w:eastAsia="Times New Roman" w:hAnsi="Verdana" w:cs="Times New Roman"/>
          <w:color w:val="303030"/>
          <w:sz w:val="16"/>
          <w:szCs w:val="16"/>
        </w:rPr>
        <w:t>,</w:t>
      </w:r>
      <w:r w:rsidR="007E524A" w:rsidRPr="007A4280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602</w:t>
      </w:r>
      <w:r w:rsidR="007A4280">
        <w:rPr>
          <w:rFonts w:ascii="Verdana" w:eastAsia="Times New Roman" w:hAnsi="Verdana" w:cs="Times New Roman"/>
          <w:color w:val="303030"/>
          <w:sz w:val="16"/>
          <w:szCs w:val="16"/>
        </w:rPr>
        <w:t>.</w:t>
      </w:r>
    </w:p>
    <w:p w:rsidR="00991C46" w:rsidRDefault="00991C46" w:rsidP="00991C46">
      <w:pPr>
        <w:pStyle w:val="ListParagraph"/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</w:pPr>
    </w:p>
    <w:p w:rsidR="00991C46" w:rsidRPr="00D6755F" w:rsidRDefault="00991C46" w:rsidP="00991C46">
      <w:pPr>
        <w:pStyle w:val="ListParagraph"/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991C46" w:rsidRDefault="00991C46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 w:rsidRPr="00F27F2B">
        <w:rPr>
          <w:highlight w:val="yellow"/>
          <w:u w:val="single"/>
        </w:rPr>
        <w:t>LCD KP</w:t>
      </w:r>
      <w:r w:rsidR="00D27972">
        <w:rPr>
          <w:highlight w:val="yellow"/>
          <w:u w:val="single"/>
        </w:rPr>
        <w:t xml:space="preserve"> </w:t>
      </w:r>
    </w:p>
    <w:p w:rsidR="00991C46" w:rsidRPr="00F27F2B" w:rsidRDefault="00991C46" w:rsidP="00991C46">
      <w:pPr>
        <w:pStyle w:val="ListParagraph"/>
        <w:spacing w:after="0"/>
        <w:rPr>
          <w:highlight w:val="yellow"/>
          <w:u w:val="single"/>
        </w:rPr>
      </w:pPr>
    </w:p>
    <w:p w:rsidR="00991C46" w:rsidRPr="00A76A94" w:rsidRDefault="00991C46" w:rsidP="00991C46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A76A94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991C46" w:rsidRPr="00173F2C" w:rsidRDefault="00991C46" w:rsidP="007A4280">
      <w:pPr>
        <w:numPr>
          <w:ilvl w:val="0"/>
          <w:numId w:val="59"/>
        </w:numPr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A50081">
        <w:rPr>
          <w:rFonts w:ascii="Verdana" w:eastAsia="Times New Roman" w:hAnsi="Verdana" w:cs="Times New Roman"/>
          <w:color w:val="303030"/>
          <w:sz w:val="16"/>
          <w:szCs w:val="16"/>
        </w:rPr>
        <w:t>ASCBT-</w:t>
      </w:r>
      <w:r w:rsidR="007E524A" w:rsidRPr="007A4280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473</w:t>
      </w:r>
      <w:r w:rsidR="007E524A">
        <w:rPr>
          <w:rFonts w:ascii="Verdana" w:eastAsia="Times New Roman" w:hAnsi="Verdana" w:cs="Times New Roman"/>
          <w:color w:val="303030"/>
          <w:sz w:val="16"/>
          <w:szCs w:val="16"/>
        </w:rPr>
        <w:t>,</w:t>
      </w:r>
      <w:r w:rsidR="007A4280"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  <w:r w:rsidR="007E524A" w:rsidRPr="007A4280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595</w:t>
      </w:r>
      <w:r w:rsidR="007E524A">
        <w:rPr>
          <w:rFonts w:ascii="Verdana" w:eastAsia="Times New Roman" w:hAnsi="Verdana" w:cs="Times New Roman"/>
          <w:color w:val="303030"/>
          <w:sz w:val="16"/>
          <w:szCs w:val="16"/>
        </w:rPr>
        <w:t>,</w:t>
      </w:r>
      <w:r w:rsidR="007E524A" w:rsidRPr="007A4280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600</w:t>
      </w:r>
      <w:r w:rsidR="007E524A">
        <w:rPr>
          <w:rFonts w:ascii="Verdana" w:eastAsia="Times New Roman" w:hAnsi="Verdana" w:cs="Times New Roman"/>
          <w:color w:val="303030"/>
          <w:sz w:val="16"/>
          <w:szCs w:val="16"/>
        </w:rPr>
        <w:t>,</w:t>
      </w:r>
      <w:r w:rsidR="007E524A" w:rsidRPr="007A4280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621,649</w:t>
      </w:r>
    </w:p>
    <w:p w:rsidR="00991C46" w:rsidRPr="0064329E" w:rsidRDefault="00991C46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>IPM App</w:t>
      </w:r>
    </w:p>
    <w:p w:rsidR="00991C46" w:rsidRPr="00D27972" w:rsidRDefault="007E524A" w:rsidP="008538ED">
      <w:pPr>
        <w:pStyle w:val="ListParagraph"/>
        <w:numPr>
          <w:ilvl w:val="0"/>
          <w:numId w:val="66"/>
        </w:numPr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D27972">
        <w:rPr>
          <w:rFonts w:ascii="Verdana" w:eastAsia="Times New Roman" w:hAnsi="Verdana" w:cs="Times New Roman"/>
          <w:color w:val="303030"/>
          <w:sz w:val="16"/>
          <w:szCs w:val="16"/>
        </w:rPr>
        <w:t xml:space="preserve">A new log file is created: </w:t>
      </w:r>
      <w:proofErr w:type="spellStart"/>
      <w:r w:rsidRPr="00D27972">
        <w:rPr>
          <w:rFonts w:ascii="Verdana" w:eastAsia="Times New Roman" w:hAnsi="Verdana" w:cs="Times New Roman"/>
          <w:color w:val="303030"/>
          <w:sz w:val="16"/>
          <w:szCs w:val="16"/>
        </w:rPr>
        <w:t>Crowlibrary.log,located</w:t>
      </w:r>
      <w:proofErr w:type="spellEnd"/>
      <w:r w:rsidR="00D27972" w:rsidRPr="00D27972">
        <w:rPr>
          <w:rFonts w:ascii="Verdana" w:eastAsia="Times New Roman" w:hAnsi="Verdana" w:cs="Times New Roman"/>
          <w:color w:val="303030"/>
          <w:sz w:val="16"/>
          <w:szCs w:val="16"/>
        </w:rPr>
        <w:t xml:space="preserve"> in \</w:t>
      </w:r>
      <w:proofErr w:type="spellStart"/>
      <w:r w:rsidR="00D27972" w:rsidRPr="00D27972">
        <w:rPr>
          <w:rFonts w:ascii="Verdana" w:eastAsia="Times New Roman" w:hAnsi="Verdana" w:cs="Times New Roman"/>
          <w:color w:val="303030"/>
          <w:sz w:val="16"/>
          <w:szCs w:val="16"/>
        </w:rPr>
        <w:t>var</w:t>
      </w:r>
      <w:proofErr w:type="spellEnd"/>
      <w:r w:rsidR="00D27972" w:rsidRPr="00D27972">
        <w:rPr>
          <w:rFonts w:ascii="Verdana" w:eastAsia="Times New Roman" w:hAnsi="Verdana" w:cs="Times New Roman"/>
          <w:color w:val="303030"/>
          <w:sz w:val="16"/>
          <w:szCs w:val="16"/>
        </w:rPr>
        <w:t xml:space="preserve">\log directory. all </w:t>
      </w:r>
      <w:proofErr w:type="spellStart"/>
      <w:r w:rsidR="00D27972" w:rsidRPr="00D27972">
        <w:rPr>
          <w:rFonts w:ascii="Verdana" w:eastAsia="Times New Roman" w:hAnsi="Verdana" w:cs="Times New Roman"/>
          <w:color w:val="303030"/>
          <w:sz w:val="16"/>
          <w:szCs w:val="16"/>
        </w:rPr>
        <w:t>crowlibrary</w:t>
      </w:r>
      <w:proofErr w:type="spellEnd"/>
      <w:r w:rsidR="00D27972" w:rsidRPr="00D27972">
        <w:rPr>
          <w:rFonts w:ascii="Verdana" w:eastAsia="Times New Roman" w:hAnsi="Verdana" w:cs="Times New Roman"/>
          <w:color w:val="303030"/>
          <w:sz w:val="16"/>
          <w:szCs w:val="16"/>
        </w:rPr>
        <w:t xml:space="preserve"> messages will be written only to this log file</w:t>
      </w:r>
    </w:p>
    <w:p w:rsidR="00991C46" w:rsidRPr="00D27972" w:rsidRDefault="00991C46" w:rsidP="00D27972">
      <w:pPr>
        <w:pStyle w:val="ListParagraph"/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991C46" w:rsidRDefault="00991C46" w:rsidP="00991C46">
      <w:pPr>
        <w:pStyle w:val="ListParagraph"/>
        <w:spacing w:after="0"/>
        <w:ind w:left="360"/>
        <w:rPr>
          <w:rFonts w:ascii="Verdana" w:hAnsi="Verdana"/>
          <w:b/>
          <w:bCs/>
          <w:color w:val="303030"/>
          <w:sz w:val="16"/>
          <w:szCs w:val="16"/>
        </w:rPr>
      </w:pPr>
    </w:p>
    <w:p w:rsidR="00991C46" w:rsidRPr="0064329E" w:rsidRDefault="00991C46" w:rsidP="00991C46">
      <w:pPr>
        <w:pStyle w:val="ListParagraph"/>
        <w:spacing w:after="0"/>
        <w:ind w:left="360"/>
        <w:rPr>
          <w:highlight w:val="yellow"/>
          <w:u w:val="single"/>
        </w:rPr>
      </w:pPr>
      <w:r w:rsidRPr="0064329E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991C46" w:rsidRDefault="00991C46" w:rsidP="007E524A">
      <w:pPr>
        <w:numPr>
          <w:ilvl w:val="0"/>
          <w:numId w:val="59"/>
        </w:numPr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A50081">
        <w:rPr>
          <w:rFonts w:ascii="Verdana" w:eastAsia="Times New Roman" w:hAnsi="Verdana" w:cs="Times New Roman"/>
          <w:color w:val="303030"/>
          <w:sz w:val="16"/>
          <w:szCs w:val="16"/>
        </w:rPr>
        <w:t>ASCBT-</w:t>
      </w:r>
      <w:r w:rsidR="007E524A" w:rsidRPr="007A4280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223,628</w:t>
      </w:r>
      <w:r w:rsidR="007E524A">
        <w:rPr>
          <w:rFonts w:ascii="Verdana" w:eastAsia="Times New Roman" w:hAnsi="Verdana" w:cs="Times New Roman"/>
          <w:color w:val="303030"/>
          <w:sz w:val="16"/>
          <w:szCs w:val="16"/>
        </w:rPr>
        <w:t>,</w:t>
      </w:r>
      <w:r w:rsidR="007E524A" w:rsidRPr="00F96A16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530</w:t>
      </w:r>
    </w:p>
    <w:p w:rsidR="00233915" w:rsidRPr="00D27972" w:rsidRDefault="00233915" w:rsidP="00233915">
      <w:pPr>
        <w:pStyle w:val="ListParagraph"/>
      </w:pPr>
    </w:p>
    <w:p w:rsidR="00233915" w:rsidRPr="007A46A5" w:rsidRDefault="00233915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 xml:space="preserve">KP </w:t>
      </w:r>
      <w:r w:rsidRPr="007A46A5">
        <w:rPr>
          <w:highlight w:val="yellow"/>
          <w:u w:val="single"/>
        </w:rPr>
        <w:t>Touch</w:t>
      </w:r>
    </w:p>
    <w:p w:rsidR="00233915" w:rsidRDefault="00233915" w:rsidP="00233915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EN -Citification changes</w:t>
      </w:r>
    </w:p>
    <w:p w:rsidR="00233915" w:rsidRPr="00A76A94" w:rsidRDefault="00233915" w:rsidP="00233915">
      <w:pPr>
        <w:shd w:val="clear" w:color="auto" w:fill="FFFFFF"/>
        <w:spacing w:after="0" w:line="240" w:lineRule="auto"/>
        <w:ind w:left="720"/>
        <w:rPr>
          <w:rFonts w:ascii="Verdana" w:hAnsi="Verdana"/>
          <w:b/>
          <w:bCs/>
          <w:color w:val="303030"/>
          <w:sz w:val="16"/>
          <w:szCs w:val="16"/>
        </w:rPr>
      </w:pPr>
    </w:p>
    <w:p w:rsidR="00233915" w:rsidRPr="00A76A94" w:rsidRDefault="00233915" w:rsidP="00233915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A76A94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233915" w:rsidRDefault="00233915" w:rsidP="00233915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602A5F">
        <w:rPr>
          <w:rFonts w:ascii="Verdana" w:eastAsia="Times New Roman" w:hAnsi="Verdana" w:cs="Times New Roman"/>
          <w:color w:val="303030"/>
          <w:sz w:val="16"/>
          <w:szCs w:val="16"/>
        </w:rPr>
        <w:t>ASCBT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-</w:t>
      </w:r>
      <w:r w:rsidRPr="007A4280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545</w:t>
      </w:r>
    </w:p>
    <w:p w:rsidR="00991C46" w:rsidRDefault="00991C46" w:rsidP="00842614">
      <w:pPr>
        <w:pStyle w:val="Heading2"/>
      </w:pPr>
    </w:p>
    <w:p w:rsidR="008657CB" w:rsidRDefault="008657CB" w:rsidP="00842614">
      <w:pPr>
        <w:pStyle w:val="Heading2"/>
      </w:pPr>
      <w:bookmarkStart w:id="24" w:name="_Toc523816805"/>
      <w:r>
        <w:t xml:space="preserve">Release Date: </w:t>
      </w:r>
      <w:r w:rsidR="0064329E">
        <w:t>0</w:t>
      </w:r>
      <w:r w:rsidR="00F93A46">
        <w:t>7</w:t>
      </w:r>
      <w:r>
        <w:t>/1</w:t>
      </w:r>
      <w:r w:rsidR="0064329E">
        <w:t>1</w:t>
      </w:r>
      <w:r>
        <w:t>/2017 (Revision 48</w:t>
      </w:r>
      <w:r w:rsidR="00F93A46">
        <w:t>90</w:t>
      </w:r>
      <w:r w:rsidR="00842614">
        <w:t>7</w:t>
      </w:r>
      <w:r>
        <w:t>)</w:t>
      </w:r>
      <w:bookmarkEnd w:id="24"/>
    </w:p>
    <w:p w:rsidR="008657CB" w:rsidRDefault="008657CB" w:rsidP="008657CB">
      <w:r>
        <w:t>SVN Location: https://subversion.ise.de/svn/gira/AlarmSystemCrow</w:t>
      </w:r>
    </w:p>
    <w:p w:rsidR="008657CB" w:rsidRPr="00AA05BC" w:rsidRDefault="008657CB" w:rsidP="008657CB">
      <w:pPr>
        <w:spacing w:after="0"/>
        <w:rPr>
          <w:u w:val="single"/>
        </w:rPr>
      </w:pPr>
      <w:r w:rsidRPr="00AA05BC">
        <w:rPr>
          <w:u w:val="single"/>
        </w:rPr>
        <w:t>The Package includes:</w:t>
      </w:r>
      <w:r>
        <w:rPr>
          <w:u w:val="single"/>
        </w:rPr>
        <w:t xml:space="preserve"> </w:t>
      </w:r>
    </w:p>
    <w:p w:rsidR="008657CB" w:rsidRPr="00F27F2B" w:rsidRDefault="008657CB" w:rsidP="0064329E">
      <w:pPr>
        <w:pStyle w:val="ListParagraph"/>
        <w:numPr>
          <w:ilvl w:val="0"/>
          <w:numId w:val="1"/>
        </w:numPr>
      </w:pPr>
      <w:proofErr w:type="spellStart"/>
      <w:r w:rsidRPr="00F27F2B">
        <w:t>CrowLibrary</w:t>
      </w:r>
      <w:proofErr w:type="spellEnd"/>
      <w:r w:rsidRPr="00F27F2B">
        <w:t xml:space="preserve"> Version </w:t>
      </w:r>
      <w:r w:rsidRPr="0064329E">
        <w:rPr>
          <w:highlight w:val="yellow"/>
        </w:rPr>
        <w:t>2.5.1.6</w:t>
      </w:r>
      <w:r w:rsidR="0064329E" w:rsidRPr="0064329E">
        <w:rPr>
          <w:highlight w:val="yellow"/>
        </w:rPr>
        <w:t>5</w:t>
      </w:r>
    </w:p>
    <w:p w:rsidR="008657CB" w:rsidRPr="00F27F2B" w:rsidRDefault="008657CB" w:rsidP="0064329E">
      <w:pPr>
        <w:pStyle w:val="ListParagraph"/>
        <w:numPr>
          <w:ilvl w:val="0"/>
          <w:numId w:val="1"/>
        </w:numPr>
      </w:pPr>
      <w:r w:rsidRPr="00F27F2B">
        <w:t xml:space="preserve">Crow </w:t>
      </w:r>
      <w:proofErr w:type="spellStart"/>
      <w:r w:rsidRPr="00F27F2B">
        <w:t>IPMApplication</w:t>
      </w:r>
      <w:proofErr w:type="spellEnd"/>
      <w:r w:rsidRPr="00F27F2B">
        <w:t xml:space="preserve"> Version </w:t>
      </w:r>
      <w:r w:rsidRPr="0064329E">
        <w:rPr>
          <w:highlight w:val="yellow"/>
        </w:rPr>
        <w:t>2.5.</w:t>
      </w:r>
      <w:r w:rsidR="0064329E" w:rsidRPr="0064329E">
        <w:rPr>
          <w:highlight w:val="yellow"/>
        </w:rPr>
        <w:t>2</w:t>
      </w:r>
      <w:r w:rsidRPr="0064329E">
        <w:rPr>
          <w:highlight w:val="yellow"/>
        </w:rPr>
        <w:t>.6</w:t>
      </w:r>
      <w:r w:rsidR="0064329E" w:rsidRPr="0064329E">
        <w:rPr>
          <w:highlight w:val="yellow"/>
        </w:rPr>
        <w:t>8</w:t>
      </w:r>
    </w:p>
    <w:p w:rsidR="008657CB" w:rsidRPr="00A76A94" w:rsidRDefault="008657CB" w:rsidP="008657CB">
      <w:pPr>
        <w:pStyle w:val="ListParagraph"/>
        <w:numPr>
          <w:ilvl w:val="0"/>
          <w:numId w:val="1"/>
        </w:numPr>
      </w:pPr>
      <w:r w:rsidRPr="00A76A94">
        <w:t xml:space="preserve">Crow MCU </w:t>
      </w:r>
      <w:proofErr w:type="spellStart"/>
      <w:r w:rsidRPr="00A76A94">
        <w:t>Upda</w:t>
      </w:r>
      <w:r>
        <w:t>teFirmware</w:t>
      </w:r>
      <w:proofErr w:type="spellEnd"/>
      <w:r>
        <w:t xml:space="preserve"> Version </w:t>
      </w:r>
      <w:r w:rsidRPr="003374EF">
        <w:t>1.7.4.49</w:t>
      </w:r>
    </w:p>
    <w:p w:rsidR="008657CB" w:rsidRDefault="008657CB" w:rsidP="008657CB">
      <w:pPr>
        <w:pStyle w:val="ListParagraph"/>
        <w:numPr>
          <w:ilvl w:val="0"/>
          <w:numId w:val="1"/>
        </w:numPr>
      </w:pPr>
      <w:r w:rsidRPr="00A76A94">
        <w:t xml:space="preserve">Crow MCU Peripheral Update Version </w:t>
      </w:r>
      <w:r w:rsidRPr="0064329E">
        <w:rPr>
          <w:highlight w:val="yellow"/>
        </w:rPr>
        <w:t>1.0.0.1</w:t>
      </w:r>
      <w:r w:rsidR="0064329E" w:rsidRPr="0064329E">
        <w:rPr>
          <w:highlight w:val="yellow"/>
        </w:rPr>
        <w:t>0</w:t>
      </w:r>
    </w:p>
    <w:p w:rsidR="008657CB" w:rsidRPr="00A76A94" w:rsidRDefault="008657CB" w:rsidP="008657CB">
      <w:pPr>
        <w:pStyle w:val="ListParagraph"/>
        <w:numPr>
          <w:ilvl w:val="0"/>
          <w:numId w:val="1"/>
        </w:numPr>
      </w:pPr>
      <w:r>
        <w:t xml:space="preserve">Voice file </w:t>
      </w:r>
      <w:r w:rsidRPr="00286E2C">
        <w:t>version 1.</w:t>
      </w:r>
      <w:r>
        <w:t>1</w:t>
      </w:r>
      <w:r w:rsidRPr="00286E2C">
        <w:t>.0.3</w:t>
      </w:r>
    </w:p>
    <w:p w:rsidR="008657CB" w:rsidRPr="00AA05BC" w:rsidRDefault="008657CB" w:rsidP="008657CB">
      <w:pPr>
        <w:spacing w:after="0"/>
        <w:rPr>
          <w:u w:val="single"/>
        </w:rPr>
      </w:pPr>
      <w:r w:rsidRPr="00AA05BC">
        <w:rPr>
          <w:u w:val="single"/>
        </w:rPr>
        <w:t>Compatibility:</w:t>
      </w:r>
      <w:r>
        <w:rPr>
          <w:u w:val="single"/>
        </w:rPr>
        <w:t xml:space="preserve"> </w:t>
      </w:r>
    </w:p>
    <w:p w:rsidR="008657CB" w:rsidRDefault="008657CB" w:rsidP="008657CB">
      <w:pPr>
        <w:pStyle w:val="ListParagraph"/>
        <w:numPr>
          <w:ilvl w:val="0"/>
          <w:numId w:val="1"/>
        </w:numPr>
      </w:pPr>
      <w:proofErr w:type="spellStart"/>
      <w:r>
        <w:t>CrowLibraryInterface</w:t>
      </w:r>
      <w:proofErr w:type="spellEnd"/>
      <w:r>
        <w:t xml:space="preserve"> Version </w:t>
      </w:r>
      <w:r w:rsidRPr="00484CEF">
        <w:t>1.2.1.32</w:t>
      </w:r>
    </w:p>
    <w:p w:rsidR="008657CB" w:rsidRPr="00A76A94" w:rsidRDefault="008657CB" w:rsidP="0064329E">
      <w:pPr>
        <w:pStyle w:val="ListParagraph"/>
        <w:numPr>
          <w:ilvl w:val="0"/>
          <w:numId w:val="1"/>
        </w:numPr>
      </w:pPr>
      <w:proofErr w:type="spellStart"/>
      <w:r>
        <w:t>Gira</w:t>
      </w:r>
      <w:proofErr w:type="spellEnd"/>
      <w:r>
        <w:t xml:space="preserve"> Device Package : </w:t>
      </w:r>
      <w:r w:rsidRPr="00DE4978">
        <w:rPr>
          <w:highlight w:val="yellow"/>
        </w:rPr>
        <w:t>V1.0</w:t>
      </w:r>
      <w:r w:rsidRPr="00286E2C">
        <w:rPr>
          <w:highlight w:val="yellow"/>
        </w:rPr>
        <w:t>.</w:t>
      </w:r>
      <w:r w:rsidRPr="0064329E">
        <w:rPr>
          <w:highlight w:val="yellow"/>
        </w:rPr>
        <w:t>6</w:t>
      </w:r>
      <w:r w:rsidR="0064329E" w:rsidRPr="0064329E">
        <w:rPr>
          <w:highlight w:val="yellow"/>
        </w:rPr>
        <w:t>12</w:t>
      </w:r>
    </w:p>
    <w:p w:rsidR="008657CB" w:rsidRDefault="008657CB" w:rsidP="0064329E">
      <w:pPr>
        <w:pStyle w:val="ListParagraph"/>
        <w:numPr>
          <w:ilvl w:val="0"/>
          <w:numId w:val="1"/>
        </w:numPr>
      </w:pPr>
      <w:r w:rsidRPr="00A8143B">
        <w:t xml:space="preserve">XSD version: </w:t>
      </w:r>
      <w:r w:rsidRPr="0064329E">
        <w:rPr>
          <w:highlight w:val="yellow"/>
        </w:rPr>
        <w:t>1.</w:t>
      </w:r>
      <w:r w:rsidR="0064329E" w:rsidRPr="0064329E">
        <w:rPr>
          <w:highlight w:val="yellow"/>
        </w:rPr>
        <w:t>3</w:t>
      </w:r>
      <w:r w:rsidRPr="0064329E">
        <w:rPr>
          <w:highlight w:val="yellow"/>
        </w:rPr>
        <w:t>.</w:t>
      </w:r>
      <w:r w:rsidR="0064329E" w:rsidRPr="0064329E">
        <w:rPr>
          <w:highlight w:val="yellow"/>
        </w:rPr>
        <w:t>1</w:t>
      </w:r>
      <w:r w:rsidRPr="0064329E">
        <w:rPr>
          <w:highlight w:val="yellow"/>
        </w:rPr>
        <w:t>.1</w:t>
      </w:r>
      <w:r w:rsidR="0064329E" w:rsidRPr="0064329E">
        <w:rPr>
          <w:highlight w:val="yellow"/>
        </w:rPr>
        <w:t>4</w:t>
      </w:r>
    </w:p>
    <w:p w:rsidR="008657CB" w:rsidRDefault="008657CB" w:rsidP="008657CB">
      <w:pPr>
        <w:pStyle w:val="ListParagraph"/>
        <w:numPr>
          <w:ilvl w:val="0"/>
          <w:numId w:val="1"/>
        </w:numPr>
      </w:pPr>
      <w:r>
        <w:t>Languages XSD :1</w:t>
      </w:r>
    </w:p>
    <w:p w:rsidR="008657CB" w:rsidRPr="00A8143B" w:rsidRDefault="008657CB" w:rsidP="008657CB">
      <w:pPr>
        <w:pStyle w:val="ListParagraph"/>
        <w:numPr>
          <w:ilvl w:val="0"/>
          <w:numId w:val="1"/>
        </w:numPr>
      </w:pPr>
      <w:r>
        <w:t>Languages XML :</w:t>
      </w:r>
      <w:r w:rsidRPr="00286E2C">
        <w:t>2</w:t>
      </w:r>
    </w:p>
    <w:p w:rsidR="008657CB" w:rsidRDefault="008657CB" w:rsidP="0064329E">
      <w:pPr>
        <w:pStyle w:val="ListParagraph"/>
        <w:numPr>
          <w:ilvl w:val="0"/>
          <w:numId w:val="1"/>
        </w:numPr>
      </w:pPr>
      <w:r w:rsidRPr="00A8143B">
        <w:t xml:space="preserve">GPA Version </w:t>
      </w:r>
      <w:r w:rsidR="0064329E">
        <w:rPr>
          <w:highlight w:val="yellow"/>
        </w:rPr>
        <w:t>:</w:t>
      </w:r>
      <w:r w:rsidRPr="0064329E">
        <w:rPr>
          <w:highlight w:val="yellow"/>
        </w:rPr>
        <w:t>2.</w:t>
      </w:r>
      <w:r w:rsidR="0064329E" w:rsidRPr="0064329E">
        <w:rPr>
          <w:highlight w:val="yellow"/>
        </w:rPr>
        <w:t>5</w:t>
      </w:r>
      <w:r w:rsidRPr="0064329E">
        <w:rPr>
          <w:highlight w:val="yellow"/>
        </w:rPr>
        <w:t>.</w:t>
      </w:r>
      <w:r w:rsidR="0064329E" w:rsidRPr="0064329E">
        <w:rPr>
          <w:highlight w:val="yellow"/>
        </w:rPr>
        <w:t>0</w:t>
      </w:r>
      <w:r w:rsidRPr="0064329E">
        <w:rPr>
          <w:highlight w:val="yellow"/>
        </w:rPr>
        <w:t>.</w:t>
      </w:r>
      <w:r w:rsidR="0064329E" w:rsidRPr="0064329E">
        <w:rPr>
          <w:highlight w:val="yellow"/>
        </w:rPr>
        <w:t>561</w:t>
      </w:r>
    </w:p>
    <w:p w:rsidR="008657CB" w:rsidRPr="00A7013A" w:rsidRDefault="008657CB" w:rsidP="008657CB">
      <w:pPr>
        <w:spacing w:after="0"/>
        <w:rPr>
          <w:u w:val="single"/>
        </w:rPr>
      </w:pP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1580"/>
        <w:gridCol w:w="1460"/>
        <w:gridCol w:w="2313"/>
        <w:gridCol w:w="3503"/>
      </w:tblGrid>
      <w:tr w:rsidR="008657CB" w:rsidRPr="00F62628" w:rsidTr="00AD6B7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F62628" w:rsidRDefault="008657CB" w:rsidP="00AD6B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F62628" w:rsidRDefault="008657CB" w:rsidP="00AD6B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F62628" w:rsidRDefault="008657CB" w:rsidP="00AD6B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HW version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CB" w:rsidRPr="00F62628" w:rsidRDefault="008657CB" w:rsidP="00AD6B7B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Comments</w:t>
            </w:r>
          </w:p>
        </w:tc>
      </w:tr>
      <w:tr w:rsidR="008657CB" w:rsidRPr="00A76A94" w:rsidTr="00AD6B7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A76A94">
              <w:t>Control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8553C0" w:rsidRDefault="008657CB" w:rsidP="008A2405">
            <w:pPr>
              <w:rPr>
                <w:highlight w:val="yellow"/>
              </w:rPr>
            </w:pPr>
            <w:r w:rsidRPr="008553C0">
              <w:rPr>
                <w:highlight w:val="yellow"/>
              </w:rPr>
              <w:t>2.</w:t>
            </w:r>
            <w:r>
              <w:rPr>
                <w:highlight w:val="yellow"/>
              </w:rPr>
              <w:t>8</w:t>
            </w:r>
            <w:r w:rsidRPr="008553C0">
              <w:rPr>
                <w:highlight w:val="yellow"/>
              </w:rPr>
              <w:t>.</w:t>
            </w:r>
            <w:r w:rsidR="008A2405">
              <w:rPr>
                <w:highlight w:val="yellow"/>
              </w:rPr>
              <w:t>5</w:t>
            </w:r>
            <w:r w:rsidRPr="008553C0">
              <w:rPr>
                <w:highlight w:val="yellow"/>
              </w:rPr>
              <w:t>.1</w:t>
            </w:r>
            <w:r>
              <w:rPr>
                <w:highlight w:val="yellow"/>
              </w:rPr>
              <w:t>2</w:t>
            </w:r>
            <w:r w:rsidR="00C64ECD">
              <w:rPr>
                <w:highlight w:val="yellow"/>
              </w:rPr>
              <w:t>3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A76A94">
              <w:t>5B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CB" w:rsidRPr="00A76A94" w:rsidRDefault="008657CB" w:rsidP="00AD6B7B">
            <w:r>
              <w:t>*</w:t>
            </w:r>
            <w:r w:rsidRPr="00A76A94">
              <w:t>Still under test</w:t>
            </w:r>
          </w:p>
        </w:tc>
      </w:tr>
      <w:tr w:rsidR="008657CB" w:rsidRPr="00A76A94" w:rsidTr="00AD6B7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A76A94">
              <w:t>RF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8553C0" w:rsidRDefault="008657CB" w:rsidP="002A278B">
            <w:pPr>
              <w:rPr>
                <w:rFonts w:cs="Arial"/>
                <w:highlight w:val="yellow"/>
              </w:rPr>
            </w:pPr>
            <w:r w:rsidRPr="002A278B">
              <w:rPr>
                <w:highlight w:val="yellow"/>
              </w:rPr>
              <w:t>4.6.0.</w:t>
            </w:r>
            <w:r w:rsidR="002A278B" w:rsidRPr="002A278B">
              <w:rPr>
                <w:highlight w:val="yellow"/>
              </w:rPr>
              <w:t>60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A76A94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CB" w:rsidRPr="00A76A94" w:rsidRDefault="002A278B" w:rsidP="00AD6B7B">
            <w:r>
              <w:t>*</w:t>
            </w:r>
            <w:r w:rsidRPr="00A76A94">
              <w:t>Still under test</w:t>
            </w:r>
          </w:p>
        </w:tc>
      </w:tr>
      <w:tr w:rsidR="008657CB" w:rsidRPr="00A76A94" w:rsidTr="00AD6B7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A76A94">
              <w:t>PIR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tabs>
                <w:tab w:val="center" w:pos="1368"/>
              </w:tabs>
              <w:rPr>
                <w:rFonts w:cs="Arial"/>
              </w:rPr>
            </w:pPr>
            <w:r w:rsidRPr="003374EF">
              <w:t>0.8.5.17</w:t>
            </w:r>
            <w:r w:rsidRPr="00A76A94">
              <w:tab/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A76A94">
              <w:t>4C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CB" w:rsidRPr="00A76A94" w:rsidRDefault="008657CB" w:rsidP="00AD6B7B">
            <w:r>
              <w:t>4B is OK too</w:t>
            </w:r>
          </w:p>
        </w:tc>
      </w:tr>
      <w:tr w:rsidR="008657CB" w:rsidRPr="00A76A94" w:rsidTr="00AD6B7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A76A94">
              <w:t>PIR Cam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A76A94">
              <w:t>1.2.0.38 / 192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A76A94">
              <w:t>4B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CB" w:rsidRPr="00A76A94" w:rsidRDefault="008657CB" w:rsidP="00AD6B7B">
            <w:r>
              <w:t>4A is OK too</w:t>
            </w:r>
          </w:p>
        </w:tc>
      </w:tr>
      <w:tr w:rsidR="008657CB" w:rsidRPr="00A76A94" w:rsidTr="00AD6B7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1B6A80" w:rsidRDefault="008657CB" w:rsidP="00AD6B7B">
            <w:pPr>
              <w:rPr>
                <w:rFonts w:cs="Arial"/>
              </w:rPr>
            </w:pPr>
            <w:r w:rsidRPr="001B6A80">
              <w:t>Magnet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1B6A80" w:rsidRDefault="008657CB" w:rsidP="00AD6B7B">
            <w:pPr>
              <w:rPr>
                <w:rFonts w:cs="Arial"/>
              </w:rPr>
            </w:pPr>
            <w:r w:rsidRPr="001B6A80">
              <w:t>0.7.0.11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CB" w:rsidRPr="00A76A94" w:rsidRDefault="008657CB" w:rsidP="00AD6B7B">
            <w:r w:rsidRPr="00A76A94">
              <w:t>4A is OK too</w:t>
            </w:r>
          </w:p>
        </w:tc>
      </w:tr>
      <w:tr w:rsidR="008657CB" w:rsidRPr="00A76A94" w:rsidTr="00AD6B7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A76A94">
              <w:t>Technical Contact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0453A8" w:rsidRDefault="008657CB" w:rsidP="00AD6B7B">
            <w:pPr>
              <w:rPr>
                <w:rFonts w:cs="Arial"/>
                <w:highlight w:val="yellow"/>
              </w:rPr>
            </w:pPr>
            <w:r w:rsidRPr="001B6A80">
              <w:t>0.7.0.11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CB" w:rsidRPr="00A76A94" w:rsidRDefault="008657CB" w:rsidP="00AD6B7B">
            <w:r w:rsidRPr="00A76A94">
              <w:t>4A is OK too</w:t>
            </w:r>
          </w:p>
        </w:tc>
      </w:tr>
      <w:tr w:rsidR="008657CB" w:rsidRPr="00A76A94" w:rsidTr="00AD6B7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A76A94">
              <w:t>Indoor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286E2C" w:rsidRDefault="008657CB" w:rsidP="00AD6B7B">
            <w:pPr>
              <w:rPr>
                <w:rFonts w:cs="Arial"/>
              </w:rPr>
            </w:pPr>
            <w:r w:rsidRPr="00286E2C">
              <w:t>0.15.3.26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CB" w:rsidRPr="00A76A94" w:rsidRDefault="008657CB" w:rsidP="002E7920">
            <w:r w:rsidRPr="00A76A94">
              <w:t>2C is OK too</w:t>
            </w:r>
          </w:p>
        </w:tc>
      </w:tr>
      <w:tr w:rsidR="008657CB" w:rsidRPr="00A76A94" w:rsidTr="00AD6B7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A76A94">
              <w:t>Outdoor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286E2C" w:rsidRDefault="008657CB" w:rsidP="00AD6B7B">
            <w:r w:rsidRPr="00286E2C">
              <w:t>0.15.3.29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A76A94">
              <w:t>4B</w:t>
            </w:r>
            <w:r w:rsidRPr="00A76A94">
              <w:rPr>
                <w:rFonts w:cs="Arial"/>
              </w:rPr>
              <w:t xml:space="preserve"> must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CB" w:rsidRPr="00A76A94" w:rsidRDefault="008657CB" w:rsidP="00AD6B7B"/>
        </w:tc>
      </w:tr>
      <w:tr w:rsidR="008657CB" w:rsidRPr="00A76A94" w:rsidTr="00AD6B7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A76A94">
              <w:t>I/O 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286E2C" w:rsidRDefault="008657CB" w:rsidP="00AD6B7B">
            <w:pPr>
              <w:rPr>
                <w:rFonts w:cs="Arial"/>
              </w:rPr>
            </w:pPr>
            <w:r w:rsidRPr="00286E2C">
              <w:t>1.2.0.28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CB" w:rsidRPr="00A76A94" w:rsidRDefault="002E7920" w:rsidP="002E7920">
            <w:r>
              <w:t>3A is OK too</w:t>
            </w:r>
          </w:p>
        </w:tc>
      </w:tr>
      <w:tr w:rsidR="008657CB" w:rsidRPr="00A76A94" w:rsidTr="00AD6B7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A76A94">
              <w:t>Keyfob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A76A94">
              <w:t>0.3.0.6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A76A94">
              <w:t>1A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CB" w:rsidRPr="00A76A94" w:rsidRDefault="008657CB" w:rsidP="00AD6B7B"/>
        </w:tc>
      </w:tr>
      <w:tr w:rsidR="008657CB" w:rsidRPr="00A76A94" w:rsidTr="00AD6B7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A76A94">
              <w:t>GBD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BF4257" w:rsidRDefault="008657CB" w:rsidP="00AD6B7B">
            <w:pPr>
              <w:rPr>
                <w:rFonts w:cs="Arial"/>
                <w:highlight w:val="yellow"/>
              </w:rPr>
            </w:pPr>
            <w:r w:rsidRPr="001B6A80">
              <w:t>0.1.</w:t>
            </w:r>
            <w:r>
              <w:t>1</w:t>
            </w:r>
            <w:r w:rsidRPr="001B6A80">
              <w:t>.22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A76A94">
              <w:t>1D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CB" w:rsidRDefault="008657CB" w:rsidP="00AD6B7B">
            <w:r>
              <w:t>Requires new HW for VDS tests.</w:t>
            </w:r>
          </w:p>
          <w:p w:rsidR="008657CB" w:rsidRDefault="008657CB" w:rsidP="00AD6B7B">
            <w:r>
              <w:t>Can work on existing HW except detection method</w:t>
            </w:r>
          </w:p>
          <w:p w:rsidR="008657CB" w:rsidRPr="00A76A94" w:rsidRDefault="008657CB" w:rsidP="00AD6B7B">
            <w:r w:rsidRPr="00A76A94">
              <w:t>1C is OK too</w:t>
            </w:r>
          </w:p>
        </w:tc>
      </w:tr>
      <w:tr w:rsidR="008657CB" w:rsidRPr="00A76A94" w:rsidTr="00AD6B7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A76A94">
              <w:t>LCD Keypad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602A5F" w:rsidRDefault="008657CB" w:rsidP="00D6755F">
            <w:pPr>
              <w:rPr>
                <w:rFonts w:cs="Arial"/>
                <w:highlight w:val="yellow"/>
              </w:rPr>
            </w:pPr>
            <w:r w:rsidRPr="00602A5F">
              <w:rPr>
                <w:highlight w:val="yellow"/>
              </w:rPr>
              <w:t>1.</w:t>
            </w:r>
            <w:r>
              <w:rPr>
                <w:highlight w:val="yellow"/>
              </w:rPr>
              <w:t>2</w:t>
            </w:r>
            <w:r w:rsidRPr="00602A5F">
              <w:rPr>
                <w:highlight w:val="yellow"/>
              </w:rPr>
              <w:t>.</w:t>
            </w:r>
            <w:r w:rsidR="00D6755F">
              <w:rPr>
                <w:highlight w:val="yellow"/>
              </w:rPr>
              <w:t>1</w:t>
            </w:r>
            <w:r w:rsidRPr="00602A5F">
              <w:rPr>
                <w:highlight w:val="yellow"/>
              </w:rPr>
              <w:t>.</w:t>
            </w:r>
            <w:r>
              <w:rPr>
                <w:highlight w:val="yellow"/>
              </w:rPr>
              <w:t>51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CB" w:rsidRPr="00A76A94" w:rsidRDefault="008657CB" w:rsidP="00AD6B7B">
            <w:r>
              <w:t>*</w:t>
            </w:r>
            <w:r w:rsidRPr="00A76A94">
              <w:t>Still under test</w:t>
            </w:r>
          </w:p>
          <w:p w:rsidR="008657CB" w:rsidRPr="00A76A94" w:rsidRDefault="008657CB" w:rsidP="00AD6B7B">
            <w:r w:rsidRPr="00A76A94">
              <w:t>3A is OK too</w:t>
            </w:r>
          </w:p>
        </w:tc>
      </w:tr>
      <w:tr w:rsidR="008657CB" w:rsidRPr="00A76A94" w:rsidTr="00AD6B7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CB" w:rsidRPr="00A76A94" w:rsidRDefault="008657CB" w:rsidP="00AD6B7B">
            <w:r w:rsidRPr="00A76A94">
              <w:t>Touch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CB" w:rsidRPr="00F27F2B" w:rsidRDefault="008657CB" w:rsidP="00AD6B7B">
            <w:pPr>
              <w:rPr>
                <w:highlight w:val="yellow"/>
              </w:rPr>
            </w:pPr>
            <w:r w:rsidRPr="008657CB">
              <w:t>0.0.0.9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CB" w:rsidRPr="00A76A94" w:rsidRDefault="008657CB" w:rsidP="00AD6B7B"/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CB" w:rsidRPr="00A76A94" w:rsidRDefault="008657CB" w:rsidP="00AD6B7B">
            <w:r>
              <w:t xml:space="preserve">*Not formal </w:t>
            </w:r>
          </w:p>
        </w:tc>
      </w:tr>
      <w:tr w:rsidR="008657CB" w:rsidRPr="00A76A94" w:rsidTr="00AD6B7B">
        <w:trPr>
          <w:trHeight w:val="322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A76A94">
              <w:t>Door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A76A94">
              <w:t>0.1.0.6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A76A94">
              <w:t>2B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CB" w:rsidRPr="00A76A94" w:rsidRDefault="008657CB" w:rsidP="00AD6B7B"/>
        </w:tc>
      </w:tr>
      <w:tr w:rsidR="008657CB" w:rsidRPr="00A76A94" w:rsidTr="00AD6B7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A76A94">
              <w:t>Repeater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3374EF">
              <w:t>0.1.2.14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CB" w:rsidRPr="00A76A94" w:rsidRDefault="008657CB" w:rsidP="00AD6B7B">
            <w:r w:rsidRPr="00A76A94">
              <w:t>2C is OK too</w:t>
            </w:r>
          </w:p>
        </w:tc>
      </w:tr>
      <w:tr w:rsidR="008657CB" w:rsidRPr="00A76A94" w:rsidTr="00AD6B7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A76A94">
              <w:t>GPA-C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821804">
            <w:pPr>
              <w:rPr>
                <w:rFonts w:cs="Arial"/>
              </w:rPr>
            </w:pPr>
            <w:r w:rsidRPr="00821804">
              <w:rPr>
                <w:highlight w:val="yellow"/>
              </w:rPr>
              <w:t>V2.8.</w:t>
            </w:r>
            <w:r w:rsidR="00821804" w:rsidRPr="00821804">
              <w:rPr>
                <w:highlight w:val="yellow"/>
              </w:rPr>
              <w:t>1</w:t>
            </w:r>
            <w:r w:rsidRPr="00821804">
              <w:rPr>
                <w:highlight w:val="yellow"/>
              </w:rPr>
              <w:t>.</w:t>
            </w:r>
            <w:r w:rsidR="00821804" w:rsidRPr="00821804">
              <w:rPr>
                <w:highlight w:val="yellow"/>
              </w:rPr>
              <w:t>51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7CB" w:rsidRPr="00A76A94" w:rsidRDefault="008657CB" w:rsidP="00AD6B7B">
            <w:pPr>
              <w:rPr>
                <w:rFonts w:cs="Arial"/>
              </w:rPr>
            </w:pPr>
            <w:r w:rsidRPr="00A76A94">
              <w:t>Located @ Tests folder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CB" w:rsidRPr="00A76A94" w:rsidRDefault="008657CB" w:rsidP="00AD6B7B"/>
        </w:tc>
      </w:tr>
    </w:tbl>
    <w:p w:rsidR="008657CB" w:rsidRDefault="008657CB" w:rsidP="008657CB">
      <w:pPr>
        <w:spacing w:after="0"/>
        <w:rPr>
          <w:u w:val="single"/>
        </w:rPr>
      </w:pPr>
    </w:p>
    <w:p w:rsidR="008657CB" w:rsidRPr="00A76A94" w:rsidRDefault="008657CB" w:rsidP="008657CB">
      <w:pPr>
        <w:spacing w:after="0"/>
        <w:rPr>
          <w:u w:val="single"/>
        </w:rPr>
      </w:pPr>
    </w:p>
    <w:p w:rsidR="008657CB" w:rsidRPr="008553C0" w:rsidRDefault="008657CB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 w:rsidRPr="008553C0">
        <w:rPr>
          <w:highlight w:val="yellow"/>
          <w:u w:val="single"/>
        </w:rPr>
        <w:lastRenderedPageBreak/>
        <w:t>MCU</w:t>
      </w:r>
    </w:p>
    <w:p w:rsidR="008657CB" w:rsidRDefault="00D6755F" w:rsidP="008657CB">
      <w:pPr>
        <w:pStyle w:val="ListParagraph"/>
        <w:numPr>
          <w:ilvl w:val="0"/>
          <w:numId w:val="59"/>
        </w:numPr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EN-Certification changes</w:t>
      </w:r>
    </w:p>
    <w:p w:rsidR="00C64ECD" w:rsidRPr="00C64ECD" w:rsidRDefault="00C64ECD" w:rsidP="008657CB">
      <w:pPr>
        <w:pStyle w:val="ListParagraph"/>
        <w:numPr>
          <w:ilvl w:val="0"/>
          <w:numId w:val="59"/>
        </w:numPr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C64ECD">
        <w:rPr>
          <w:rFonts w:ascii="Verdana" w:eastAsia="Times New Roman" w:hAnsi="Verdana" w:cs="Times New Roman"/>
          <w:color w:val="303030"/>
          <w:sz w:val="16"/>
          <w:szCs w:val="16"/>
        </w:rPr>
        <w:t>support new XSD</w:t>
      </w:r>
    </w:p>
    <w:p w:rsidR="008657CB" w:rsidRPr="00303B78" w:rsidRDefault="008657CB" w:rsidP="008657CB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303B78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8657CB" w:rsidRPr="00D6755F" w:rsidRDefault="008657CB" w:rsidP="008538ED">
      <w:pPr>
        <w:pStyle w:val="ListParagraph"/>
        <w:numPr>
          <w:ilvl w:val="0"/>
          <w:numId w:val="66"/>
        </w:numPr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D6755F">
        <w:rPr>
          <w:rFonts w:ascii="Verdana" w:eastAsia="Times New Roman" w:hAnsi="Verdana" w:cs="Times New Roman"/>
          <w:color w:val="303030"/>
          <w:sz w:val="16"/>
          <w:szCs w:val="16"/>
        </w:rPr>
        <w:t>ASCBT-</w:t>
      </w:r>
      <w:r w:rsidR="00D6755F">
        <w:rPr>
          <w:rFonts w:ascii="Verdana" w:eastAsia="Times New Roman" w:hAnsi="Verdana" w:cs="Times New Roman"/>
          <w:color w:val="303030"/>
          <w:sz w:val="16"/>
          <w:szCs w:val="16"/>
        </w:rPr>
        <w:t>529,551,585,617</w:t>
      </w:r>
      <w:r w:rsidR="002202E2">
        <w:rPr>
          <w:rFonts w:ascii="Verdana" w:eastAsia="Times New Roman" w:hAnsi="Verdana" w:cs="Times New Roman"/>
          <w:color w:val="303030"/>
          <w:sz w:val="16"/>
          <w:szCs w:val="16"/>
        </w:rPr>
        <w:t>,589</w:t>
      </w:r>
      <w:r w:rsidR="00554779">
        <w:rPr>
          <w:rFonts w:ascii="Verdana" w:eastAsia="Times New Roman" w:hAnsi="Verdana" w:cs="Times New Roman"/>
          <w:color w:val="303030"/>
          <w:sz w:val="16"/>
          <w:szCs w:val="16"/>
        </w:rPr>
        <w:t>,517</w:t>
      </w:r>
      <w:r w:rsidR="002E7920">
        <w:rPr>
          <w:rFonts w:ascii="Verdana" w:eastAsia="Times New Roman" w:hAnsi="Verdana" w:cs="Times New Roman"/>
          <w:color w:val="303030"/>
          <w:sz w:val="16"/>
          <w:szCs w:val="16"/>
        </w:rPr>
        <w:t>, 618, 581</w:t>
      </w:r>
      <w:bookmarkStart w:id="25" w:name="_GoBack"/>
      <w:bookmarkEnd w:id="25"/>
      <w:r w:rsidR="007F2A76">
        <w:rPr>
          <w:rFonts w:ascii="Verdana" w:eastAsia="Times New Roman" w:hAnsi="Verdana" w:cs="Times New Roman"/>
          <w:color w:val="303030"/>
          <w:sz w:val="16"/>
          <w:szCs w:val="16"/>
        </w:rPr>
        <w:t>,564</w:t>
      </w:r>
    </w:p>
    <w:p w:rsidR="00D6755F" w:rsidRDefault="00D6755F" w:rsidP="00D6755F">
      <w:pPr>
        <w:pStyle w:val="ListParagraph"/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</w:pPr>
    </w:p>
    <w:p w:rsidR="00D6755F" w:rsidRPr="00D6755F" w:rsidRDefault="00D6755F" w:rsidP="00D6755F">
      <w:pPr>
        <w:pStyle w:val="ListParagraph"/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8657CB" w:rsidRDefault="008657CB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 w:rsidRPr="00F27F2B">
        <w:rPr>
          <w:highlight w:val="yellow"/>
          <w:u w:val="single"/>
        </w:rPr>
        <w:t>LCD KP</w:t>
      </w:r>
    </w:p>
    <w:p w:rsidR="00AD6B7B" w:rsidRPr="00F27F2B" w:rsidRDefault="00AD6B7B" w:rsidP="00AD6B7B">
      <w:pPr>
        <w:pStyle w:val="ListParagraph"/>
        <w:spacing w:after="0"/>
        <w:rPr>
          <w:highlight w:val="yellow"/>
          <w:u w:val="single"/>
        </w:rPr>
      </w:pPr>
    </w:p>
    <w:p w:rsidR="008657CB" w:rsidRPr="00A76A94" w:rsidRDefault="008657CB" w:rsidP="008657CB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A76A94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8657CB" w:rsidRPr="00173F2C" w:rsidRDefault="008657CB" w:rsidP="002E7920">
      <w:pPr>
        <w:numPr>
          <w:ilvl w:val="0"/>
          <w:numId w:val="59"/>
        </w:numPr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A50081">
        <w:rPr>
          <w:rFonts w:ascii="Verdana" w:eastAsia="Times New Roman" w:hAnsi="Verdana" w:cs="Times New Roman"/>
          <w:color w:val="303030"/>
          <w:sz w:val="16"/>
          <w:szCs w:val="16"/>
        </w:rPr>
        <w:t>ASCBT-</w:t>
      </w:r>
      <w:r w:rsidR="00AD6B7B" w:rsidRPr="002202E2">
        <w:rPr>
          <w:rFonts w:ascii="Verdana" w:eastAsia="Times New Roman" w:hAnsi="Verdana" w:cs="Times New Roman"/>
          <w:color w:val="303030"/>
          <w:sz w:val="16"/>
          <w:szCs w:val="16"/>
        </w:rPr>
        <w:t>548,562,574,588,616,623,625</w:t>
      </w:r>
      <w:r w:rsidR="006A7743" w:rsidRPr="002202E2">
        <w:rPr>
          <w:rFonts w:ascii="Verdana" w:eastAsia="Times New Roman" w:hAnsi="Verdana" w:cs="Times New Roman"/>
          <w:color w:val="303030"/>
          <w:sz w:val="16"/>
          <w:szCs w:val="16"/>
        </w:rPr>
        <w:t>,552,567,579</w:t>
      </w:r>
    </w:p>
    <w:p w:rsidR="0064329E" w:rsidRPr="0064329E" w:rsidRDefault="0064329E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>IPM App</w:t>
      </w:r>
    </w:p>
    <w:p w:rsidR="0064329E" w:rsidRPr="0064329E" w:rsidRDefault="00661FF7" w:rsidP="008538ED">
      <w:pPr>
        <w:pStyle w:val="ListParagraph"/>
        <w:numPr>
          <w:ilvl w:val="0"/>
          <w:numId w:val="66"/>
        </w:numPr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A</w:t>
      </w:r>
      <w:r w:rsidR="0064329E">
        <w:rPr>
          <w:rFonts w:ascii="Verdana" w:eastAsia="Times New Roman" w:hAnsi="Verdana" w:cs="Times New Roman"/>
          <w:color w:val="303030"/>
          <w:sz w:val="16"/>
          <w:szCs w:val="16"/>
        </w:rPr>
        <w:t>dded support for new XSD version 1.3.1.14</w:t>
      </w:r>
    </w:p>
    <w:p w:rsidR="0064329E" w:rsidRDefault="00661FF7" w:rsidP="008538ED">
      <w:pPr>
        <w:pStyle w:val="ListParagraph"/>
        <w:numPr>
          <w:ilvl w:val="0"/>
          <w:numId w:val="66"/>
        </w:numPr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I</w:t>
      </w:r>
      <w:r w:rsidR="0064329E">
        <w:rPr>
          <w:rFonts w:ascii="Verdana" w:eastAsia="Times New Roman" w:hAnsi="Verdana" w:cs="Times New Roman"/>
          <w:color w:val="303030"/>
          <w:sz w:val="16"/>
          <w:szCs w:val="16"/>
        </w:rPr>
        <w:t xml:space="preserve">ncrease 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refresh</w:t>
      </w:r>
      <w:r w:rsidR="0064329E">
        <w:rPr>
          <w:rFonts w:ascii="Verdana" w:eastAsia="Times New Roman" w:hAnsi="Verdana" w:cs="Times New Roman"/>
          <w:color w:val="303030"/>
          <w:sz w:val="16"/>
          <w:szCs w:val="16"/>
        </w:rPr>
        <w:t xml:space="preserve"> events command timeout to be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 xml:space="preserve"> 100 sec.</w:t>
      </w:r>
    </w:p>
    <w:p w:rsidR="00661FF7" w:rsidRPr="00661FF7" w:rsidRDefault="00661FF7" w:rsidP="008538ED">
      <w:pPr>
        <w:pStyle w:val="ListParagraph"/>
        <w:numPr>
          <w:ilvl w:val="0"/>
          <w:numId w:val="66"/>
        </w:numPr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661FF7">
        <w:rPr>
          <w:rFonts w:ascii="Verdana" w:eastAsia="Times New Roman" w:hAnsi="Verdana" w:cs="Times New Roman"/>
          <w:color w:val="303030"/>
          <w:sz w:val="16"/>
          <w:szCs w:val="16"/>
        </w:rPr>
        <w:t xml:space="preserve">A new </w:t>
      </w:r>
      <w:proofErr w:type="spellStart"/>
      <w:r w:rsidRPr="00661FF7">
        <w:rPr>
          <w:rFonts w:ascii="Verdana" w:eastAsia="Times New Roman" w:hAnsi="Verdana" w:cs="Times New Roman"/>
          <w:color w:val="303030"/>
          <w:sz w:val="16"/>
          <w:szCs w:val="16"/>
        </w:rPr>
        <w:t>CrowMcuPeeripheralUpadte</w:t>
      </w:r>
      <w:proofErr w:type="spellEnd"/>
      <w:r w:rsidRPr="00661FF7">
        <w:rPr>
          <w:rFonts w:ascii="Verdana" w:eastAsia="Times New Roman" w:hAnsi="Verdana" w:cs="Times New Roman"/>
          <w:color w:val="303030"/>
          <w:sz w:val="16"/>
          <w:szCs w:val="16"/>
        </w:rPr>
        <w:t xml:space="preserve"> V1.0.0.10-include timeouts for RF module ,language and voice downloading</w:t>
      </w:r>
    </w:p>
    <w:p w:rsidR="0064329E" w:rsidRDefault="0064329E" w:rsidP="0064329E">
      <w:pPr>
        <w:pStyle w:val="ListParagraph"/>
        <w:spacing w:after="0"/>
        <w:ind w:left="360"/>
        <w:rPr>
          <w:rFonts w:ascii="Verdana" w:hAnsi="Verdana"/>
          <w:b/>
          <w:bCs/>
          <w:color w:val="303030"/>
          <w:sz w:val="16"/>
          <w:szCs w:val="16"/>
        </w:rPr>
      </w:pPr>
    </w:p>
    <w:p w:rsidR="0064329E" w:rsidRPr="0064329E" w:rsidRDefault="0064329E" w:rsidP="0064329E">
      <w:pPr>
        <w:pStyle w:val="ListParagraph"/>
        <w:spacing w:after="0"/>
        <w:ind w:left="360"/>
        <w:rPr>
          <w:highlight w:val="yellow"/>
          <w:u w:val="single"/>
        </w:rPr>
      </w:pPr>
      <w:r w:rsidRPr="0064329E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64329E" w:rsidRDefault="0064329E" w:rsidP="0064329E">
      <w:pPr>
        <w:numPr>
          <w:ilvl w:val="0"/>
          <w:numId w:val="59"/>
        </w:numPr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A50081">
        <w:rPr>
          <w:rFonts w:ascii="Verdana" w:eastAsia="Times New Roman" w:hAnsi="Verdana" w:cs="Times New Roman"/>
          <w:color w:val="303030"/>
          <w:sz w:val="16"/>
          <w:szCs w:val="16"/>
        </w:rPr>
        <w:t>ASCBT-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573,572,516</w:t>
      </w:r>
    </w:p>
    <w:p w:rsidR="0079378A" w:rsidRPr="0064329E" w:rsidRDefault="0079378A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>RF Module</w:t>
      </w:r>
    </w:p>
    <w:p w:rsidR="0079378A" w:rsidRPr="0079378A" w:rsidRDefault="0079378A" w:rsidP="008538ED">
      <w:pPr>
        <w:pStyle w:val="ListParagraph"/>
        <w:numPr>
          <w:ilvl w:val="0"/>
          <w:numId w:val="66"/>
        </w:numPr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79378A">
        <w:rPr>
          <w:rFonts w:ascii="Verdana" w:eastAsia="Times New Roman" w:hAnsi="Verdana" w:cs="Times New Roman"/>
          <w:color w:val="303030"/>
          <w:sz w:val="16"/>
          <w:szCs w:val="16"/>
        </w:rPr>
        <w:t xml:space="preserve">EN-Certification changes </w:t>
      </w:r>
    </w:p>
    <w:p w:rsidR="0079378A" w:rsidRPr="0079378A" w:rsidRDefault="0079378A" w:rsidP="008538ED">
      <w:pPr>
        <w:pStyle w:val="ListParagraph"/>
        <w:numPr>
          <w:ilvl w:val="0"/>
          <w:numId w:val="66"/>
        </w:numPr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79378A">
        <w:rPr>
          <w:rFonts w:ascii="Verdana" w:eastAsia="Times New Roman" w:hAnsi="Verdana" w:cs="Times New Roman"/>
          <w:color w:val="303030"/>
          <w:sz w:val="16"/>
          <w:szCs w:val="16"/>
        </w:rPr>
        <w:t>Fixed siren default configuration</w:t>
      </w:r>
    </w:p>
    <w:p w:rsidR="0079378A" w:rsidRPr="0079378A" w:rsidRDefault="0079378A" w:rsidP="008538ED">
      <w:pPr>
        <w:pStyle w:val="ListParagraph"/>
        <w:numPr>
          <w:ilvl w:val="0"/>
          <w:numId w:val="66"/>
        </w:numPr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79378A">
        <w:rPr>
          <w:rFonts w:ascii="Verdana" w:eastAsia="Times New Roman" w:hAnsi="Verdana" w:cs="Times New Roman"/>
          <w:color w:val="303030"/>
          <w:sz w:val="16"/>
          <w:szCs w:val="16"/>
        </w:rPr>
        <w:t xml:space="preserve">Production command </w:t>
      </w:r>
    </w:p>
    <w:p w:rsidR="0079378A" w:rsidRDefault="0079378A" w:rsidP="0079378A">
      <w:pPr>
        <w:pStyle w:val="ListParagraph"/>
        <w:spacing w:after="0"/>
        <w:ind w:left="360"/>
        <w:rPr>
          <w:rFonts w:ascii="Verdana" w:hAnsi="Verdana"/>
          <w:b/>
          <w:bCs/>
          <w:color w:val="303030"/>
          <w:sz w:val="16"/>
          <w:szCs w:val="16"/>
        </w:rPr>
      </w:pPr>
    </w:p>
    <w:p w:rsidR="0079378A" w:rsidRPr="00173F2C" w:rsidRDefault="0079378A" w:rsidP="0079378A">
      <w:pPr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286E2C" w:rsidRDefault="00286E2C" w:rsidP="00E84E5D">
      <w:pPr>
        <w:pStyle w:val="Heading2"/>
      </w:pPr>
      <w:bookmarkStart w:id="26" w:name="_Toc523816806"/>
      <w:r>
        <w:t xml:space="preserve">Release Date: 24/10/2017 (Revision </w:t>
      </w:r>
      <w:r w:rsidR="00E84E5D">
        <w:t>48807</w:t>
      </w:r>
      <w:r>
        <w:t>)</w:t>
      </w:r>
      <w:bookmarkEnd w:id="26"/>
    </w:p>
    <w:p w:rsidR="00286E2C" w:rsidRDefault="00286E2C" w:rsidP="00286E2C">
      <w:r>
        <w:t>SVN Location: https://subversion.ise.de/svn/gira/AlarmSystemCrow</w:t>
      </w:r>
    </w:p>
    <w:p w:rsidR="00286E2C" w:rsidRPr="00AA05BC" w:rsidRDefault="00286E2C" w:rsidP="00286E2C">
      <w:pPr>
        <w:spacing w:after="0"/>
        <w:rPr>
          <w:u w:val="single"/>
        </w:rPr>
      </w:pPr>
      <w:r w:rsidRPr="00AA05BC">
        <w:rPr>
          <w:u w:val="single"/>
        </w:rPr>
        <w:t>The Package includes:</w:t>
      </w:r>
      <w:r>
        <w:rPr>
          <w:u w:val="single"/>
        </w:rPr>
        <w:t xml:space="preserve"> </w:t>
      </w:r>
    </w:p>
    <w:p w:rsidR="00286E2C" w:rsidRPr="00F27F2B" w:rsidRDefault="00286E2C" w:rsidP="00286E2C">
      <w:pPr>
        <w:pStyle w:val="ListParagraph"/>
        <w:numPr>
          <w:ilvl w:val="0"/>
          <w:numId w:val="1"/>
        </w:numPr>
      </w:pPr>
      <w:proofErr w:type="spellStart"/>
      <w:r w:rsidRPr="00F27F2B">
        <w:t>CrowLibrary</w:t>
      </w:r>
      <w:proofErr w:type="spellEnd"/>
      <w:r w:rsidRPr="00F27F2B">
        <w:t xml:space="preserve"> Version 2.5.1.63</w:t>
      </w:r>
    </w:p>
    <w:p w:rsidR="00286E2C" w:rsidRPr="00F27F2B" w:rsidRDefault="00286E2C" w:rsidP="00286E2C">
      <w:pPr>
        <w:pStyle w:val="ListParagraph"/>
        <w:numPr>
          <w:ilvl w:val="0"/>
          <w:numId w:val="1"/>
        </w:numPr>
      </w:pPr>
      <w:r w:rsidRPr="00F27F2B">
        <w:t xml:space="preserve">Crow </w:t>
      </w:r>
      <w:proofErr w:type="spellStart"/>
      <w:r w:rsidRPr="00F27F2B">
        <w:t>IPMApplication</w:t>
      </w:r>
      <w:proofErr w:type="spellEnd"/>
      <w:r w:rsidRPr="00F27F2B">
        <w:t xml:space="preserve"> Version 2.5.1.66</w:t>
      </w:r>
    </w:p>
    <w:p w:rsidR="00286E2C" w:rsidRPr="00A76A94" w:rsidRDefault="00286E2C" w:rsidP="00286E2C">
      <w:pPr>
        <w:pStyle w:val="ListParagraph"/>
        <w:numPr>
          <w:ilvl w:val="0"/>
          <w:numId w:val="1"/>
        </w:numPr>
      </w:pPr>
      <w:r w:rsidRPr="00A76A94">
        <w:t xml:space="preserve">Crow MCU </w:t>
      </w:r>
      <w:proofErr w:type="spellStart"/>
      <w:r w:rsidRPr="00A76A94">
        <w:t>Upda</w:t>
      </w:r>
      <w:r>
        <w:t>teFirmware</w:t>
      </w:r>
      <w:proofErr w:type="spellEnd"/>
      <w:r>
        <w:t xml:space="preserve"> Version </w:t>
      </w:r>
      <w:r w:rsidRPr="003374EF">
        <w:t>1.7.4.49</w:t>
      </w:r>
    </w:p>
    <w:p w:rsidR="00286E2C" w:rsidRDefault="00286E2C" w:rsidP="00286E2C">
      <w:pPr>
        <w:pStyle w:val="ListParagraph"/>
        <w:numPr>
          <w:ilvl w:val="0"/>
          <w:numId w:val="1"/>
        </w:numPr>
      </w:pPr>
      <w:r w:rsidRPr="00A76A94">
        <w:t>Crow MCU Peripheral Update Version 1.0.0.1</w:t>
      </w:r>
    </w:p>
    <w:p w:rsidR="00286E2C" w:rsidRPr="00A76A94" w:rsidRDefault="00286E2C" w:rsidP="008657CB">
      <w:pPr>
        <w:pStyle w:val="ListParagraph"/>
        <w:numPr>
          <w:ilvl w:val="0"/>
          <w:numId w:val="1"/>
        </w:numPr>
      </w:pPr>
      <w:r>
        <w:t xml:space="preserve">Voice file </w:t>
      </w:r>
      <w:r w:rsidRPr="00286E2C">
        <w:t>version 1.</w:t>
      </w:r>
      <w:r w:rsidR="008657CB">
        <w:t>1</w:t>
      </w:r>
      <w:r w:rsidRPr="00286E2C">
        <w:t>.0.3</w:t>
      </w:r>
    </w:p>
    <w:p w:rsidR="00286E2C" w:rsidRPr="00AA05BC" w:rsidRDefault="00286E2C" w:rsidP="00286E2C">
      <w:pPr>
        <w:spacing w:after="0"/>
        <w:rPr>
          <w:u w:val="single"/>
        </w:rPr>
      </w:pPr>
      <w:r w:rsidRPr="00AA05BC">
        <w:rPr>
          <w:u w:val="single"/>
        </w:rPr>
        <w:t>Compatibility:</w:t>
      </w:r>
      <w:r>
        <w:rPr>
          <w:u w:val="single"/>
        </w:rPr>
        <w:t xml:space="preserve"> </w:t>
      </w:r>
    </w:p>
    <w:p w:rsidR="00286E2C" w:rsidRDefault="00286E2C" w:rsidP="00286E2C">
      <w:pPr>
        <w:pStyle w:val="ListParagraph"/>
        <w:numPr>
          <w:ilvl w:val="0"/>
          <w:numId w:val="1"/>
        </w:numPr>
      </w:pPr>
      <w:proofErr w:type="spellStart"/>
      <w:r>
        <w:t>CrowLibraryInterface</w:t>
      </w:r>
      <w:proofErr w:type="spellEnd"/>
      <w:r>
        <w:t xml:space="preserve"> Version </w:t>
      </w:r>
      <w:r w:rsidRPr="00484CEF">
        <w:t>1.2.1.32</w:t>
      </w:r>
    </w:p>
    <w:p w:rsidR="00286E2C" w:rsidRPr="00A76A94" w:rsidRDefault="00286E2C" w:rsidP="00286E2C">
      <w:pPr>
        <w:pStyle w:val="ListParagraph"/>
        <w:numPr>
          <w:ilvl w:val="0"/>
          <w:numId w:val="1"/>
        </w:numPr>
      </w:pPr>
      <w:proofErr w:type="spellStart"/>
      <w:r>
        <w:t>Gira</w:t>
      </w:r>
      <w:proofErr w:type="spellEnd"/>
      <w:r>
        <w:t xml:space="preserve"> Device Package : </w:t>
      </w:r>
      <w:r w:rsidRPr="00DE4978">
        <w:rPr>
          <w:highlight w:val="yellow"/>
        </w:rPr>
        <w:t>V1.0</w:t>
      </w:r>
      <w:r w:rsidRPr="00286E2C">
        <w:rPr>
          <w:highlight w:val="yellow"/>
        </w:rPr>
        <w:t>.603</w:t>
      </w:r>
    </w:p>
    <w:p w:rsidR="00286E2C" w:rsidRDefault="00286E2C" w:rsidP="00286E2C">
      <w:pPr>
        <w:pStyle w:val="ListParagraph"/>
        <w:numPr>
          <w:ilvl w:val="0"/>
          <w:numId w:val="1"/>
        </w:numPr>
      </w:pPr>
      <w:r w:rsidRPr="00A8143B">
        <w:t>XSD version: 1.2.0.10</w:t>
      </w:r>
    </w:p>
    <w:p w:rsidR="00286E2C" w:rsidRDefault="00286E2C" w:rsidP="00286E2C">
      <w:pPr>
        <w:pStyle w:val="ListParagraph"/>
        <w:numPr>
          <w:ilvl w:val="0"/>
          <w:numId w:val="1"/>
        </w:numPr>
      </w:pPr>
      <w:r>
        <w:t>Languages XSD :1</w:t>
      </w:r>
    </w:p>
    <w:p w:rsidR="00286E2C" w:rsidRPr="00A8143B" w:rsidRDefault="00286E2C" w:rsidP="00286E2C">
      <w:pPr>
        <w:pStyle w:val="ListParagraph"/>
        <w:numPr>
          <w:ilvl w:val="0"/>
          <w:numId w:val="1"/>
        </w:numPr>
      </w:pPr>
      <w:r>
        <w:t>Languages XML :</w:t>
      </w:r>
      <w:r w:rsidRPr="00286E2C">
        <w:t>2</w:t>
      </w:r>
    </w:p>
    <w:p w:rsidR="00286E2C" w:rsidRDefault="00286E2C" w:rsidP="00286E2C">
      <w:pPr>
        <w:pStyle w:val="ListParagraph"/>
        <w:numPr>
          <w:ilvl w:val="0"/>
          <w:numId w:val="1"/>
        </w:numPr>
      </w:pPr>
      <w:r w:rsidRPr="00A8143B">
        <w:t xml:space="preserve">GPA Version </w:t>
      </w:r>
      <w:r w:rsidRPr="00286E2C">
        <w:t>2.5.0.168</w:t>
      </w:r>
    </w:p>
    <w:p w:rsidR="00286E2C" w:rsidRPr="00A7013A" w:rsidRDefault="00286E2C" w:rsidP="00286E2C">
      <w:pPr>
        <w:spacing w:after="0"/>
        <w:rPr>
          <w:u w:val="single"/>
        </w:rPr>
      </w:pP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1580"/>
        <w:gridCol w:w="1460"/>
        <w:gridCol w:w="2313"/>
        <w:gridCol w:w="3503"/>
      </w:tblGrid>
      <w:tr w:rsidR="00286E2C" w:rsidRPr="00F62628" w:rsidTr="00286E2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F62628" w:rsidRDefault="00286E2C" w:rsidP="00286E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F62628" w:rsidRDefault="00286E2C" w:rsidP="00286E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F62628" w:rsidRDefault="00286E2C" w:rsidP="00286E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HW version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2C" w:rsidRPr="00F62628" w:rsidRDefault="00286E2C" w:rsidP="00286E2C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Comments</w:t>
            </w:r>
          </w:p>
        </w:tc>
      </w:tr>
      <w:tr w:rsidR="00286E2C" w:rsidRPr="00A76A94" w:rsidTr="00286E2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A76A94">
              <w:t>Control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8553C0" w:rsidRDefault="00286E2C" w:rsidP="00286E2C">
            <w:pPr>
              <w:rPr>
                <w:highlight w:val="yellow"/>
              </w:rPr>
            </w:pPr>
            <w:r w:rsidRPr="008553C0">
              <w:rPr>
                <w:highlight w:val="yellow"/>
              </w:rPr>
              <w:t>2.</w:t>
            </w:r>
            <w:r>
              <w:rPr>
                <w:highlight w:val="yellow"/>
              </w:rPr>
              <w:t>8</w:t>
            </w:r>
            <w:r w:rsidRPr="008553C0">
              <w:rPr>
                <w:highlight w:val="yellow"/>
              </w:rPr>
              <w:t>.</w:t>
            </w:r>
            <w:r>
              <w:rPr>
                <w:highlight w:val="yellow"/>
              </w:rPr>
              <w:t>3</w:t>
            </w:r>
            <w:r w:rsidRPr="008553C0">
              <w:rPr>
                <w:highlight w:val="yellow"/>
              </w:rPr>
              <w:t>.1</w:t>
            </w:r>
            <w:r>
              <w:rPr>
                <w:highlight w:val="yellow"/>
              </w:rPr>
              <w:t>21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A76A94">
              <w:t>5B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2C" w:rsidRPr="00A76A94" w:rsidRDefault="00286E2C" w:rsidP="00286E2C">
            <w:r>
              <w:t>*</w:t>
            </w:r>
            <w:r w:rsidRPr="00A76A94">
              <w:t>Still under test</w:t>
            </w:r>
          </w:p>
        </w:tc>
      </w:tr>
      <w:tr w:rsidR="00286E2C" w:rsidRPr="00A76A94" w:rsidTr="00286E2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A76A94">
              <w:lastRenderedPageBreak/>
              <w:t>RF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8553C0" w:rsidRDefault="00286E2C" w:rsidP="00286E2C">
            <w:pPr>
              <w:rPr>
                <w:rFonts w:cs="Arial"/>
                <w:highlight w:val="yellow"/>
              </w:rPr>
            </w:pPr>
            <w:r w:rsidRPr="003374EF">
              <w:t>4.6.0.59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A76A94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2C" w:rsidRPr="00A76A94" w:rsidRDefault="00286E2C" w:rsidP="00286E2C"/>
        </w:tc>
      </w:tr>
      <w:tr w:rsidR="00286E2C" w:rsidRPr="00A76A94" w:rsidTr="00286E2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A76A94">
              <w:t>PIR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tabs>
                <w:tab w:val="center" w:pos="1368"/>
              </w:tabs>
              <w:rPr>
                <w:rFonts w:cs="Arial"/>
              </w:rPr>
            </w:pPr>
            <w:r w:rsidRPr="003374EF">
              <w:t>0.8.5.17</w:t>
            </w:r>
            <w:r w:rsidRPr="00A76A94">
              <w:tab/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A76A94">
              <w:t>4C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2C" w:rsidRPr="00A76A94" w:rsidRDefault="00286E2C" w:rsidP="00286E2C">
            <w:r>
              <w:t>4B is OK too</w:t>
            </w:r>
          </w:p>
        </w:tc>
      </w:tr>
      <w:tr w:rsidR="00286E2C" w:rsidRPr="00A76A94" w:rsidTr="00286E2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A76A94">
              <w:t>PIR Cam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A76A94">
              <w:t>1.2.0.38 / 192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A76A94">
              <w:t>4B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2C" w:rsidRPr="00A76A94" w:rsidRDefault="00286E2C" w:rsidP="00286E2C">
            <w:r>
              <w:t>4A is OK too</w:t>
            </w:r>
          </w:p>
        </w:tc>
      </w:tr>
      <w:tr w:rsidR="00286E2C" w:rsidRPr="00A76A94" w:rsidTr="00286E2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1B6A80" w:rsidRDefault="00286E2C" w:rsidP="00286E2C">
            <w:pPr>
              <w:rPr>
                <w:rFonts w:cs="Arial"/>
              </w:rPr>
            </w:pPr>
            <w:r w:rsidRPr="001B6A80">
              <w:t>Magnet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1B6A80" w:rsidRDefault="00286E2C" w:rsidP="00286E2C">
            <w:pPr>
              <w:rPr>
                <w:rFonts w:cs="Arial"/>
              </w:rPr>
            </w:pPr>
            <w:r w:rsidRPr="001B6A80">
              <w:t>0.7.0.11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2C" w:rsidRPr="00A76A94" w:rsidRDefault="00286E2C" w:rsidP="00286E2C">
            <w:r w:rsidRPr="00A76A94">
              <w:t>4A is OK too</w:t>
            </w:r>
          </w:p>
        </w:tc>
      </w:tr>
      <w:tr w:rsidR="00286E2C" w:rsidRPr="00A76A94" w:rsidTr="00286E2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A76A94">
              <w:t>Technical Contact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0453A8" w:rsidRDefault="00286E2C" w:rsidP="00286E2C">
            <w:pPr>
              <w:rPr>
                <w:rFonts w:cs="Arial"/>
                <w:highlight w:val="yellow"/>
              </w:rPr>
            </w:pPr>
            <w:r w:rsidRPr="001B6A80">
              <w:t>0.7.0.11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2C" w:rsidRPr="00A76A94" w:rsidRDefault="00286E2C" w:rsidP="00286E2C">
            <w:r w:rsidRPr="00A76A94">
              <w:t>4A is OK too</w:t>
            </w:r>
          </w:p>
        </w:tc>
      </w:tr>
      <w:tr w:rsidR="00286E2C" w:rsidRPr="00A76A94" w:rsidTr="00286E2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A76A94">
              <w:t>Indoor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286E2C" w:rsidRDefault="00286E2C" w:rsidP="00286E2C">
            <w:pPr>
              <w:rPr>
                <w:rFonts w:cs="Arial"/>
              </w:rPr>
            </w:pPr>
            <w:r w:rsidRPr="00286E2C">
              <w:t>0.15.3.26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2C" w:rsidRPr="00A76A94" w:rsidRDefault="00286E2C" w:rsidP="00286E2C">
            <w:r w:rsidRPr="00A76A94">
              <w:t>2C is OK too</w:t>
            </w:r>
            <w:r>
              <w:t>, *</w:t>
            </w:r>
            <w:r w:rsidRPr="00A76A94">
              <w:t>Still under test</w:t>
            </w:r>
          </w:p>
        </w:tc>
      </w:tr>
      <w:tr w:rsidR="00286E2C" w:rsidRPr="00A76A94" w:rsidTr="00286E2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A76A94">
              <w:t>Outdoor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286E2C" w:rsidRDefault="00286E2C" w:rsidP="00286E2C">
            <w:r w:rsidRPr="00286E2C">
              <w:t>0.15.3.29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A76A94">
              <w:t>4B</w:t>
            </w:r>
            <w:r w:rsidRPr="00A76A94">
              <w:rPr>
                <w:rFonts w:cs="Arial"/>
              </w:rPr>
              <w:t xml:space="preserve"> must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2C" w:rsidRPr="00A76A94" w:rsidRDefault="00286E2C" w:rsidP="00286E2C"/>
        </w:tc>
      </w:tr>
      <w:tr w:rsidR="00286E2C" w:rsidRPr="00A76A94" w:rsidTr="00286E2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A76A94">
              <w:t>I/O 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286E2C" w:rsidRDefault="00286E2C" w:rsidP="00286E2C">
            <w:pPr>
              <w:rPr>
                <w:rFonts w:cs="Arial"/>
              </w:rPr>
            </w:pPr>
            <w:r w:rsidRPr="00286E2C">
              <w:t>1.2.0.28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2C" w:rsidRPr="00A76A94" w:rsidRDefault="00286E2C" w:rsidP="00286E2C">
            <w:r w:rsidRPr="00A76A94">
              <w:t>3A is OK too</w:t>
            </w:r>
            <w:r>
              <w:t>, *</w:t>
            </w:r>
            <w:r w:rsidRPr="00A76A94">
              <w:t>Still under test</w:t>
            </w:r>
          </w:p>
        </w:tc>
      </w:tr>
      <w:tr w:rsidR="00286E2C" w:rsidRPr="00A76A94" w:rsidTr="00286E2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A76A94">
              <w:t>Keyfob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A76A94">
              <w:t>0.3.0.6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A76A94">
              <w:t>1A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2C" w:rsidRPr="00A76A94" w:rsidRDefault="00286E2C" w:rsidP="00286E2C"/>
        </w:tc>
      </w:tr>
      <w:tr w:rsidR="00286E2C" w:rsidRPr="00A76A94" w:rsidTr="00286E2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A76A94">
              <w:t>GBD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BF4257" w:rsidRDefault="00286E2C" w:rsidP="00286E2C">
            <w:pPr>
              <w:rPr>
                <w:rFonts w:cs="Arial"/>
                <w:highlight w:val="yellow"/>
              </w:rPr>
            </w:pPr>
            <w:r w:rsidRPr="001B6A80">
              <w:t>0.1.</w:t>
            </w:r>
            <w:r>
              <w:t>1</w:t>
            </w:r>
            <w:r w:rsidRPr="001B6A80">
              <w:t>.22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A76A94">
              <w:t>1D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2C" w:rsidRDefault="00286E2C" w:rsidP="00286E2C">
            <w:r>
              <w:t>Requires new HW for VDS tests.</w:t>
            </w:r>
          </w:p>
          <w:p w:rsidR="00286E2C" w:rsidRDefault="00286E2C" w:rsidP="00286E2C">
            <w:r>
              <w:t>Can work on existing HW except detection method</w:t>
            </w:r>
          </w:p>
          <w:p w:rsidR="00286E2C" w:rsidRPr="00A76A94" w:rsidRDefault="00286E2C" w:rsidP="00286E2C">
            <w:r w:rsidRPr="00A76A94">
              <w:t>1C is OK too</w:t>
            </w:r>
          </w:p>
        </w:tc>
      </w:tr>
      <w:tr w:rsidR="00286E2C" w:rsidRPr="00A76A94" w:rsidTr="00286E2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A76A94">
              <w:t>LCD Keypad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602A5F" w:rsidRDefault="00286E2C" w:rsidP="00286E2C">
            <w:pPr>
              <w:rPr>
                <w:rFonts w:cs="Arial"/>
                <w:highlight w:val="yellow"/>
              </w:rPr>
            </w:pPr>
            <w:r w:rsidRPr="00602A5F">
              <w:rPr>
                <w:highlight w:val="yellow"/>
              </w:rPr>
              <w:t>1.</w:t>
            </w:r>
            <w:r>
              <w:rPr>
                <w:highlight w:val="yellow"/>
              </w:rPr>
              <w:t>2</w:t>
            </w:r>
            <w:r w:rsidRPr="00602A5F">
              <w:rPr>
                <w:highlight w:val="yellow"/>
              </w:rPr>
              <w:t>.</w:t>
            </w:r>
            <w:r>
              <w:rPr>
                <w:highlight w:val="yellow"/>
              </w:rPr>
              <w:t>0</w:t>
            </w:r>
            <w:r w:rsidRPr="00602A5F">
              <w:rPr>
                <w:highlight w:val="yellow"/>
              </w:rPr>
              <w:t>.</w:t>
            </w:r>
            <w:r>
              <w:rPr>
                <w:highlight w:val="yellow"/>
              </w:rPr>
              <w:t>50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2C" w:rsidRPr="00A76A94" w:rsidRDefault="00286E2C" w:rsidP="00286E2C">
            <w:r>
              <w:t>*</w:t>
            </w:r>
            <w:r w:rsidRPr="00A76A94">
              <w:t>Still under test</w:t>
            </w:r>
          </w:p>
          <w:p w:rsidR="00286E2C" w:rsidRPr="00A76A94" w:rsidRDefault="00286E2C" w:rsidP="00286E2C">
            <w:r w:rsidRPr="00A76A94">
              <w:t>3A is OK too</w:t>
            </w:r>
          </w:p>
        </w:tc>
      </w:tr>
      <w:tr w:rsidR="00286E2C" w:rsidRPr="00A76A94" w:rsidTr="00286E2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2C" w:rsidRPr="00A76A94" w:rsidRDefault="00286E2C" w:rsidP="00286E2C">
            <w:r w:rsidRPr="00A76A94">
              <w:t>Touch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2C" w:rsidRPr="00F27F2B" w:rsidRDefault="00F27F2B" w:rsidP="00286E2C">
            <w:pPr>
              <w:rPr>
                <w:highlight w:val="yellow"/>
              </w:rPr>
            </w:pPr>
            <w:r w:rsidRPr="00F27F2B">
              <w:rPr>
                <w:highlight w:val="yellow"/>
              </w:rPr>
              <w:t>0.0.0.9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2C" w:rsidRPr="00A76A94" w:rsidRDefault="00286E2C" w:rsidP="00286E2C"/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2C" w:rsidRPr="00A76A94" w:rsidRDefault="001605EB" w:rsidP="00E13951">
            <w:r>
              <w:t>*</w:t>
            </w:r>
            <w:r w:rsidR="005A373E">
              <w:t xml:space="preserve">Not formal </w:t>
            </w:r>
          </w:p>
        </w:tc>
      </w:tr>
      <w:tr w:rsidR="00286E2C" w:rsidRPr="00A76A94" w:rsidTr="00286E2C">
        <w:trPr>
          <w:trHeight w:val="322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A76A94">
              <w:t>Door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A76A94">
              <w:t>0.1.0.6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A76A94">
              <w:t>2B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2C" w:rsidRPr="00A76A94" w:rsidRDefault="00286E2C" w:rsidP="00286E2C"/>
        </w:tc>
      </w:tr>
      <w:tr w:rsidR="00286E2C" w:rsidRPr="00A76A94" w:rsidTr="00286E2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A76A94">
              <w:t>Repeater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3374EF">
              <w:t>0.1.2.14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2C" w:rsidRPr="00A76A94" w:rsidRDefault="00286E2C" w:rsidP="00286E2C">
            <w:r w:rsidRPr="00A76A94">
              <w:t>2C is OK too</w:t>
            </w:r>
          </w:p>
        </w:tc>
      </w:tr>
      <w:tr w:rsidR="00286E2C" w:rsidRPr="00A76A94" w:rsidTr="00286E2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A76A94">
              <w:t>GPA-C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3374EF">
              <w:t>V2.8.0.48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2C" w:rsidRPr="00A76A94" w:rsidRDefault="00286E2C" w:rsidP="00286E2C">
            <w:pPr>
              <w:rPr>
                <w:rFonts w:cs="Arial"/>
              </w:rPr>
            </w:pPr>
            <w:r w:rsidRPr="00A76A94">
              <w:t>Located @ Tests folder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2C" w:rsidRPr="00A76A94" w:rsidRDefault="00286E2C" w:rsidP="00286E2C"/>
        </w:tc>
      </w:tr>
    </w:tbl>
    <w:p w:rsidR="00286E2C" w:rsidRDefault="00286E2C" w:rsidP="00286E2C">
      <w:pPr>
        <w:spacing w:after="0"/>
        <w:rPr>
          <w:u w:val="single"/>
        </w:rPr>
      </w:pPr>
    </w:p>
    <w:p w:rsidR="00286E2C" w:rsidRPr="00A76A94" w:rsidRDefault="00286E2C" w:rsidP="00286E2C">
      <w:pPr>
        <w:spacing w:after="0"/>
        <w:rPr>
          <w:u w:val="single"/>
        </w:rPr>
      </w:pPr>
    </w:p>
    <w:p w:rsidR="00286E2C" w:rsidRPr="008553C0" w:rsidRDefault="00286E2C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 w:rsidRPr="008553C0">
        <w:rPr>
          <w:highlight w:val="yellow"/>
          <w:u w:val="single"/>
        </w:rPr>
        <w:t>MCU</w:t>
      </w:r>
    </w:p>
    <w:p w:rsidR="00286E2C" w:rsidRPr="00173F2C" w:rsidRDefault="00173F2C" w:rsidP="00173F2C">
      <w:pPr>
        <w:pStyle w:val="ListParagraph"/>
        <w:numPr>
          <w:ilvl w:val="0"/>
          <w:numId w:val="59"/>
        </w:numPr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</w:pPr>
      <w:r w:rsidRPr="00173F2C">
        <w:rPr>
          <w:rFonts w:ascii="Verdana" w:eastAsia="Times New Roman" w:hAnsi="Verdana" w:cs="Times New Roman"/>
          <w:color w:val="303030"/>
          <w:sz w:val="16"/>
          <w:szCs w:val="16"/>
        </w:rPr>
        <w:t>Dynamic memory allocation should is m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anaged by OS Heap</w:t>
      </w:r>
    </w:p>
    <w:p w:rsidR="00286E2C" w:rsidRPr="00303B78" w:rsidRDefault="00286E2C" w:rsidP="00286E2C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303B78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286E2C" w:rsidRDefault="00286E2C" w:rsidP="008538ED">
      <w:pPr>
        <w:pStyle w:val="ListParagraph"/>
        <w:numPr>
          <w:ilvl w:val="0"/>
          <w:numId w:val="66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ASCBT-</w:t>
      </w:r>
      <w:r w:rsidR="00F27F2B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482</w:t>
      </w:r>
      <w:r w:rsidRPr="00F27F2B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,</w:t>
      </w:r>
      <w:r w:rsidR="00F27F2B" w:rsidRPr="00F27F2B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 xml:space="preserve"> 573, </w:t>
      </w:r>
      <w:r w:rsidR="00F27F2B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581, 584</w:t>
      </w:r>
      <w:r w:rsidR="00F27F2B">
        <w:rPr>
          <w:rFonts w:ascii="Verdana" w:eastAsia="Times New Roman" w:hAnsi="Verdana" w:cs="Times New Roman"/>
          <w:color w:val="303030"/>
          <w:sz w:val="16"/>
          <w:szCs w:val="16"/>
        </w:rPr>
        <w:t xml:space="preserve">, 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</w:p>
    <w:p w:rsidR="00173F2C" w:rsidRPr="00173F2C" w:rsidRDefault="00173F2C" w:rsidP="008538ED">
      <w:pPr>
        <w:pStyle w:val="ListParagraph"/>
        <w:numPr>
          <w:ilvl w:val="0"/>
          <w:numId w:val="66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173F2C">
        <w:rPr>
          <w:rFonts w:ascii="Verdana" w:eastAsia="Times New Roman" w:hAnsi="Verdana" w:cs="Times New Roman"/>
          <w:color w:val="303030"/>
          <w:sz w:val="16"/>
          <w:szCs w:val="16"/>
        </w:rPr>
        <w:t>MCU Stuck (Debug ver117 -Red LED ON) during commissioning</w:t>
      </w:r>
    </w:p>
    <w:p w:rsidR="00173F2C" w:rsidRPr="00173F2C" w:rsidRDefault="00173F2C" w:rsidP="008538ED">
      <w:pPr>
        <w:pStyle w:val="ListParagraph"/>
        <w:numPr>
          <w:ilvl w:val="0"/>
          <w:numId w:val="66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173F2C">
        <w:rPr>
          <w:rFonts w:ascii="Verdana" w:eastAsia="Times New Roman" w:hAnsi="Verdana" w:cs="Times New Roman"/>
          <w:color w:val="303030"/>
          <w:sz w:val="16"/>
          <w:szCs w:val="16"/>
        </w:rPr>
        <w:t>Keypad doesn't get configuration from panel</w:t>
      </w:r>
    </w:p>
    <w:p w:rsidR="00173F2C" w:rsidRPr="00173F2C" w:rsidRDefault="00173F2C" w:rsidP="008538ED">
      <w:pPr>
        <w:pStyle w:val="ListParagraph"/>
        <w:numPr>
          <w:ilvl w:val="0"/>
          <w:numId w:val="66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173F2C">
        <w:rPr>
          <w:rFonts w:ascii="Verdana" w:eastAsia="Times New Roman" w:hAnsi="Verdana" w:cs="Times New Roman"/>
          <w:color w:val="303030"/>
          <w:sz w:val="16"/>
          <w:szCs w:val="16"/>
        </w:rPr>
        <w:t>MCU does not return the RF-Module to NORMAL mode at the end of LEARN mode</w:t>
      </w:r>
    </w:p>
    <w:p w:rsidR="00286E2C" w:rsidRPr="00A76A94" w:rsidRDefault="00286E2C" w:rsidP="00286E2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286E2C" w:rsidRPr="00F27F2B" w:rsidRDefault="00286E2C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 w:rsidRPr="00F27F2B">
        <w:rPr>
          <w:highlight w:val="yellow"/>
          <w:u w:val="single"/>
        </w:rPr>
        <w:t>LCD KP</w:t>
      </w:r>
    </w:p>
    <w:p w:rsidR="00173F2C" w:rsidRDefault="00173F2C" w:rsidP="00173F2C">
      <w:pPr>
        <w:numPr>
          <w:ilvl w:val="0"/>
          <w:numId w:val="59"/>
        </w:numPr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Changes to support EN-standard tests</w:t>
      </w:r>
    </w:p>
    <w:p w:rsidR="00173F2C" w:rsidRPr="00173F2C" w:rsidRDefault="00173F2C" w:rsidP="00173F2C">
      <w:pPr>
        <w:numPr>
          <w:ilvl w:val="1"/>
          <w:numId w:val="59"/>
        </w:numPr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173F2C">
        <w:rPr>
          <w:rFonts w:ascii="Verdana" w:eastAsia="Times New Roman" w:hAnsi="Verdana" w:cs="Times New Roman"/>
          <w:color w:val="303030"/>
          <w:sz w:val="16"/>
          <w:szCs w:val="16"/>
        </w:rPr>
        <w:t>"Installer" user can be enabled/disable via the "User administration" menu</w:t>
      </w:r>
    </w:p>
    <w:p w:rsidR="00173F2C" w:rsidRPr="00173F2C" w:rsidRDefault="00173F2C" w:rsidP="00173F2C">
      <w:pPr>
        <w:numPr>
          <w:ilvl w:val="1"/>
          <w:numId w:val="59"/>
        </w:numPr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173F2C">
        <w:rPr>
          <w:rFonts w:ascii="Verdana" w:eastAsia="Times New Roman" w:hAnsi="Verdana" w:cs="Times New Roman"/>
          <w:color w:val="303030"/>
          <w:sz w:val="16"/>
          <w:szCs w:val="16"/>
        </w:rPr>
        <w:t>Battery status reported immediately on Tamper event.</w:t>
      </w:r>
    </w:p>
    <w:p w:rsidR="00286E2C" w:rsidRPr="00A76A94" w:rsidRDefault="00286E2C" w:rsidP="00286E2C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A76A94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286E2C" w:rsidRPr="00173F2C" w:rsidRDefault="00286E2C" w:rsidP="00286E2C">
      <w:pPr>
        <w:numPr>
          <w:ilvl w:val="0"/>
          <w:numId w:val="59"/>
        </w:numPr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A50081">
        <w:rPr>
          <w:rFonts w:ascii="Verdana" w:eastAsia="Times New Roman" w:hAnsi="Verdana" w:cs="Times New Roman"/>
          <w:color w:val="303030"/>
          <w:sz w:val="16"/>
          <w:szCs w:val="16"/>
        </w:rPr>
        <w:t>ASCBT-</w:t>
      </w:r>
      <w:r w:rsidR="00173F2C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575</w:t>
      </w:r>
    </w:p>
    <w:p w:rsidR="00286E2C" w:rsidRPr="00F27F2B" w:rsidRDefault="00286E2C" w:rsidP="00F27F2B">
      <w:pPr>
        <w:shd w:val="clear" w:color="auto" w:fill="FFFFFF"/>
        <w:spacing w:after="100" w:afterAutospacing="1" w:line="240" w:lineRule="auto"/>
        <w:ind w:left="360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3374EF" w:rsidRDefault="003374EF" w:rsidP="00CC086F">
      <w:pPr>
        <w:pStyle w:val="Heading2"/>
      </w:pPr>
      <w:bookmarkStart w:id="27" w:name="_Toc523816807"/>
      <w:r>
        <w:t>Release Date: 2</w:t>
      </w:r>
      <w:r w:rsidR="00AD4E8E">
        <w:t>6</w:t>
      </w:r>
      <w:r>
        <w:t xml:space="preserve">/09/2017 (Revision </w:t>
      </w:r>
      <w:r w:rsidR="0047015F">
        <w:t>4860</w:t>
      </w:r>
      <w:r w:rsidR="00CC086F">
        <w:t>7</w:t>
      </w:r>
      <w:r>
        <w:t>)</w:t>
      </w:r>
      <w:bookmarkEnd w:id="27"/>
    </w:p>
    <w:p w:rsidR="003374EF" w:rsidRDefault="003374EF" w:rsidP="003374EF">
      <w:r>
        <w:t>SVN Location: https://subversion.ise.de/svn/gira/AlarmSystemCrow</w:t>
      </w:r>
    </w:p>
    <w:p w:rsidR="003374EF" w:rsidRPr="00AA05BC" w:rsidRDefault="003374EF" w:rsidP="003374EF">
      <w:pPr>
        <w:spacing w:after="0"/>
        <w:rPr>
          <w:u w:val="single"/>
        </w:rPr>
      </w:pPr>
      <w:r w:rsidRPr="00AA05BC">
        <w:rPr>
          <w:u w:val="single"/>
        </w:rPr>
        <w:t>The Package includes:</w:t>
      </w:r>
      <w:r>
        <w:rPr>
          <w:u w:val="single"/>
        </w:rPr>
        <w:t xml:space="preserve"> </w:t>
      </w:r>
    </w:p>
    <w:p w:rsidR="003374EF" w:rsidRPr="00A76A94" w:rsidRDefault="003374EF" w:rsidP="003374EF">
      <w:pPr>
        <w:pStyle w:val="ListParagraph"/>
        <w:numPr>
          <w:ilvl w:val="0"/>
          <w:numId w:val="1"/>
        </w:numPr>
      </w:pPr>
      <w:proofErr w:type="spellStart"/>
      <w:r>
        <w:t>CrowLibrary</w:t>
      </w:r>
      <w:proofErr w:type="spellEnd"/>
      <w:r>
        <w:t xml:space="preserve"> Version </w:t>
      </w:r>
      <w:r w:rsidRPr="003374EF">
        <w:rPr>
          <w:highlight w:val="yellow"/>
        </w:rPr>
        <w:t>2.5.1.63</w:t>
      </w:r>
    </w:p>
    <w:p w:rsidR="003374EF" w:rsidRPr="00A76A94" w:rsidRDefault="003374EF" w:rsidP="003374EF">
      <w:pPr>
        <w:pStyle w:val="ListParagraph"/>
        <w:numPr>
          <w:ilvl w:val="0"/>
          <w:numId w:val="1"/>
        </w:numPr>
      </w:pPr>
      <w:r w:rsidRPr="00A76A94">
        <w:t>Crow</w:t>
      </w:r>
      <w:r>
        <w:t xml:space="preserve"> </w:t>
      </w:r>
      <w:proofErr w:type="spellStart"/>
      <w:r>
        <w:t>IPMApplication</w:t>
      </w:r>
      <w:proofErr w:type="spellEnd"/>
      <w:r>
        <w:t xml:space="preserve"> Version </w:t>
      </w:r>
      <w:r w:rsidRPr="00DE4978">
        <w:rPr>
          <w:highlight w:val="yellow"/>
        </w:rPr>
        <w:t>2.5.1.6</w:t>
      </w:r>
      <w:r w:rsidRPr="003374EF">
        <w:rPr>
          <w:highlight w:val="yellow"/>
        </w:rPr>
        <w:t>6</w:t>
      </w:r>
    </w:p>
    <w:p w:rsidR="003374EF" w:rsidRPr="00A76A94" w:rsidRDefault="003374EF" w:rsidP="003374EF">
      <w:pPr>
        <w:pStyle w:val="ListParagraph"/>
        <w:numPr>
          <w:ilvl w:val="0"/>
          <w:numId w:val="1"/>
        </w:numPr>
      </w:pPr>
      <w:r w:rsidRPr="00A76A94">
        <w:t xml:space="preserve">Crow MCU </w:t>
      </w:r>
      <w:proofErr w:type="spellStart"/>
      <w:r w:rsidRPr="00A76A94">
        <w:t>Upda</w:t>
      </w:r>
      <w:r>
        <w:t>teFirmware</w:t>
      </w:r>
      <w:proofErr w:type="spellEnd"/>
      <w:r>
        <w:t xml:space="preserve"> Version </w:t>
      </w:r>
      <w:r w:rsidRPr="003374EF">
        <w:t>1.7.4.49</w:t>
      </w:r>
    </w:p>
    <w:p w:rsidR="003374EF" w:rsidRDefault="003374EF" w:rsidP="003374EF">
      <w:pPr>
        <w:pStyle w:val="ListParagraph"/>
        <w:numPr>
          <w:ilvl w:val="0"/>
          <w:numId w:val="1"/>
        </w:numPr>
      </w:pPr>
      <w:r w:rsidRPr="00A76A94">
        <w:lastRenderedPageBreak/>
        <w:t>Crow MCU Peripheral Update Version 1.0.0.1</w:t>
      </w:r>
    </w:p>
    <w:p w:rsidR="00A50081" w:rsidRPr="00A76A94" w:rsidRDefault="00A50081" w:rsidP="008657CB">
      <w:pPr>
        <w:pStyle w:val="ListParagraph"/>
        <w:numPr>
          <w:ilvl w:val="0"/>
          <w:numId w:val="1"/>
        </w:numPr>
      </w:pPr>
      <w:r>
        <w:t xml:space="preserve">Voice file version </w:t>
      </w:r>
      <w:r w:rsidRPr="00A50081">
        <w:rPr>
          <w:highlight w:val="yellow"/>
        </w:rPr>
        <w:t>1.</w:t>
      </w:r>
      <w:r w:rsidR="008657CB">
        <w:rPr>
          <w:highlight w:val="yellow"/>
        </w:rPr>
        <w:t>1</w:t>
      </w:r>
      <w:r w:rsidRPr="00A50081">
        <w:rPr>
          <w:highlight w:val="yellow"/>
        </w:rPr>
        <w:t>.0.3</w:t>
      </w:r>
    </w:p>
    <w:p w:rsidR="003374EF" w:rsidRPr="00AA05BC" w:rsidRDefault="003374EF" w:rsidP="003374EF">
      <w:pPr>
        <w:spacing w:after="0"/>
        <w:rPr>
          <w:u w:val="single"/>
        </w:rPr>
      </w:pPr>
      <w:r w:rsidRPr="00AA05BC">
        <w:rPr>
          <w:u w:val="single"/>
        </w:rPr>
        <w:t>Compatibility:</w:t>
      </w:r>
      <w:r>
        <w:rPr>
          <w:u w:val="single"/>
        </w:rPr>
        <w:t xml:space="preserve"> </w:t>
      </w:r>
    </w:p>
    <w:p w:rsidR="003374EF" w:rsidRDefault="003374EF" w:rsidP="003374EF">
      <w:pPr>
        <w:pStyle w:val="ListParagraph"/>
        <w:numPr>
          <w:ilvl w:val="0"/>
          <w:numId w:val="1"/>
        </w:numPr>
      </w:pPr>
      <w:proofErr w:type="spellStart"/>
      <w:r>
        <w:t>CrowLibraryInterface</w:t>
      </w:r>
      <w:proofErr w:type="spellEnd"/>
      <w:r>
        <w:t xml:space="preserve"> Version </w:t>
      </w:r>
      <w:r w:rsidRPr="00484CEF">
        <w:t>1.2.1.32</w:t>
      </w:r>
    </w:p>
    <w:p w:rsidR="003374EF" w:rsidRPr="00A76A94" w:rsidRDefault="003374EF" w:rsidP="003374EF">
      <w:pPr>
        <w:pStyle w:val="ListParagraph"/>
        <w:numPr>
          <w:ilvl w:val="0"/>
          <w:numId w:val="1"/>
        </w:numPr>
      </w:pPr>
      <w:proofErr w:type="spellStart"/>
      <w:r>
        <w:t>Gira</w:t>
      </w:r>
      <w:proofErr w:type="spellEnd"/>
      <w:r>
        <w:t xml:space="preserve"> Device Package : </w:t>
      </w:r>
      <w:r w:rsidRPr="00DE4978">
        <w:rPr>
          <w:highlight w:val="yellow"/>
        </w:rPr>
        <w:t>V1.0</w:t>
      </w:r>
      <w:r w:rsidRPr="003374EF">
        <w:rPr>
          <w:highlight w:val="yellow"/>
        </w:rPr>
        <w:t>.601</w:t>
      </w:r>
    </w:p>
    <w:p w:rsidR="003374EF" w:rsidRDefault="003374EF" w:rsidP="003374EF">
      <w:pPr>
        <w:pStyle w:val="ListParagraph"/>
        <w:numPr>
          <w:ilvl w:val="0"/>
          <w:numId w:val="1"/>
        </w:numPr>
      </w:pPr>
      <w:r w:rsidRPr="00A8143B">
        <w:t>XSD version: 1.2.0.10</w:t>
      </w:r>
    </w:p>
    <w:p w:rsidR="003374EF" w:rsidRDefault="003374EF" w:rsidP="003374EF">
      <w:pPr>
        <w:pStyle w:val="ListParagraph"/>
        <w:numPr>
          <w:ilvl w:val="0"/>
          <w:numId w:val="1"/>
        </w:numPr>
      </w:pPr>
      <w:r>
        <w:t>Languages XSD :1</w:t>
      </w:r>
    </w:p>
    <w:p w:rsidR="003374EF" w:rsidRPr="00A8143B" w:rsidRDefault="003374EF" w:rsidP="003374EF">
      <w:pPr>
        <w:pStyle w:val="ListParagraph"/>
        <w:numPr>
          <w:ilvl w:val="0"/>
          <w:numId w:val="1"/>
        </w:numPr>
      </w:pPr>
      <w:r>
        <w:t>Languages XML :</w:t>
      </w:r>
      <w:r w:rsidRPr="003374EF">
        <w:rPr>
          <w:highlight w:val="yellow"/>
        </w:rPr>
        <w:t>2</w:t>
      </w:r>
    </w:p>
    <w:p w:rsidR="003374EF" w:rsidRDefault="003374EF" w:rsidP="003374EF">
      <w:pPr>
        <w:pStyle w:val="ListParagraph"/>
        <w:numPr>
          <w:ilvl w:val="0"/>
          <w:numId w:val="1"/>
        </w:numPr>
      </w:pPr>
      <w:r w:rsidRPr="00A8143B">
        <w:t xml:space="preserve">GPA Version </w:t>
      </w:r>
      <w:r w:rsidRPr="003374EF">
        <w:rPr>
          <w:highlight w:val="yellow"/>
        </w:rPr>
        <w:t>2.5.0.168</w:t>
      </w:r>
    </w:p>
    <w:p w:rsidR="003374EF" w:rsidRPr="00A7013A" w:rsidRDefault="003374EF" w:rsidP="003374EF">
      <w:pPr>
        <w:spacing w:after="0"/>
        <w:rPr>
          <w:u w:val="single"/>
        </w:rPr>
      </w:pP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1580"/>
        <w:gridCol w:w="1460"/>
        <w:gridCol w:w="2313"/>
        <w:gridCol w:w="3503"/>
      </w:tblGrid>
      <w:tr w:rsidR="003374EF" w:rsidRPr="00F62628" w:rsidTr="00286E2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F62628" w:rsidRDefault="003374EF" w:rsidP="00286E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F62628" w:rsidRDefault="003374EF" w:rsidP="00286E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F62628" w:rsidRDefault="003374EF" w:rsidP="00286E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HW version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EF" w:rsidRPr="00F62628" w:rsidRDefault="003374EF" w:rsidP="00286E2C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Comments</w:t>
            </w:r>
          </w:p>
        </w:tc>
      </w:tr>
      <w:tr w:rsidR="003374EF" w:rsidRPr="00A76A94" w:rsidTr="00286E2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A76A94">
              <w:t>Control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8553C0" w:rsidRDefault="003374EF" w:rsidP="00A84FDE">
            <w:pPr>
              <w:rPr>
                <w:highlight w:val="yellow"/>
              </w:rPr>
            </w:pPr>
            <w:r w:rsidRPr="008553C0">
              <w:rPr>
                <w:highlight w:val="yellow"/>
              </w:rPr>
              <w:t>2.</w:t>
            </w:r>
            <w:r>
              <w:rPr>
                <w:highlight w:val="yellow"/>
              </w:rPr>
              <w:t>8</w:t>
            </w:r>
            <w:r w:rsidRPr="008553C0">
              <w:rPr>
                <w:highlight w:val="yellow"/>
              </w:rPr>
              <w:t>.</w:t>
            </w:r>
            <w:r w:rsidR="00A84FDE">
              <w:rPr>
                <w:highlight w:val="yellow"/>
              </w:rPr>
              <w:t>3</w:t>
            </w:r>
            <w:r w:rsidRPr="008553C0">
              <w:rPr>
                <w:highlight w:val="yellow"/>
              </w:rPr>
              <w:t>.1</w:t>
            </w:r>
            <w:r w:rsidR="00A84FDE">
              <w:rPr>
                <w:highlight w:val="yellow"/>
              </w:rPr>
              <w:t>2</w:t>
            </w:r>
            <w:r w:rsidR="00173F2C">
              <w:rPr>
                <w:highlight w:val="yellow"/>
              </w:rPr>
              <w:t>0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A76A94">
              <w:t>5B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EF" w:rsidRPr="00A76A94" w:rsidRDefault="003374EF" w:rsidP="00286E2C">
            <w:r>
              <w:t>*</w:t>
            </w:r>
            <w:r w:rsidRPr="00A76A94">
              <w:t>Still under test</w:t>
            </w:r>
          </w:p>
        </w:tc>
      </w:tr>
      <w:tr w:rsidR="003374EF" w:rsidRPr="00A76A94" w:rsidTr="00286E2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A76A94">
              <w:t>RF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8553C0" w:rsidRDefault="003374EF" w:rsidP="00286E2C">
            <w:pPr>
              <w:rPr>
                <w:rFonts w:cs="Arial"/>
                <w:highlight w:val="yellow"/>
              </w:rPr>
            </w:pPr>
            <w:r w:rsidRPr="003374EF">
              <w:t>4.6.0.59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A76A94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EF" w:rsidRPr="00A76A94" w:rsidRDefault="003374EF" w:rsidP="00286E2C"/>
        </w:tc>
      </w:tr>
      <w:tr w:rsidR="003374EF" w:rsidRPr="00A76A94" w:rsidTr="00286E2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A76A94">
              <w:t>PIR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tabs>
                <w:tab w:val="center" w:pos="1368"/>
              </w:tabs>
              <w:rPr>
                <w:rFonts w:cs="Arial"/>
              </w:rPr>
            </w:pPr>
            <w:r w:rsidRPr="003374EF">
              <w:t>0.8.5.17</w:t>
            </w:r>
            <w:r w:rsidRPr="00A76A94">
              <w:tab/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A76A94">
              <w:t>4C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EF" w:rsidRPr="00A76A94" w:rsidRDefault="003374EF" w:rsidP="00286E2C">
            <w:r>
              <w:t>4B is OK too</w:t>
            </w:r>
          </w:p>
        </w:tc>
      </w:tr>
      <w:tr w:rsidR="003374EF" w:rsidRPr="00A76A94" w:rsidTr="00286E2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A76A94">
              <w:t>PIR Cam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A76A94">
              <w:t>1.2.0.38 / 192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A76A94">
              <w:t>4B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EF" w:rsidRPr="00A76A94" w:rsidRDefault="003374EF" w:rsidP="00286E2C">
            <w:r>
              <w:t>4A is OK too</w:t>
            </w:r>
          </w:p>
        </w:tc>
      </w:tr>
      <w:tr w:rsidR="003374EF" w:rsidRPr="00A76A94" w:rsidTr="00286E2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1B6A80" w:rsidRDefault="003374EF" w:rsidP="00286E2C">
            <w:pPr>
              <w:rPr>
                <w:rFonts w:cs="Arial"/>
              </w:rPr>
            </w:pPr>
            <w:r w:rsidRPr="001B6A80">
              <w:t>Magnet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1B6A80" w:rsidRDefault="003374EF" w:rsidP="00286E2C">
            <w:pPr>
              <w:rPr>
                <w:rFonts w:cs="Arial"/>
              </w:rPr>
            </w:pPr>
            <w:r w:rsidRPr="001B6A80">
              <w:t>0.7.0.11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EF" w:rsidRPr="00A76A94" w:rsidRDefault="003374EF" w:rsidP="00286E2C">
            <w:r w:rsidRPr="00A76A94">
              <w:t>4A is OK too</w:t>
            </w:r>
          </w:p>
        </w:tc>
      </w:tr>
      <w:tr w:rsidR="003374EF" w:rsidRPr="00A76A94" w:rsidTr="00286E2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A76A94">
              <w:t>Technical Contact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0453A8" w:rsidRDefault="003374EF" w:rsidP="00286E2C">
            <w:pPr>
              <w:rPr>
                <w:rFonts w:cs="Arial"/>
                <w:highlight w:val="yellow"/>
              </w:rPr>
            </w:pPr>
            <w:r w:rsidRPr="001B6A80">
              <w:t>0.7.0.11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EF" w:rsidRPr="00A76A94" w:rsidRDefault="003374EF" w:rsidP="00286E2C">
            <w:r w:rsidRPr="00A76A94">
              <w:t>4A is OK too</w:t>
            </w:r>
          </w:p>
        </w:tc>
      </w:tr>
      <w:tr w:rsidR="003374EF" w:rsidRPr="00A76A94" w:rsidTr="00286E2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A76A94">
              <w:t>Indoor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3374EF">
            <w:pPr>
              <w:rPr>
                <w:rFonts w:cs="Arial"/>
              </w:rPr>
            </w:pPr>
            <w:r w:rsidRPr="001B6A80">
              <w:rPr>
                <w:highlight w:val="yellow"/>
              </w:rPr>
              <w:t>0.15.3.2</w:t>
            </w:r>
            <w:r w:rsidRPr="00BB65C0">
              <w:rPr>
                <w:highlight w:val="yellow"/>
              </w:rPr>
              <w:t>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EF" w:rsidRPr="00A76A94" w:rsidRDefault="003374EF" w:rsidP="00286E2C">
            <w:r w:rsidRPr="00A76A94">
              <w:t>2C is OK too</w:t>
            </w:r>
            <w:r>
              <w:t>, *</w:t>
            </w:r>
            <w:r w:rsidRPr="00A76A94">
              <w:t>Still under test</w:t>
            </w:r>
          </w:p>
        </w:tc>
      </w:tr>
      <w:tr w:rsidR="003374EF" w:rsidRPr="00A76A94" w:rsidTr="00286E2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A76A94">
              <w:t>Outdoor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r w:rsidRPr="003374EF">
              <w:t>0.15.3.29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A76A94">
              <w:t>4B</w:t>
            </w:r>
            <w:r w:rsidRPr="00A76A94">
              <w:rPr>
                <w:rFonts w:cs="Arial"/>
              </w:rPr>
              <w:t xml:space="preserve"> must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EF" w:rsidRPr="00A76A94" w:rsidRDefault="003374EF" w:rsidP="00286E2C"/>
        </w:tc>
      </w:tr>
      <w:tr w:rsidR="003374EF" w:rsidRPr="00A76A94" w:rsidTr="00286E2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A76A94">
              <w:t>I/O 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3374EF">
            <w:pPr>
              <w:rPr>
                <w:rFonts w:cs="Arial"/>
              </w:rPr>
            </w:pPr>
            <w:r w:rsidRPr="003374EF">
              <w:rPr>
                <w:highlight w:val="yellow"/>
              </w:rPr>
              <w:t>1.2.0.28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EF" w:rsidRPr="00A76A94" w:rsidRDefault="003374EF" w:rsidP="00286E2C">
            <w:r w:rsidRPr="00A76A94">
              <w:t>3A is OK too</w:t>
            </w:r>
            <w:r>
              <w:t>, *</w:t>
            </w:r>
            <w:r w:rsidRPr="00A76A94">
              <w:t>Still under test</w:t>
            </w:r>
          </w:p>
        </w:tc>
      </w:tr>
      <w:tr w:rsidR="003374EF" w:rsidRPr="00A76A94" w:rsidTr="00286E2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A76A94">
              <w:t>Keyfob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A76A94">
              <w:t>0.3.0.6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A76A94">
              <w:t>1A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EF" w:rsidRPr="00A76A94" w:rsidRDefault="003374EF" w:rsidP="00286E2C"/>
        </w:tc>
      </w:tr>
      <w:tr w:rsidR="003374EF" w:rsidRPr="00A76A94" w:rsidTr="00286E2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A76A94">
              <w:t>GBD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BF4257" w:rsidRDefault="003374EF" w:rsidP="00286E2C">
            <w:pPr>
              <w:rPr>
                <w:rFonts w:cs="Arial"/>
                <w:highlight w:val="yellow"/>
              </w:rPr>
            </w:pPr>
            <w:r w:rsidRPr="001B6A80">
              <w:t>0.1.</w:t>
            </w:r>
            <w:r>
              <w:t>1</w:t>
            </w:r>
            <w:r w:rsidRPr="001B6A80">
              <w:t>.22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A76A94">
              <w:t>1D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EF" w:rsidRDefault="003374EF" w:rsidP="00286E2C">
            <w:r>
              <w:t>Requires new HW for VDS tests.</w:t>
            </w:r>
          </w:p>
          <w:p w:rsidR="003374EF" w:rsidRDefault="003374EF" w:rsidP="00286E2C">
            <w:r>
              <w:t>Can work on existing HW except detection method</w:t>
            </w:r>
          </w:p>
          <w:p w:rsidR="003374EF" w:rsidRPr="00A76A94" w:rsidRDefault="003374EF" w:rsidP="00286E2C">
            <w:r w:rsidRPr="00A76A94">
              <w:t>1C is OK too</w:t>
            </w:r>
          </w:p>
        </w:tc>
      </w:tr>
      <w:tr w:rsidR="003374EF" w:rsidRPr="00A76A94" w:rsidTr="00286E2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A76A94">
              <w:t>LCD Keypad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602A5F" w:rsidRDefault="003374EF" w:rsidP="003374EF">
            <w:pPr>
              <w:rPr>
                <w:rFonts w:cs="Arial"/>
                <w:highlight w:val="yellow"/>
              </w:rPr>
            </w:pPr>
            <w:r w:rsidRPr="00602A5F">
              <w:rPr>
                <w:highlight w:val="yellow"/>
              </w:rPr>
              <w:t>1.</w:t>
            </w:r>
            <w:r>
              <w:rPr>
                <w:highlight w:val="yellow"/>
              </w:rPr>
              <w:t>2</w:t>
            </w:r>
            <w:r w:rsidRPr="00602A5F">
              <w:rPr>
                <w:highlight w:val="yellow"/>
              </w:rPr>
              <w:t>.</w:t>
            </w:r>
            <w:r>
              <w:rPr>
                <w:highlight w:val="yellow"/>
              </w:rPr>
              <w:t>0</w:t>
            </w:r>
            <w:r w:rsidRPr="00602A5F">
              <w:rPr>
                <w:highlight w:val="yellow"/>
              </w:rPr>
              <w:t>.4</w:t>
            </w:r>
            <w:r>
              <w:rPr>
                <w:highlight w:val="yellow"/>
              </w:rPr>
              <w:t>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EF" w:rsidRPr="00A76A94" w:rsidRDefault="003374EF" w:rsidP="00286E2C">
            <w:r>
              <w:t>*</w:t>
            </w:r>
            <w:r w:rsidRPr="00A76A94">
              <w:t>Still under test</w:t>
            </w:r>
          </w:p>
          <w:p w:rsidR="003374EF" w:rsidRPr="00A76A94" w:rsidRDefault="003374EF" w:rsidP="00286E2C">
            <w:r w:rsidRPr="00A76A94">
              <w:t>3A is OK too</w:t>
            </w:r>
          </w:p>
        </w:tc>
      </w:tr>
      <w:tr w:rsidR="003374EF" w:rsidRPr="00A76A94" w:rsidTr="00286E2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EF" w:rsidRPr="00A76A94" w:rsidRDefault="003374EF" w:rsidP="00286E2C">
            <w:r w:rsidRPr="00A76A94">
              <w:t>Touch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EF" w:rsidRPr="00602A5F" w:rsidRDefault="003374EF" w:rsidP="00286E2C">
            <w:pPr>
              <w:rPr>
                <w:highlight w:val="yellow"/>
              </w:rPr>
            </w:pPr>
            <w:r w:rsidRPr="003374EF">
              <w:t>0.0.0.8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EF" w:rsidRPr="00A76A94" w:rsidRDefault="003374EF" w:rsidP="00286E2C"/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EF" w:rsidRPr="00A76A94" w:rsidRDefault="003374EF" w:rsidP="00286E2C"/>
        </w:tc>
      </w:tr>
      <w:tr w:rsidR="003374EF" w:rsidRPr="00A76A94" w:rsidTr="00286E2C">
        <w:trPr>
          <w:trHeight w:val="322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A76A94">
              <w:t>Door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A76A94">
              <w:t>0.1.0.6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A76A94">
              <w:t>2B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EF" w:rsidRPr="00A76A94" w:rsidRDefault="003374EF" w:rsidP="00286E2C"/>
        </w:tc>
      </w:tr>
      <w:tr w:rsidR="003374EF" w:rsidRPr="00A76A94" w:rsidTr="00286E2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A76A94">
              <w:t>Repeater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3374EF">
              <w:t>0.1.2.14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EF" w:rsidRPr="00A76A94" w:rsidRDefault="003374EF" w:rsidP="00286E2C">
            <w:r w:rsidRPr="00A76A94">
              <w:t>2C is OK too</w:t>
            </w:r>
          </w:p>
        </w:tc>
      </w:tr>
      <w:tr w:rsidR="003374EF" w:rsidRPr="00A76A94" w:rsidTr="00286E2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A76A94">
              <w:t>GPA-C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3374EF">
              <w:t>V2.8.0.48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EF" w:rsidRPr="00A76A94" w:rsidRDefault="003374EF" w:rsidP="00286E2C">
            <w:pPr>
              <w:rPr>
                <w:rFonts w:cs="Arial"/>
              </w:rPr>
            </w:pPr>
            <w:r w:rsidRPr="00A76A94">
              <w:t>Located @ Tests folder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EF" w:rsidRPr="00A76A94" w:rsidRDefault="003374EF" w:rsidP="00286E2C"/>
        </w:tc>
      </w:tr>
    </w:tbl>
    <w:p w:rsidR="003374EF" w:rsidRDefault="003374EF" w:rsidP="003374EF">
      <w:pPr>
        <w:spacing w:after="0"/>
        <w:rPr>
          <w:u w:val="single"/>
        </w:rPr>
      </w:pPr>
    </w:p>
    <w:p w:rsidR="003374EF" w:rsidRPr="00A76A94" w:rsidRDefault="003374EF" w:rsidP="003374EF">
      <w:pPr>
        <w:spacing w:after="0"/>
        <w:rPr>
          <w:u w:val="single"/>
        </w:rPr>
      </w:pPr>
    </w:p>
    <w:p w:rsidR="003374EF" w:rsidRPr="008553C0" w:rsidRDefault="003374EF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 w:rsidRPr="008553C0">
        <w:rPr>
          <w:highlight w:val="yellow"/>
          <w:u w:val="single"/>
        </w:rPr>
        <w:t>MCU</w:t>
      </w:r>
    </w:p>
    <w:p w:rsidR="003374EF" w:rsidRDefault="003374EF" w:rsidP="00A50081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Language support</w:t>
      </w:r>
      <w:r w:rsidR="00A50081"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</w:p>
    <w:p w:rsidR="00A50081" w:rsidRPr="00A50081" w:rsidRDefault="00A50081" w:rsidP="00A50081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</w:pPr>
      <w:r w:rsidRPr="00A50081">
        <w:rPr>
          <w:rStyle w:val="Strong"/>
          <w:rFonts w:ascii="Verdana" w:hAnsi="Verdana"/>
          <w:b w:val="0"/>
          <w:bCs w:val="0"/>
          <w:color w:val="303030"/>
          <w:sz w:val="16"/>
          <w:szCs w:val="16"/>
          <w:shd w:val="clear" w:color="auto" w:fill="FFFFFF"/>
        </w:rPr>
        <w:t>Added Factory-Test support</w:t>
      </w:r>
      <w:r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 xml:space="preserve"> </w:t>
      </w:r>
      <w:r w:rsidRPr="00A50081">
        <w:rPr>
          <w:rFonts w:ascii="Verdana" w:eastAsia="Times New Roman" w:hAnsi="Verdana" w:cs="Times New Roman"/>
          <w:color w:val="303030"/>
          <w:sz w:val="16"/>
          <w:szCs w:val="16"/>
        </w:rPr>
        <w:t>(</w:t>
      </w:r>
      <w:r w:rsidR="00356450">
        <w:rPr>
          <w:rFonts w:ascii="Verdana" w:eastAsia="Times New Roman" w:hAnsi="Verdana" w:cs="Times New Roman"/>
          <w:color w:val="303030"/>
          <w:sz w:val="16"/>
          <w:szCs w:val="16"/>
        </w:rPr>
        <w:t xml:space="preserve">UART </w:t>
      </w:r>
      <w:r w:rsidRPr="00A50081">
        <w:rPr>
          <w:rFonts w:ascii="Verdana" w:eastAsia="Times New Roman" w:hAnsi="Verdana" w:cs="Times New Roman"/>
          <w:color w:val="303030"/>
          <w:sz w:val="16"/>
          <w:szCs w:val="16"/>
        </w:rPr>
        <w:t>production</w:t>
      </w:r>
      <w:r w:rsidR="00356450">
        <w:rPr>
          <w:rFonts w:ascii="Verdana" w:eastAsia="Times New Roman" w:hAnsi="Verdana" w:cs="Times New Roman"/>
          <w:color w:val="303030"/>
          <w:sz w:val="16"/>
          <w:szCs w:val="16"/>
        </w:rPr>
        <w:t xml:space="preserve"> commands</w:t>
      </w:r>
      <w:r w:rsidRPr="00A50081">
        <w:rPr>
          <w:rFonts w:ascii="Verdana" w:eastAsia="Times New Roman" w:hAnsi="Verdana" w:cs="Times New Roman"/>
          <w:color w:val="303030"/>
          <w:sz w:val="16"/>
          <w:szCs w:val="16"/>
        </w:rPr>
        <w:t>)</w:t>
      </w:r>
    </w:p>
    <w:p w:rsidR="003374EF" w:rsidRPr="008553C0" w:rsidRDefault="003374EF" w:rsidP="003374E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3374EF" w:rsidRPr="00303B78" w:rsidRDefault="003374EF" w:rsidP="003374EF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303B78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3374EF" w:rsidRPr="006B5BFC" w:rsidRDefault="003374EF" w:rsidP="008538ED">
      <w:pPr>
        <w:pStyle w:val="ListParagraph"/>
        <w:numPr>
          <w:ilvl w:val="0"/>
          <w:numId w:val="66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ASCBT-</w:t>
      </w:r>
      <w:r w:rsidR="00A50081" w:rsidRPr="00A50081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537</w:t>
      </w:r>
      <w:r w:rsidR="006B5BFC">
        <w:rPr>
          <w:rFonts w:ascii="Verdana" w:eastAsia="Times New Roman" w:hAnsi="Verdana" w:cs="Times New Roman"/>
          <w:color w:val="303030"/>
          <w:sz w:val="16"/>
          <w:szCs w:val="16"/>
        </w:rPr>
        <w:t>,</w:t>
      </w:r>
      <w:r w:rsidR="006B5BFC" w:rsidRPr="00D4274F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505</w:t>
      </w:r>
      <w:r w:rsidR="00A50081"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</w:p>
    <w:p w:rsidR="003374EF" w:rsidRPr="00A76A94" w:rsidRDefault="003374EF" w:rsidP="003374E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3374EF" w:rsidRPr="00954497" w:rsidRDefault="003374EF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 w:rsidRPr="00954497">
        <w:rPr>
          <w:highlight w:val="yellow"/>
          <w:u w:val="single"/>
        </w:rPr>
        <w:t>LCD KP</w:t>
      </w:r>
    </w:p>
    <w:p w:rsidR="003374EF" w:rsidRPr="00A76A94" w:rsidRDefault="003374EF" w:rsidP="003374EF">
      <w:pPr>
        <w:shd w:val="clear" w:color="auto" w:fill="FFFFFF"/>
        <w:spacing w:after="0" w:line="240" w:lineRule="auto"/>
        <w:ind w:left="720"/>
        <w:rPr>
          <w:rFonts w:ascii="Verdana" w:hAnsi="Verdana"/>
          <w:b/>
          <w:bCs/>
          <w:color w:val="303030"/>
          <w:sz w:val="16"/>
          <w:szCs w:val="16"/>
        </w:rPr>
      </w:pPr>
    </w:p>
    <w:p w:rsidR="003374EF" w:rsidRPr="00A76A94" w:rsidRDefault="003374EF" w:rsidP="003374EF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A76A94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3374EF" w:rsidRPr="00A50081" w:rsidRDefault="003374EF" w:rsidP="00D4274F">
      <w:pPr>
        <w:numPr>
          <w:ilvl w:val="0"/>
          <w:numId w:val="59"/>
        </w:numPr>
        <w:shd w:val="clear" w:color="auto" w:fill="FFFFFF"/>
        <w:spacing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A50081">
        <w:rPr>
          <w:rFonts w:ascii="Verdana" w:eastAsia="Times New Roman" w:hAnsi="Verdana" w:cs="Times New Roman"/>
          <w:color w:val="303030"/>
          <w:sz w:val="16"/>
          <w:szCs w:val="16"/>
        </w:rPr>
        <w:t>ASCBT-</w:t>
      </w:r>
      <w:r w:rsidR="00A50081" w:rsidRPr="00A50081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361</w:t>
      </w:r>
      <w:r w:rsidR="00A50081" w:rsidRPr="00A50081">
        <w:rPr>
          <w:rFonts w:ascii="Verdana" w:eastAsia="Times New Roman" w:hAnsi="Verdana" w:cs="Times New Roman"/>
          <w:color w:val="303030"/>
          <w:sz w:val="16"/>
          <w:szCs w:val="16"/>
        </w:rPr>
        <w:t>,</w:t>
      </w:r>
      <w:r w:rsidR="00A50081" w:rsidRPr="00A50081">
        <w:t xml:space="preserve"> </w:t>
      </w:r>
      <w:r w:rsidR="00A50081" w:rsidRPr="00CF7749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532</w:t>
      </w:r>
      <w:r w:rsidR="00A50081" w:rsidRPr="00A50081">
        <w:rPr>
          <w:rFonts w:ascii="Verdana" w:eastAsia="Times New Roman" w:hAnsi="Verdana" w:cs="Times New Roman"/>
          <w:color w:val="303030"/>
          <w:sz w:val="16"/>
          <w:szCs w:val="16"/>
        </w:rPr>
        <w:t>,</w:t>
      </w:r>
      <w:r w:rsidR="00A50081" w:rsidRPr="00CF7749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536</w:t>
      </w:r>
      <w:r w:rsidR="00CF7749">
        <w:rPr>
          <w:rFonts w:ascii="Verdana" w:eastAsia="Times New Roman" w:hAnsi="Verdana" w:cs="Times New Roman"/>
          <w:color w:val="303030"/>
          <w:sz w:val="16"/>
          <w:szCs w:val="16"/>
        </w:rPr>
        <w:t>.</w:t>
      </w:r>
      <w:r w:rsidR="00A50081" w:rsidRPr="00A50081"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</w:p>
    <w:p w:rsidR="003374EF" w:rsidRPr="007A46A5" w:rsidRDefault="003374EF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 w:rsidRPr="007A46A5">
        <w:rPr>
          <w:highlight w:val="yellow"/>
          <w:u w:val="single"/>
        </w:rPr>
        <w:lastRenderedPageBreak/>
        <w:t>IPM</w:t>
      </w:r>
    </w:p>
    <w:p w:rsidR="003374EF" w:rsidRDefault="003374EF" w:rsidP="003374EF">
      <w:pPr>
        <w:pStyle w:val="ListParagraph"/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>Languages max string length will be 40 instead of 60</w:t>
      </w:r>
    </w:p>
    <w:p w:rsidR="00A50081" w:rsidRPr="00A76A94" w:rsidRDefault="00A50081" w:rsidP="00A50081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A76A94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D4274F" w:rsidRDefault="00A50081" w:rsidP="00A50081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602A5F">
        <w:rPr>
          <w:rFonts w:ascii="Verdana" w:eastAsia="Times New Roman" w:hAnsi="Verdana" w:cs="Times New Roman"/>
          <w:color w:val="303030"/>
          <w:sz w:val="16"/>
          <w:szCs w:val="16"/>
        </w:rPr>
        <w:t>ASCBT-</w:t>
      </w:r>
      <w:r w:rsidRPr="00A50081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387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,</w:t>
      </w:r>
      <w:r w:rsidRPr="00A50081"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  <w:r w:rsidRPr="00D4274F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212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 xml:space="preserve"> ,</w:t>
      </w:r>
      <w:r w:rsidR="00D4274F" w:rsidRPr="00D4274F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 xml:space="preserve"> </w:t>
      </w:r>
      <w:r w:rsidR="00D4274F" w:rsidRPr="00CF7749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503</w:t>
      </w:r>
      <w:r w:rsidR="00D4274F">
        <w:rPr>
          <w:rFonts w:ascii="Verdana" w:eastAsia="Times New Roman" w:hAnsi="Verdana" w:cs="Times New Roman"/>
          <w:color w:val="303030"/>
          <w:sz w:val="16"/>
          <w:szCs w:val="16"/>
        </w:rPr>
        <w:t xml:space="preserve"> ,</w:t>
      </w:r>
      <w:r w:rsidR="00D4274F" w:rsidRPr="00A50081"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  <w:r w:rsidR="00D4274F" w:rsidRPr="00D4274F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534</w:t>
      </w:r>
      <w:r w:rsidR="00D4274F">
        <w:rPr>
          <w:rFonts w:ascii="Verdana" w:eastAsia="Times New Roman" w:hAnsi="Verdana" w:cs="Times New Roman"/>
          <w:color w:val="303030"/>
          <w:sz w:val="16"/>
          <w:szCs w:val="16"/>
        </w:rPr>
        <w:t>,</w:t>
      </w:r>
      <w:r w:rsidR="00D4274F" w:rsidRPr="00CF7749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521</w:t>
      </w:r>
    </w:p>
    <w:p w:rsidR="003374EF" w:rsidRPr="00A50081" w:rsidRDefault="00D4274F" w:rsidP="00D4274F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602A5F">
        <w:rPr>
          <w:rFonts w:ascii="Verdana" w:eastAsia="Times New Roman" w:hAnsi="Verdana" w:cs="Times New Roman"/>
          <w:color w:val="303030"/>
          <w:sz w:val="16"/>
          <w:szCs w:val="16"/>
        </w:rPr>
        <w:t>ASCBT-</w:t>
      </w:r>
      <w:r w:rsidR="00A50081" w:rsidRPr="00593406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519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 xml:space="preserve"> -Still under verification</w:t>
      </w:r>
      <w:r w:rsidR="00A50081" w:rsidRPr="00A50081"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</w:p>
    <w:p w:rsidR="003374EF" w:rsidRPr="00F47BA1" w:rsidRDefault="003374EF" w:rsidP="003374EF">
      <w:pPr>
        <w:pStyle w:val="ListParagraph"/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3374EF" w:rsidRPr="008553C0" w:rsidRDefault="003374EF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>Indoor Siren</w:t>
      </w:r>
    </w:p>
    <w:p w:rsidR="00BB65C0" w:rsidRPr="00BB65C0" w:rsidRDefault="00BB65C0" w:rsidP="008538ED">
      <w:pPr>
        <w:pStyle w:val="ListParagraph"/>
        <w:numPr>
          <w:ilvl w:val="0"/>
          <w:numId w:val="68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BB65C0">
        <w:rPr>
          <w:rFonts w:ascii="Verdana" w:hAnsi="Verdana"/>
          <w:color w:val="303030"/>
          <w:sz w:val="16"/>
          <w:szCs w:val="16"/>
          <w:shd w:val="clear" w:color="auto" w:fill="FFFFFF"/>
        </w:rPr>
        <w:t>Added restore from cutoff - Application and RF stack</w:t>
      </w:r>
    </w:p>
    <w:p w:rsidR="00BB65C0" w:rsidRPr="00BB65C0" w:rsidRDefault="00BB65C0" w:rsidP="008538ED">
      <w:pPr>
        <w:pStyle w:val="ListParagraph"/>
        <w:numPr>
          <w:ilvl w:val="0"/>
          <w:numId w:val="68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BB65C0">
        <w:rPr>
          <w:rFonts w:ascii="Verdana" w:hAnsi="Verdana"/>
          <w:color w:val="303030"/>
          <w:sz w:val="16"/>
          <w:szCs w:val="16"/>
          <w:shd w:val="clear" w:color="auto" w:fill="FFFFFF"/>
        </w:rPr>
        <w:t>5 seconds removed from timeout of self timeout of buzzer and siren </w:t>
      </w:r>
    </w:p>
    <w:p w:rsidR="003374EF" w:rsidRDefault="00BB65C0" w:rsidP="008538ED">
      <w:pPr>
        <w:pStyle w:val="ListParagraph"/>
        <w:numPr>
          <w:ilvl w:val="0"/>
          <w:numId w:val="68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BB65C0">
        <w:rPr>
          <w:rFonts w:ascii="Verdana" w:hAnsi="Verdana"/>
          <w:color w:val="303030"/>
          <w:sz w:val="16"/>
          <w:szCs w:val="16"/>
          <w:shd w:val="clear" w:color="auto" w:fill="FFFFFF"/>
        </w:rPr>
        <w:t xml:space="preserve">AC Power is measured with Switch device instead of </w:t>
      </w:r>
      <w:proofErr w:type="spellStart"/>
      <w:r w:rsidRPr="00BB65C0">
        <w:rPr>
          <w:rFonts w:ascii="Verdana" w:hAnsi="Verdana"/>
          <w:color w:val="303030"/>
          <w:sz w:val="16"/>
          <w:szCs w:val="16"/>
          <w:shd w:val="clear" w:color="auto" w:fill="FFFFFF"/>
        </w:rPr>
        <w:t>VoltMsr</w:t>
      </w:r>
      <w:proofErr w:type="spellEnd"/>
      <w:r w:rsidRPr="00BB65C0">
        <w:rPr>
          <w:rFonts w:ascii="Verdana" w:hAnsi="Verdana"/>
          <w:color w:val="303030"/>
          <w:sz w:val="16"/>
          <w:szCs w:val="16"/>
          <w:shd w:val="clear" w:color="auto" w:fill="FFFFFF"/>
        </w:rPr>
        <w:t>(ADC) , production command implementation was change according to it.</w:t>
      </w:r>
    </w:p>
    <w:p w:rsidR="00DA52DE" w:rsidRPr="00BB65C0" w:rsidRDefault="00DA52DE" w:rsidP="00DA52DE">
      <w:pPr>
        <w:pStyle w:val="ListParagraph"/>
        <w:shd w:val="clear" w:color="auto" w:fill="FFFFFF"/>
        <w:spacing w:after="0" w:line="240" w:lineRule="auto"/>
        <w:ind w:left="786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3374EF" w:rsidRPr="000B4DE9" w:rsidRDefault="003374EF" w:rsidP="003374EF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  <w:u w:val="single"/>
        </w:rPr>
      </w:pPr>
      <w:r w:rsidRPr="000B4DE9">
        <w:rPr>
          <w:rFonts w:ascii="Verdana" w:hAnsi="Verdana"/>
          <w:b/>
          <w:bCs/>
          <w:color w:val="303030"/>
          <w:sz w:val="16"/>
          <w:szCs w:val="16"/>
          <w:u w:val="single"/>
        </w:rPr>
        <w:t>Bug Fixes</w:t>
      </w:r>
    </w:p>
    <w:p w:rsidR="003374EF" w:rsidRDefault="003374EF" w:rsidP="008538ED">
      <w:pPr>
        <w:pStyle w:val="ListParagraph"/>
        <w:numPr>
          <w:ilvl w:val="0"/>
          <w:numId w:val="66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  <w:r w:rsidR="005E3DC1">
        <w:rPr>
          <w:rFonts w:ascii="Verdana" w:eastAsia="Times New Roman" w:hAnsi="Verdana" w:cs="Times New Roman"/>
          <w:color w:val="303030"/>
          <w:sz w:val="16"/>
          <w:szCs w:val="16"/>
        </w:rPr>
        <w:t>C</w:t>
      </w:r>
      <w:r w:rsidR="00DA52DE">
        <w:rPr>
          <w:rFonts w:ascii="Verdana" w:eastAsia="Times New Roman" w:hAnsi="Verdana" w:cs="Times New Roman"/>
          <w:color w:val="303030"/>
          <w:sz w:val="16"/>
          <w:szCs w:val="16"/>
        </w:rPr>
        <w:t xml:space="preserve">onnect AC power while cut off state -device </w:t>
      </w:r>
      <w:proofErr w:type="spellStart"/>
      <w:r w:rsidR="00DA52DE">
        <w:rPr>
          <w:rFonts w:ascii="Verdana" w:eastAsia="Times New Roman" w:hAnsi="Verdana" w:cs="Times New Roman"/>
          <w:color w:val="303030"/>
          <w:sz w:val="16"/>
          <w:szCs w:val="16"/>
        </w:rPr>
        <w:t>doent</w:t>
      </w:r>
      <w:proofErr w:type="spellEnd"/>
      <w:r w:rsidR="00DA52DE">
        <w:rPr>
          <w:rFonts w:ascii="Verdana" w:eastAsia="Times New Roman" w:hAnsi="Verdana" w:cs="Times New Roman"/>
          <w:color w:val="303030"/>
          <w:sz w:val="16"/>
          <w:szCs w:val="16"/>
        </w:rPr>
        <w:t xml:space="preserve"> communicate with RF module.</w:t>
      </w:r>
    </w:p>
    <w:p w:rsidR="003374EF" w:rsidRDefault="003374EF" w:rsidP="003374EF">
      <w:pPr>
        <w:pStyle w:val="ListParagraph"/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172A42" w:rsidRDefault="00172A42" w:rsidP="003374EF">
      <w:pPr>
        <w:pStyle w:val="ListParagraph"/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172A42" w:rsidRPr="008553C0" w:rsidRDefault="00172A42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>I/O  Device</w:t>
      </w:r>
    </w:p>
    <w:p w:rsidR="00172A42" w:rsidRPr="00BB65C0" w:rsidRDefault="00172A42" w:rsidP="008538ED">
      <w:pPr>
        <w:pStyle w:val="ListParagraph"/>
        <w:numPr>
          <w:ilvl w:val="0"/>
          <w:numId w:val="68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  <w:shd w:val="clear" w:color="auto" w:fill="FFFFFF"/>
        </w:rPr>
        <w:t>NTR</w:t>
      </w:r>
    </w:p>
    <w:p w:rsidR="00172A42" w:rsidRDefault="00172A42" w:rsidP="00172A42">
      <w:pPr>
        <w:pStyle w:val="ListParagraph"/>
        <w:shd w:val="clear" w:color="auto" w:fill="FFFFFF"/>
        <w:spacing w:after="0" w:line="240" w:lineRule="auto"/>
        <w:ind w:left="786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172A42" w:rsidRPr="00BB65C0" w:rsidRDefault="00172A42" w:rsidP="00172A42">
      <w:pPr>
        <w:pStyle w:val="ListParagraph"/>
        <w:shd w:val="clear" w:color="auto" w:fill="FFFFFF"/>
        <w:spacing w:after="0" w:line="240" w:lineRule="auto"/>
        <w:ind w:left="786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172A42" w:rsidRPr="000B4DE9" w:rsidRDefault="00172A42" w:rsidP="00172A42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  <w:u w:val="single"/>
        </w:rPr>
      </w:pPr>
      <w:r w:rsidRPr="000B4DE9">
        <w:rPr>
          <w:rFonts w:ascii="Verdana" w:hAnsi="Verdana"/>
          <w:b/>
          <w:bCs/>
          <w:color w:val="303030"/>
          <w:sz w:val="16"/>
          <w:szCs w:val="16"/>
          <w:u w:val="single"/>
        </w:rPr>
        <w:t>Bug Fixes</w:t>
      </w:r>
    </w:p>
    <w:p w:rsidR="00172A42" w:rsidRDefault="00172A42" w:rsidP="008538ED">
      <w:pPr>
        <w:pStyle w:val="ListParagraph"/>
        <w:numPr>
          <w:ilvl w:val="0"/>
          <w:numId w:val="66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  <w:r w:rsidRPr="00172A42">
        <w:rPr>
          <w:rFonts w:ascii="Verdana" w:eastAsia="Times New Roman" w:hAnsi="Verdana" w:cs="Times New Roman"/>
          <w:color w:val="303030"/>
          <w:sz w:val="16"/>
          <w:szCs w:val="16"/>
        </w:rPr>
        <w:t>Timeout for relay activation is updated without 5 seconds extra</w:t>
      </w:r>
    </w:p>
    <w:p w:rsidR="00172A42" w:rsidRDefault="00172A42" w:rsidP="00172A42">
      <w:pPr>
        <w:pStyle w:val="ListParagraph"/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172A42" w:rsidRDefault="00172A42" w:rsidP="003374EF">
      <w:pPr>
        <w:pStyle w:val="ListParagraph"/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B20161" w:rsidRDefault="00B20161" w:rsidP="00953390">
      <w:pPr>
        <w:pStyle w:val="Heading2"/>
      </w:pPr>
      <w:bookmarkStart w:id="28" w:name="_Toc523816808"/>
      <w:r>
        <w:t>Rele</w:t>
      </w:r>
      <w:r w:rsidR="00D14328">
        <w:t>ase Date: 11/09/2017 (Revision 484</w:t>
      </w:r>
      <w:r w:rsidR="009A5D0C">
        <w:t>9</w:t>
      </w:r>
      <w:r w:rsidR="00953390">
        <w:t>4</w:t>
      </w:r>
      <w:r>
        <w:t>)</w:t>
      </w:r>
      <w:bookmarkEnd w:id="28"/>
    </w:p>
    <w:p w:rsidR="00B20161" w:rsidRDefault="00B20161" w:rsidP="00B20161">
      <w:r>
        <w:t>SVN Location: https://subversion.ise.de/svn/gira/AlarmSystemCrow</w:t>
      </w:r>
    </w:p>
    <w:p w:rsidR="00B20161" w:rsidRPr="00AA05BC" w:rsidRDefault="00B20161" w:rsidP="00B20161">
      <w:pPr>
        <w:spacing w:after="0"/>
        <w:rPr>
          <w:u w:val="single"/>
        </w:rPr>
      </w:pPr>
      <w:r w:rsidRPr="00AA05BC">
        <w:rPr>
          <w:u w:val="single"/>
        </w:rPr>
        <w:t>The Package includes:</w:t>
      </w:r>
      <w:r>
        <w:rPr>
          <w:u w:val="single"/>
        </w:rPr>
        <w:t xml:space="preserve"> </w:t>
      </w:r>
    </w:p>
    <w:p w:rsidR="00B20161" w:rsidRPr="00A76A94" w:rsidRDefault="00B20161" w:rsidP="00B20161">
      <w:pPr>
        <w:pStyle w:val="ListParagraph"/>
        <w:numPr>
          <w:ilvl w:val="0"/>
          <w:numId w:val="1"/>
        </w:numPr>
      </w:pPr>
      <w:proofErr w:type="spellStart"/>
      <w:r>
        <w:t>CrowLibrary</w:t>
      </w:r>
      <w:proofErr w:type="spellEnd"/>
      <w:r>
        <w:t xml:space="preserve"> Version </w:t>
      </w:r>
      <w:r w:rsidRPr="00B20161">
        <w:t>2.5.1.62</w:t>
      </w:r>
    </w:p>
    <w:p w:rsidR="00B20161" w:rsidRPr="00A76A94" w:rsidRDefault="00B20161" w:rsidP="00B20161">
      <w:pPr>
        <w:pStyle w:val="ListParagraph"/>
        <w:numPr>
          <w:ilvl w:val="0"/>
          <w:numId w:val="1"/>
        </w:numPr>
      </w:pPr>
      <w:r w:rsidRPr="00A76A94">
        <w:t>Crow</w:t>
      </w:r>
      <w:r>
        <w:t xml:space="preserve"> </w:t>
      </w:r>
      <w:proofErr w:type="spellStart"/>
      <w:r>
        <w:t>IPMApplication</w:t>
      </w:r>
      <w:proofErr w:type="spellEnd"/>
      <w:r>
        <w:t xml:space="preserve"> Version </w:t>
      </w:r>
      <w:r w:rsidRPr="00DE4978">
        <w:rPr>
          <w:highlight w:val="yellow"/>
        </w:rPr>
        <w:t>2.5.1.6</w:t>
      </w:r>
      <w:r w:rsidRPr="00B20161">
        <w:rPr>
          <w:highlight w:val="yellow"/>
        </w:rPr>
        <w:t>5</w:t>
      </w:r>
    </w:p>
    <w:p w:rsidR="00B20161" w:rsidRPr="00A76A94" w:rsidRDefault="00B20161" w:rsidP="00B20161">
      <w:pPr>
        <w:pStyle w:val="ListParagraph"/>
        <w:numPr>
          <w:ilvl w:val="0"/>
          <w:numId w:val="1"/>
        </w:numPr>
      </w:pPr>
      <w:r w:rsidRPr="00A76A94">
        <w:t xml:space="preserve">Crow MCU </w:t>
      </w:r>
      <w:proofErr w:type="spellStart"/>
      <w:r w:rsidRPr="00A76A94">
        <w:t>Upda</w:t>
      </w:r>
      <w:r>
        <w:t>teFirmware</w:t>
      </w:r>
      <w:proofErr w:type="spellEnd"/>
      <w:r>
        <w:t xml:space="preserve"> Version </w:t>
      </w:r>
      <w:r w:rsidRPr="00DE4978">
        <w:rPr>
          <w:highlight w:val="yellow"/>
        </w:rPr>
        <w:t>1.7.</w:t>
      </w:r>
      <w:r>
        <w:rPr>
          <w:highlight w:val="yellow"/>
        </w:rPr>
        <w:t>4</w:t>
      </w:r>
      <w:r w:rsidRPr="00DE4978">
        <w:rPr>
          <w:highlight w:val="yellow"/>
        </w:rPr>
        <w:t>.4</w:t>
      </w:r>
      <w:r w:rsidRPr="00B20161">
        <w:rPr>
          <w:highlight w:val="yellow"/>
        </w:rPr>
        <w:t>9</w:t>
      </w:r>
    </w:p>
    <w:p w:rsidR="00B20161" w:rsidRPr="00A76A94" w:rsidRDefault="00B20161" w:rsidP="00B20161">
      <w:pPr>
        <w:pStyle w:val="ListParagraph"/>
        <w:numPr>
          <w:ilvl w:val="0"/>
          <w:numId w:val="1"/>
        </w:numPr>
      </w:pPr>
      <w:r w:rsidRPr="00A76A94">
        <w:t>Crow MCU Peripheral Update Version 1.0.0.1</w:t>
      </w:r>
    </w:p>
    <w:p w:rsidR="00B20161" w:rsidRPr="00AA05BC" w:rsidRDefault="00B20161" w:rsidP="00B20161">
      <w:pPr>
        <w:spacing w:after="0"/>
        <w:rPr>
          <w:u w:val="single"/>
        </w:rPr>
      </w:pPr>
      <w:r w:rsidRPr="00AA05BC">
        <w:rPr>
          <w:u w:val="single"/>
        </w:rPr>
        <w:t>Compatibility:</w:t>
      </w:r>
      <w:r>
        <w:rPr>
          <w:u w:val="single"/>
        </w:rPr>
        <w:t xml:space="preserve"> </w:t>
      </w:r>
    </w:p>
    <w:p w:rsidR="00B20161" w:rsidRDefault="00B20161" w:rsidP="00B20161">
      <w:pPr>
        <w:pStyle w:val="ListParagraph"/>
        <w:numPr>
          <w:ilvl w:val="0"/>
          <w:numId w:val="1"/>
        </w:numPr>
      </w:pPr>
      <w:proofErr w:type="spellStart"/>
      <w:r>
        <w:t>CrowLibraryInterface</w:t>
      </w:r>
      <w:proofErr w:type="spellEnd"/>
      <w:r>
        <w:t xml:space="preserve"> Version </w:t>
      </w:r>
      <w:r w:rsidRPr="00484CEF">
        <w:t>1.2.1.32</w:t>
      </w:r>
    </w:p>
    <w:p w:rsidR="00B20161" w:rsidRPr="00A76A94" w:rsidRDefault="00B20161" w:rsidP="00B20161">
      <w:pPr>
        <w:pStyle w:val="ListParagraph"/>
        <w:numPr>
          <w:ilvl w:val="0"/>
          <w:numId w:val="1"/>
        </w:numPr>
      </w:pPr>
      <w:proofErr w:type="spellStart"/>
      <w:r>
        <w:t>Gira</w:t>
      </w:r>
      <w:proofErr w:type="spellEnd"/>
      <w:r>
        <w:t xml:space="preserve"> Device Package : </w:t>
      </w:r>
      <w:r w:rsidRPr="00DE4978">
        <w:rPr>
          <w:highlight w:val="yellow"/>
        </w:rPr>
        <w:t>V1.0.5</w:t>
      </w:r>
      <w:r w:rsidRPr="00B20161">
        <w:rPr>
          <w:highlight w:val="yellow"/>
        </w:rPr>
        <w:t>96</w:t>
      </w:r>
    </w:p>
    <w:p w:rsidR="00B20161" w:rsidRDefault="00B20161" w:rsidP="00B20161">
      <w:pPr>
        <w:pStyle w:val="ListParagraph"/>
        <w:numPr>
          <w:ilvl w:val="0"/>
          <w:numId w:val="1"/>
        </w:numPr>
      </w:pPr>
      <w:r w:rsidRPr="00A8143B">
        <w:t>XSD version: 1.2.0.10</w:t>
      </w:r>
    </w:p>
    <w:p w:rsidR="00A31013" w:rsidRDefault="0027126D" w:rsidP="00A31013">
      <w:pPr>
        <w:pStyle w:val="ListParagraph"/>
        <w:numPr>
          <w:ilvl w:val="0"/>
          <w:numId w:val="1"/>
        </w:numPr>
      </w:pPr>
      <w:r>
        <w:t xml:space="preserve">Languages XSD </w:t>
      </w:r>
      <w:r w:rsidR="00A31013">
        <w:t>:1</w:t>
      </w:r>
    </w:p>
    <w:p w:rsidR="0027126D" w:rsidRPr="00A8143B" w:rsidRDefault="00A31013" w:rsidP="00A31013">
      <w:pPr>
        <w:pStyle w:val="ListParagraph"/>
        <w:numPr>
          <w:ilvl w:val="0"/>
          <w:numId w:val="1"/>
        </w:numPr>
      </w:pPr>
      <w:r>
        <w:t>Languages</w:t>
      </w:r>
      <w:r w:rsidR="0027126D">
        <w:t xml:space="preserve"> XML :1</w:t>
      </w:r>
    </w:p>
    <w:p w:rsidR="00B20161" w:rsidRDefault="00B20161" w:rsidP="00B20161">
      <w:pPr>
        <w:pStyle w:val="ListParagraph"/>
        <w:numPr>
          <w:ilvl w:val="0"/>
          <w:numId w:val="1"/>
        </w:numPr>
      </w:pPr>
      <w:r w:rsidRPr="00A8143B">
        <w:t xml:space="preserve">GPA Version </w:t>
      </w:r>
      <w:r w:rsidRPr="00B20161">
        <w:t>2.4.0.670</w:t>
      </w:r>
    </w:p>
    <w:p w:rsidR="00B20161" w:rsidRPr="00A7013A" w:rsidRDefault="00B20161" w:rsidP="00B20161">
      <w:pPr>
        <w:spacing w:after="0"/>
        <w:rPr>
          <w:u w:val="single"/>
        </w:rPr>
      </w:pP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1580"/>
        <w:gridCol w:w="1460"/>
        <w:gridCol w:w="2313"/>
        <w:gridCol w:w="3503"/>
      </w:tblGrid>
      <w:tr w:rsidR="00B20161" w:rsidRPr="00F62628" w:rsidTr="00B2016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F62628" w:rsidRDefault="00B20161" w:rsidP="00B2016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F62628" w:rsidRDefault="00B20161" w:rsidP="00B2016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F62628" w:rsidRDefault="00B20161" w:rsidP="00B2016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HW version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61" w:rsidRPr="00F62628" w:rsidRDefault="00B20161" w:rsidP="00B20161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Comments</w:t>
            </w:r>
          </w:p>
        </w:tc>
      </w:tr>
      <w:tr w:rsidR="00B20161" w:rsidRPr="00A76A94" w:rsidTr="00B2016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t>Control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8553C0" w:rsidRDefault="00B20161" w:rsidP="000B094F">
            <w:pPr>
              <w:rPr>
                <w:highlight w:val="yellow"/>
              </w:rPr>
            </w:pPr>
            <w:r w:rsidRPr="008553C0">
              <w:rPr>
                <w:highlight w:val="yellow"/>
              </w:rPr>
              <w:t>2.</w:t>
            </w:r>
            <w:r w:rsidR="000B094F">
              <w:rPr>
                <w:highlight w:val="yellow"/>
              </w:rPr>
              <w:t>7</w:t>
            </w:r>
            <w:r w:rsidRPr="008553C0">
              <w:rPr>
                <w:highlight w:val="yellow"/>
              </w:rPr>
              <w:t>.</w:t>
            </w:r>
            <w:r w:rsidR="000B094F">
              <w:rPr>
                <w:highlight w:val="yellow"/>
              </w:rPr>
              <w:t>1</w:t>
            </w:r>
            <w:r w:rsidRPr="008553C0">
              <w:rPr>
                <w:highlight w:val="yellow"/>
              </w:rPr>
              <w:t>.1</w:t>
            </w:r>
            <w:r>
              <w:rPr>
                <w:highlight w:val="yellow"/>
              </w:rPr>
              <w:t>17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t>5B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61" w:rsidRPr="00A76A94" w:rsidRDefault="00B03981" w:rsidP="00B20161">
            <w:r>
              <w:t>*</w:t>
            </w:r>
            <w:r w:rsidR="00B20161" w:rsidRPr="00A76A94">
              <w:t>Still under test</w:t>
            </w:r>
          </w:p>
        </w:tc>
      </w:tr>
      <w:tr w:rsidR="00B20161" w:rsidRPr="00A76A94" w:rsidTr="00B2016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t>RF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8553C0" w:rsidRDefault="00B20161" w:rsidP="00B20161">
            <w:pPr>
              <w:rPr>
                <w:rFonts w:cs="Arial"/>
                <w:highlight w:val="yellow"/>
              </w:rPr>
            </w:pPr>
            <w:r w:rsidRPr="008553C0">
              <w:rPr>
                <w:highlight w:val="yellow"/>
              </w:rPr>
              <w:t>4.6.0.5</w:t>
            </w:r>
            <w:r>
              <w:rPr>
                <w:highlight w:val="yellow"/>
              </w:rPr>
              <w:t>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61" w:rsidRPr="00A76A94" w:rsidRDefault="00B20161" w:rsidP="00B20161"/>
        </w:tc>
      </w:tr>
      <w:tr w:rsidR="00B20161" w:rsidRPr="00A76A94" w:rsidTr="00B2016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t>PIR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tabs>
                <w:tab w:val="center" w:pos="1368"/>
              </w:tabs>
              <w:rPr>
                <w:rFonts w:cs="Arial"/>
              </w:rPr>
            </w:pPr>
            <w:r w:rsidRPr="00B20161">
              <w:rPr>
                <w:highlight w:val="yellow"/>
              </w:rPr>
              <w:t>0.8.5.17</w:t>
            </w:r>
            <w:r w:rsidRPr="00A76A94">
              <w:tab/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t>4C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61" w:rsidRPr="00A76A94" w:rsidRDefault="00B20161" w:rsidP="00B20161">
            <w:r>
              <w:t>4B is OK too</w:t>
            </w:r>
          </w:p>
        </w:tc>
      </w:tr>
      <w:tr w:rsidR="00B20161" w:rsidRPr="00A76A94" w:rsidTr="00B2016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t>PIR Cam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t>1.2.0.38 / 192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t>4B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61" w:rsidRPr="00A76A94" w:rsidRDefault="00B20161" w:rsidP="00B20161">
            <w:r>
              <w:t>4A is OK too</w:t>
            </w:r>
          </w:p>
        </w:tc>
      </w:tr>
      <w:tr w:rsidR="00B20161" w:rsidRPr="00A76A94" w:rsidTr="00B2016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1B6A80" w:rsidRDefault="00B20161" w:rsidP="00B20161">
            <w:pPr>
              <w:rPr>
                <w:rFonts w:cs="Arial"/>
              </w:rPr>
            </w:pPr>
            <w:r w:rsidRPr="001B6A80">
              <w:t>Magnet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1B6A80" w:rsidRDefault="00B20161" w:rsidP="00B20161">
            <w:pPr>
              <w:rPr>
                <w:rFonts w:cs="Arial"/>
              </w:rPr>
            </w:pPr>
            <w:r w:rsidRPr="001B6A80">
              <w:t>0.7.0.11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61" w:rsidRPr="00A76A94" w:rsidRDefault="00B20161" w:rsidP="00B20161">
            <w:r w:rsidRPr="00A76A94">
              <w:t>4A is OK too</w:t>
            </w:r>
          </w:p>
        </w:tc>
      </w:tr>
      <w:tr w:rsidR="00B20161" w:rsidRPr="00A76A94" w:rsidTr="00B2016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lastRenderedPageBreak/>
              <w:t>Technical Contact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0453A8" w:rsidRDefault="00B20161" w:rsidP="00B20161">
            <w:pPr>
              <w:rPr>
                <w:rFonts w:cs="Arial"/>
                <w:highlight w:val="yellow"/>
              </w:rPr>
            </w:pPr>
            <w:r w:rsidRPr="001B6A80">
              <w:t>0.7.0.11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61" w:rsidRPr="00A76A94" w:rsidRDefault="00B20161" w:rsidP="00B20161">
            <w:r w:rsidRPr="00A76A94">
              <w:t>4A is OK too</w:t>
            </w:r>
          </w:p>
        </w:tc>
      </w:tr>
      <w:tr w:rsidR="00B20161" w:rsidRPr="00A76A94" w:rsidTr="00B2016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t>Indoor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1B6A80">
            <w:pPr>
              <w:rPr>
                <w:rFonts w:cs="Arial"/>
              </w:rPr>
            </w:pPr>
            <w:r w:rsidRPr="001B6A80">
              <w:rPr>
                <w:highlight w:val="yellow"/>
              </w:rPr>
              <w:t>0.15.3.2</w:t>
            </w:r>
            <w:r w:rsidR="001B6A80" w:rsidRPr="001B6A80">
              <w:rPr>
                <w:highlight w:val="yellow"/>
              </w:rPr>
              <w:t>5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61" w:rsidRPr="00A76A94" w:rsidRDefault="00B20161" w:rsidP="00B20161">
            <w:r w:rsidRPr="00A76A94">
              <w:t>2C is OK too</w:t>
            </w:r>
          </w:p>
        </w:tc>
      </w:tr>
      <w:tr w:rsidR="00B20161" w:rsidRPr="00A76A94" w:rsidTr="00B2016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t>Outdoor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1B6A80">
            <w:r w:rsidRPr="001B6A80">
              <w:rPr>
                <w:highlight w:val="yellow"/>
              </w:rPr>
              <w:t>0.15.3.2</w:t>
            </w:r>
            <w:r w:rsidR="001B6A80" w:rsidRPr="001B6A80">
              <w:rPr>
                <w:highlight w:val="yellow"/>
              </w:rPr>
              <w:t>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t>4B</w:t>
            </w:r>
            <w:r w:rsidRPr="00A76A94">
              <w:rPr>
                <w:rFonts w:cs="Arial"/>
              </w:rPr>
              <w:t xml:space="preserve"> must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61" w:rsidRPr="00A76A94" w:rsidRDefault="00B03981" w:rsidP="00B20161">
            <w:r>
              <w:t>*</w:t>
            </w:r>
            <w:r w:rsidRPr="00A76A94">
              <w:t>Still under test</w:t>
            </w:r>
          </w:p>
        </w:tc>
      </w:tr>
      <w:tr w:rsidR="00B20161" w:rsidRPr="00A76A94" w:rsidTr="00B2016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t>I/O 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t>1.2.0.27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61" w:rsidRPr="00A76A94" w:rsidRDefault="00B20161" w:rsidP="00B20161">
            <w:r w:rsidRPr="00A76A94">
              <w:t>3A is OK too</w:t>
            </w:r>
          </w:p>
        </w:tc>
      </w:tr>
      <w:tr w:rsidR="00B20161" w:rsidRPr="00A76A94" w:rsidTr="00B2016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t>Keyfob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t>0.3.0.6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t>1A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61" w:rsidRPr="00A76A94" w:rsidRDefault="00B20161" w:rsidP="00B20161"/>
        </w:tc>
      </w:tr>
      <w:tr w:rsidR="00B20161" w:rsidRPr="00A76A94" w:rsidTr="00B2016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t>GBD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BF4257" w:rsidRDefault="00B20161" w:rsidP="00877DD5">
            <w:pPr>
              <w:rPr>
                <w:rFonts w:cs="Arial"/>
                <w:highlight w:val="yellow"/>
              </w:rPr>
            </w:pPr>
            <w:r w:rsidRPr="001B6A80">
              <w:t>0.1.</w:t>
            </w:r>
            <w:r w:rsidR="00877DD5">
              <w:t>1</w:t>
            </w:r>
            <w:r w:rsidRPr="001B6A80">
              <w:t>.22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t>1D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61" w:rsidRDefault="00B20161" w:rsidP="00B20161">
            <w:r>
              <w:t>Requires new HW for VDS tests.</w:t>
            </w:r>
          </w:p>
          <w:p w:rsidR="00B20161" w:rsidRDefault="00B20161" w:rsidP="00B20161">
            <w:r>
              <w:t>Can work on existing HW except detection method</w:t>
            </w:r>
          </w:p>
          <w:p w:rsidR="00B03981" w:rsidRPr="00A76A94" w:rsidRDefault="00B20161" w:rsidP="0061775B">
            <w:r w:rsidRPr="00A76A94">
              <w:t>1C is OK too</w:t>
            </w:r>
          </w:p>
        </w:tc>
      </w:tr>
      <w:tr w:rsidR="00B20161" w:rsidRPr="00A76A94" w:rsidTr="00B2016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t>LCD Keypad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602A5F" w:rsidRDefault="00B20161" w:rsidP="0011602E">
            <w:pPr>
              <w:rPr>
                <w:rFonts w:cs="Arial"/>
                <w:highlight w:val="yellow"/>
              </w:rPr>
            </w:pPr>
            <w:r w:rsidRPr="00602A5F">
              <w:rPr>
                <w:highlight w:val="yellow"/>
              </w:rPr>
              <w:t>1.</w:t>
            </w:r>
            <w:r w:rsidR="0011602E">
              <w:rPr>
                <w:highlight w:val="yellow"/>
              </w:rPr>
              <w:t>2</w:t>
            </w:r>
            <w:r w:rsidRPr="00602A5F">
              <w:rPr>
                <w:highlight w:val="yellow"/>
              </w:rPr>
              <w:t>.</w:t>
            </w:r>
            <w:r w:rsidR="001B6A80">
              <w:rPr>
                <w:highlight w:val="yellow"/>
              </w:rPr>
              <w:t>0</w:t>
            </w:r>
            <w:r w:rsidRPr="00602A5F">
              <w:rPr>
                <w:highlight w:val="yellow"/>
              </w:rPr>
              <w:t>.4</w:t>
            </w:r>
            <w:r w:rsidR="001B6A80">
              <w:rPr>
                <w:highlight w:val="yellow"/>
              </w:rPr>
              <w:t>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61" w:rsidRPr="00A76A94" w:rsidRDefault="00B03981" w:rsidP="00B20161">
            <w:r>
              <w:t>*</w:t>
            </w:r>
            <w:r w:rsidR="00B20161" w:rsidRPr="00A76A94">
              <w:t>Still under test</w:t>
            </w:r>
          </w:p>
          <w:p w:rsidR="00B20161" w:rsidRPr="00A76A94" w:rsidRDefault="00B20161" w:rsidP="00B20161">
            <w:r w:rsidRPr="00A76A94">
              <w:t>3A is OK too</w:t>
            </w:r>
          </w:p>
        </w:tc>
      </w:tr>
      <w:tr w:rsidR="00B20161" w:rsidRPr="00A76A94" w:rsidTr="00B2016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61" w:rsidRPr="00A76A94" w:rsidRDefault="00B20161" w:rsidP="00B20161">
            <w:r w:rsidRPr="00A76A94">
              <w:t>Touch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61" w:rsidRPr="00602A5F" w:rsidRDefault="00B20161" w:rsidP="001B6A80">
            <w:pPr>
              <w:rPr>
                <w:highlight w:val="yellow"/>
              </w:rPr>
            </w:pPr>
            <w:r w:rsidRPr="00602A5F">
              <w:rPr>
                <w:highlight w:val="yellow"/>
              </w:rPr>
              <w:t>0.0.0.</w:t>
            </w:r>
            <w:r w:rsidR="001B6A80">
              <w:rPr>
                <w:highlight w:val="yellow"/>
              </w:rPr>
              <w:t>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61" w:rsidRPr="00A76A94" w:rsidRDefault="00B20161" w:rsidP="00B20161"/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61" w:rsidRPr="00A76A94" w:rsidRDefault="00B20161" w:rsidP="00B20161"/>
        </w:tc>
      </w:tr>
      <w:tr w:rsidR="00B20161" w:rsidRPr="00A76A94" w:rsidTr="00B20161">
        <w:trPr>
          <w:trHeight w:val="322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t>Door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t>0.1.0.6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t>2B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61" w:rsidRPr="00A76A94" w:rsidRDefault="00B20161" w:rsidP="00B20161"/>
        </w:tc>
      </w:tr>
      <w:tr w:rsidR="00B20161" w:rsidRPr="00A76A94" w:rsidTr="00B2016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t>Repeater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8509AF">
            <w:pPr>
              <w:rPr>
                <w:rFonts w:cs="Arial"/>
              </w:rPr>
            </w:pPr>
            <w:r w:rsidRPr="008509AF">
              <w:rPr>
                <w:highlight w:val="yellow"/>
              </w:rPr>
              <w:t>0.1.2.1</w:t>
            </w:r>
            <w:r w:rsidR="008509AF" w:rsidRPr="008509AF">
              <w:rPr>
                <w:highlight w:val="yellow"/>
              </w:rPr>
              <w:t>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61" w:rsidRPr="00A76A94" w:rsidRDefault="00B20161" w:rsidP="00B20161">
            <w:r w:rsidRPr="00A76A94">
              <w:t>2C is OK too</w:t>
            </w:r>
          </w:p>
        </w:tc>
      </w:tr>
      <w:tr w:rsidR="00B20161" w:rsidRPr="00A76A94" w:rsidTr="00B2016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t>GPA-C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70293">
            <w:pPr>
              <w:rPr>
                <w:rFonts w:cs="Arial"/>
              </w:rPr>
            </w:pPr>
            <w:r w:rsidRPr="008D6001">
              <w:rPr>
                <w:highlight w:val="yellow"/>
              </w:rPr>
              <w:t>V2.8.0.</w:t>
            </w:r>
            <w:r w:rsidRPr="00A31013">
              <w:rPr>
                <w:highlight w:val="yellow"/>
              </w:rPr>
              <w:t>4</w:t>
            </w:r>
            <w:r w:rsidR="00B70293" w:rsidRPr="00A31013">
              <w:rPr>
                <w:highlight w:val="yellow"/>
              </w:rPr>
              <w:t>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61" w:rsidRPr="00A76A94" w:rsidRDefault="00B20161" w:rsidP="00B20161">
            <w:pPr>
              <w:rPr>
                <w:rFonts w:cs="Arial"/>
              </w:rPr>
            </w:pPr>
            <w:r w:rsidRPr="00A76A94">
              <w:t>Located @ Tests folder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61" w:rsidRPr="00A76A94" w:rsidRDefault="00B20161" w:rsidP="00B20161"/>
        </w:tc>
      </w:tr>
    </w:tbl>
    <w:p w:rsidR="00B20161" w:rsidRDefault="00B20161" w:rsidP="00B20161">
      <w:pPr>
        <w:spacing w:after="0"/>
        <w:rPr>
          <w:u w:val="single"/>
        </w:rPr>
      </w:pPr>
    </w:p>
    <w:p w:rsidR="007161F4" w:rsidRPr="00A76A94" w:rsidRDefault="007161F4" w:rsidP="00B20161">
      <w:pPr>
        <w:spacing w:after="0"/>
        <w:rPr>
          <w:u w:val="single"/>
        </w:rPr>
      </w:pPr>
    </w:p>
    <w:p w:rsidR="00B20161" w:rsidRPr="008553C0" w:rsidRDefault="00B20161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 w:rsidRPr="008553C0">
        <w:rPr>
          <w:highlight w:val="yellow"/>
          <w:u w:val="single"/>
        </w:rPr>
        <w:t>MCU</w:t>
      </w:r>
    </w:p>
    <w:p w:rsidR="00233F1C" w:rsidRDefault="00950CD5" w:rsidP="00233F1C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L</w:t>
      </w:r>
      <w:r w:rsidR="00BA14FB">
        <w:rPr>
          <w:rFonts w:ascii="Verdana" w:eastAsia="Times New Roman" w:hAnsi="Verdana" w:cs="Times New Roman"/>
          <w:color w:val="303030"/>
          <w:sz w:val="16"/>
          <w:szCs w:val="16"/>
        </w:rPr>
        <w:t>anguage support</w:t>
      </w:r>
      <w:r w:rsidR="00117CD6">
        <w:rPr>
          <w:rFonts w:ascii="Verdana" w:eastAsia="Times New Roman" w:hAnsi="Verdana" w:cs="Times New Roman"/>
          <w:color w:val="303030"/>
          <w:sz w:val="16"/>
          <w:szCs w:val="16"/>
        </w:rPr>
        <w:t xml:space="preserve"> -not tested</w:t>
      </w:r>
      <w:r w:rsidR="0061775B">
        <w:rPr>
          <w:rFonts w:ascii="Verdana" w:eastAsia="Times New Roman" w:hAnsi="Verdana" w:cs="Times New Roman"/>
          <w:color w:val="303030"/>
          <w:sz w:val="16"/>
          <w:szCs w:val="16"/>
        </w:rPr>
        <w:t xml:space="preserve"> as the device package doesn’t include a meaningful language files</w:t>
      </w:r>
    </w:p>
    <w:p w:rsidR="00B20161" w:rsidRPr="008553C0" w:rsidRDefault="00B20161" w:rsidP="00B2016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B20161" w:rsidRPr="00303B78" w:rsidRDefault="00B20161" w:rsidP="00B20161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303B78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B20161" w:rsidRDefault="00B20161" w:rsidP="008538ED">
      <w:pPr>
        <w:pStyle w:val="ListParagraph"/>
        <w:numPr>
          <w:ilvl w:val="0"/>
          <w:numId w:val="66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ASCBT-</w:t>
      </w:r>
      <w:r w:rsidR="00233F1C" w:rsidRPr="00707B44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522</w:t>
      </w:r>
      <w:r w:rsidR="00233F1C">
        <w:rPr>
          <w:rFonts w:ascii="Verdana" w:eastAsia="Times New Roman" w:hAnsi="Verdana" w:cs="Times New Roman"/>
          <w:color w:val="303030"/>
          <w:sz w:val="16"/>
          <w:szCs w:val="16"/>
        </w:rPr>
        <w:t>,</w:t>
      </w:r>
      <w:r w:rsidR="00233F1C" w:rsidRPr="00707B44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495</w:t>
      </w:r>
      <w:r w:rsidR="00BA14FB">
        <w:rPr>
          <w:rFonts w:ascii="Verdana" w:eastAsia="Times New Roman" w:hAnsi="Verdana" w:cs="Times New Roman"/>
          <w:color w:val="303030"/>
          <w:sz w:val="16"/>
          <w:szCs w:val="16"/>
        </w:rPr>
        <w:t>,</w:t>
      </w:r>
      <w:r w:rsidR="00BA14FB" w:rsidRPr="00373856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531</w:t>
      </w:r>
      <w:r w:rsidR="00BA14FB">
        <w:rPr>
          <w:rFonts w:ascii="Verdana" w:eastAsia="Times New Roman" w:hAnsi="Verdana" w:cs="Times New Roman"/>
          <w:color w:val="303030"/>
          <w:sz w:val="16"/>
          <w:szCs w:val="16"/>
        </w:rPr>
        <w:t>,</w:t>
      </w:r>
      <w:r w:rsidR="00BA14FB" w:rsidRPr="00707B44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504</w:t>
      </w:r>
      <w:r w:rsidR="00BA14FB">
        <w:rPr>
          <w:rFonts w:ascii="Verdana" w:eastAsia="Times New Roman" w:hAnsi="Verdana" w:cs="Times New Roman"/>
          <w:color w:val="303030"/>
          <w:sz w:val="16"/>
          <w:szCs w:val="16"/>
        </w:rPr>
        <w:t>,</w:t>
      </w:r>
      <w:r w:rsidR="00BA14FB" w:rsidRPr="0039068C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373</w:t>
      </w:r>
      <w:r w:rsidR="00BA14FB">
        <w:rPr>
          <w:rFonts w:ascii="Verdana" w:eastAsia="Times New Roman" w:hAnsi="Verdana" w:cs="Times New Roman"/>
          <w:color w:val="303030"/>
          <w:sz w:val="16"/>
          <w:szCs w:val="16"/>
        </w:rPr>
        <w:t>,</w:t>
      </w:r>
      <w:r w:rsidR="00BA14FB" w:rsidRPr="0039068C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386</w:t>
      </w:r>
      <w:r w:rsidR="0039068C">
        <w:rPr>
          <w:rFonts w:ascii="Verdana" w:eastAsia="Times New Roman" w:hAnsi="Verdana" w:cs="Times New Roman"/>
          <w:color w:val="303030"/>
          <w:sz w:val="16"/>
          <w:szCs w:val="16"/>
        </w:rPr>
        <w:t xml:space="preserve"> (Implemented but not tested)</w:t>
      </w:r>
      <w:r w:rsidR="00BA14FB">
        <w:rPr>
          <w:rFonts w:ascii="Verdana" w:eastAsia="Times New Roman" w:hAnsi="Verdana" w:cs="Times New Roman"/>
          <w:color w:val="303030"/>
          <w:sz w:val="16"/>
          <w:szCs w:val="16"/>
        </w:rPr>
        <w:t>,</w:t>
      </w:r>
      <w:r w:rsidR="00117CD6" w:rsidRPr="00707B44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 xml:space="preserve"> </w:t>
      </w:r>
      <w:r w:rsidR="00BA14FB" w:rsidRPr="00707B44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421</w:t>
      </w:r>
      <w:r w:rsidR="00BE448F">
        <w:rPr>
          <w:rFonts w:ascii="Verdana" w:eastAsia="Times New Roman" w:hAnsi="Verdana" w:cs="Times New Roman"/>
          <w:color w:val="303030"/>
          <w:sz w:val="16"/>
          <w:szCs w:val="16"/>
        </w:rPr>
        <w:t>,</w:t>
      </w:r>
      <w:r w:rsidR="00BE448F" w:rsidRPr="00707B44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188</w:t>
      </w:r>
      <w:r w:rsidR="00A17781">
        <w:rPr>
          <w:rFonts w:ascii="Verdana" w:eastAsia="Times New Roman" w:hAnsi="Verdana" w:cs="Times New Roman"/>
          <w:color w:val="303030"/>
          <w:sz w:val="16"/>
          <w:szCs w:val="16"/>
        </w:rPr>
        <w:t>,</w:t>
      </w:r>
      <w:r w:rsidR="00A17781" w:rsidRPr="00A17781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539</w:t>
      </w:r>
      <w:r w:rsidR="00A17781">
        <w:rPr>
          <w:rFonts w:ascii="Verdana" w:eastAsia="Times New Roman" w:hAnsi="Verdana" w:cs="Times New Roman"/>
          <w:color w:val="303030"/>
          <w:sz w:val="16"/>
          <w:szCs w:val="16"/>
        </w:rPr>
        <w:t>,</w:t>
      </w:r>
      <w:r w:rsidR="00A17781" w:rsidRPr="00A17781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508</w:t>
      </w:r>
    </w:p>
    <w:p w:rsidR="00BA14FB" w:rsidRPr="00F47BA1" w:rsidRDefault="00BA14FB" w:rsidP="008538ED">
      <w:pPr>
        <w:pStyle w:val="ListParagraph"/>
        <w:numPr>
          <w:ilvl w:val="0"/>
          <w:numId w:val="66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MCU doesn't send device names to the keypads</w:t>
      </w:r>
      <w:r w:rsidR="00A17781">
        <w:rPr>
          <w:rFonts w:ascii="Verdana" w:eastAsia="Times New Roman" w:hAnsi="Verdana" w:cs="Times New Roman"/>
          <w:color w:val="303030"/>
          <w:sz w:val="16"/>
          <w:szCs w:val="16"/>
        </w:rPr>
        <w:t>.</w:t>
      </w:r>
    </w:p>
    <w:p w:rsidR="00B20161" w:rsidRPr="006E2D54" w:rsidRDefault="00B20161" w:rsidP="00B20161">
      <w:pPr>
        <w:shd w:val="clear" w:color="auto" w:fill="FFFFFF"/>
        <w:spacing w:after="0" w:line="240" w:lineRule="auto"/>
        <w:ind w:left="720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B20161" w:rsidRPr="008553C0" w:rsidRDefault="00B20161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>RFM</w:t>
      </w:r>
    </w:p>
    <w:p w:rsidR="00B20161" w:rsidRPr="008553C0" w:rsidRDefault="0011602E" w:rsidP="00B20161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NTR</w:t>
      </w:r>
    </w:p>
    <w:p w:rsidR="00B20161" w:rsidRPr="008553C0" w:rsidRDefault="00B20161" w:rsidP="00B2016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B20161" w:rsidRPr="00303B78" w:rsidRDefault="00B20161" w:rsidP="00B20161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303B78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B20161" w:rsidRDefault="00233F1C" w:rsidP="008538ED">
      <w:pPr>
        <w:pStyle w:val="ListParagraph"/>
        <w:numPr>
          <w:ilvl w:val="0"/>
          <w:numId w:val="66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ASCBT-</w:t>
      </w:r>
      <w:r w:rsidRPr="00AD3756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507</w:t>
      </w:r>
      <w:r w:rsidR="00954497">
        <w:rPr>
          <w:rFonts w:ascii="Verdana" w:eastAsia="Times New Roman" w:hAnsi="Verdana" w:cs="Times New Roman"/>
          <w:color w:val="303030"/>
          <w:sz w:val="16"/>
          <w:szCs w:val="16"/>
        </w:rPr>
        <w:t xml:space="preserve"> ,</w:t>
      </w:r>
      <w:r w:rsidR="00954497" w:rsidRPr="00AD3756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523</w:t>
      </w:r>
    </w:p>
    <w:p w:rsidR="0011602E" w:rsidRPr="00F47BA1" w:rsidRDefault="0011602E" w:rsidP="008538ED">
      <w:pPr>
        <w:pStyle w:val="ListParagraph"/>
        <w:numPr>
          <w:ilvl w:val="0"/>
          <w:numId w:val="66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RFM fails to answer repeater messages</w:t>
      </w:r>
      <w:r w:rsidR="00A17781">
        <w:rPr>
          <w:rFonts w:ascii="Verdana" w:eastAsia="Times New Roman" w:hAnsi="Verdana" w:cs="Times New Roman"/>
          <w:color w:val="303030"/>
          <w:sz w:val="16"/>
          <w:szCs w:val="16"/>
        </w:rPr>
        <w:t>.</w:t>
      </w:r>
    </w:p>
    <w:p w:rsidR="00B20161" w:rsidRPr="00A76A94" w:rsidRDefault="00B20161" w:rsidP="00B2016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B20161" w:rsidRPr="00954497" w:rsidRDefault="00B20161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 w:rsidRPr="00954497">
        <w:rPr>
          <w:highlight w:val="yellow"/>
          <w:u w:val="single"/>
        </w:rPr>
        <w:t>LCD KP</w:t>
      </w:r>
    </w:p>
    <w:p w:rsidR="00B20161" w:rsidRDefault="00950CD5" w:rsidP="00950CD5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Language translation support</w:t>
      </w:r>
      <w:r w:rsidR="00117CD6">
        <w:rPr>
          <w:rFonts w:ascii="Verdana" w:eastAsia="Times New Roman" w:hAnsi="Verdana" w:cs="Times New Roman"/>
          <w:color w:val="303030"/>
          <w:sz w:val="16"/>
          <w:szCs w:val="16"/>
        </w:rPr>
        <w:t xml:space="preserve"> -</w:t>
      </w:r>
      <w:r w:rsidR="00117CD6" w:rsidRPr="00117CD6"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  <w:r w:rsidR="00117CD6">
        <w:rPr>
          <w:rFonts w:ascii="Verdana" w:eastAsia="Times New Roman" w:hAnsi="Verdana" w:cs="Times New Roman"/>
          <w:color w:val="303030"/>
          <w:sz w:val="16"/>
          <w:szCs w:val="16"/>
        </w:rPr>
        <w:t>not tested</w:t>
      </w:r>
    </w:p>
    <w:p w:rsidR="00B20161" w:rsidRPr="00A76A94" w:rsidRDefault="00B20161" w:rsidP="00B20161">
      <w:pPr>
        <w:shd w:val="clear" w:color="auto" w:fill="FFFFFF"/>
        <w:spacing w:after="0" w:line="240" w:lineRule="auto"/>
        <w:ind w:left="720"/>
        <w:rPr>
          <w:rFonts w:ascii="Verdana" w:hAnsi="Verdana"/>
          <w:b/>
          <w:bCs/>
          <w:color w:val="303030"/>
          <w:sz w:val="16"/>
          <w:szCs w:val="16"/>
        </w:rPr>
      </w:pPr>
    </w:p>
    <w:p w:rsidR="00B20161" w:rsidRPr="00A76A94" w:rsidRDefault="00B20161" w:rsidP="00B20161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A76A94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B20161" w:rsidRPr="00602A5F" w:rsidRDefault="00B20161" w:rsidP="00117CD6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602A5F">
        <w:rPr>
          <w:rFonts w:ascii="Verdana" w:eastAsia="Times New Roman" w:hAnsi="Verdana" w:cs="Times New Roman"/>
          <w:color w:val="303030"/>
          <w:sz w:val="16"/>
          <w:szCs w:val="16"/>
        </w:rPr>
        <w:t>ASCBT-</w:t>
      </w:r>
      <w:r w:rsidR="00950CD5" w:rsidRPr="00AD3756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265</w:t>
      </w:r>
      <w:r w:rsidR="00950CD5">
        <w:rPr>
          <w:rFonts w:ascii="Verdana" w:eastAsia="Times New Roman" w:hAnsi="Verdana" w:cs="Times New Roman"/>
          <w:color w:val="303030"/>
          <w:sz w:val="16"/>
          <w:szCs w:val="16"/>
        </w:rPr>
        <w:t>,</w:t>
      </w:r>
      <w:r w:rsidR="00950CD5" w:rsidRPr="00AD3756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487</w:t>
      </w:r>
      <w:r w:rsidR="00950CD5">
        <w:rPr>
          <w:rFonts w:ascii="Verdana" w:eastAsia="Times New Roman" w:hAnsi="Verdana" w:cs="Times New Roman"/>
          <w:color w:val="303030"/>
          <w:sz w:val="16"/>
          <w:szCs w:val="16"/>
        </w:rPr>
        <w:t>,</w:t>
      </w:r>
      <w:r w:rsidR="00950CD5" w:rsidRPr="00AD3756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520</w:t>
      </w:r>
      <w:r w:rsidR="00A17781">
        <w:rPr>
          <w:rFonts w:ascii="Verdana" w:eastAsia="Times New Roman" w:hAnsi="Verdana" w:cs="Times New Roman"/>
          <w:color w:val="303030"/>
          <w:sz w:val="16"/>
          <w:szCs w:val="16"/>
        </w:rPr>
        <w:t>,</w:t>
      </w:r>
      <w:r w:rsidR="00A17781" w:rsidRPr="00A17781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483</w:t>
      </w:r>
    </w:p>
    <w:p w:rsidR="00B20161" w:rsidRPr="007A46A5" w:rsidRDefault="00AD3756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 xml:space="preserve">KP </w:t>
      </w:r>
      <w:r w:rsidR="00B20161" w:rsidRPr="007A46A5">
        <w:rPr>
          <w:highlight w:val="yellow"/>
          <w:u w:val="single"/>
        </w:rPr>
        <w:t>Touch</w:t>
      </w:r>
    </w:p>
    <w:p w:rsidR="00B20161" w:rsidRDefault="00B20161" w:rsidP="00B20161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NTR</w:t>
      </w:r>
    </w:p>
    <w:p w:rsidR="00B20161" w:rsidRPr="00A76A94" w:rsidRDefault="00B20161" w:rsidP="00B20161">
      <w:pPr>
        <w:shd w:val="clear" w:color="auto" w:fill="FFFFFF"/>
        <w:spacing w:after="0" w:line="240" w:lineRule="auto"/>
        <w:ind w:left="720"/>
        <w:rPr>
          <w:rFonts w:ascii="Verdana" w:hAnsi="Verdana"/>
          <w:b/>
          <w:bCs/>
          <w:color w:val="303030"/>
          <w:sz w:val="16"/>
          <w:szCs w:val="16"/>
        </w:rPr>
      </w:pPr>
    </w:p>
    <w:p w:rsidR="00B20161" w:rsidRPr="00A76A94" w:rsidRDefault="00B20161" w:rsidP="00B20161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A76A94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B20161" w:rsidRDefault="00B20161" w:rsidP="00B20161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602A5F">
        <w:rPr>
          <w:rFonts w:ascii="Verdana" w:eastAsia="Times New Roman" w:hAnsi="Verdana" w:cs="Times New Roman"/>
          <w:color w:val="303030"/>
          <w:sz w:val="16"/>
          <w:szCs w:val="16"/>
        </w:rPr>
        <w:t>ASCBT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-</w:t>
      </w:r>
      <w:r w:rsidRPr="00AD3756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470</w:t>
      </w:r>
    </w:p>
    <w:p w:rsidR="00B20161" w:rsidRPr="00030B50" w:rsidRDefault="00B20161" w:rsidP="00B20161">
      <w:pPr>
        <w:shd w:val="clear" w:color="auto" w:fill="FFFFFF"/>
        <w:spacing w:after="0" w:line="240" w:lineRule="auto"/>
        <w:ind w:left="720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B20161" w:rsidRPr="007A46A5" w:rsidRDefault="00B20161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 w:rsidRPr="007A46A5">
        <w:rPr>
          <w:highlight w:val="yellow"/>
          <w:u w:val="single"/>
        </w:rPr>
        <w:t>IPM</w:t>
      </w:r>
    </w:p>
    <w:p w:rsidR="00B20161" w:rsidRDefault="0027126D" w:rsidP="00DF7EEC">
      <w:pPr>
        <w:pStyle w:val="ListParagraph"/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>Languages max string length will be 40 instead of 60</w:t>
      </w:r>
    </w:p>
    <w:p w:rsidR="0027126D" w:rsidRDefault="003009F3" w:rsidP="00DF7EEC">
      <w:pPr>
        <w:pStyle w:val="ListParagraph"/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>I</w:t>
      </w:r>
      <w:r w:rsidR="0027126D">
        <w:rPr>
          <w:rFonts w:ascii="Verdana" w:hAnsi="Verdana"/>
          <w:color w:val="303030"/>
          <w:sz w:val="16"/>
          <w:szCs w:val="16"/>
        </w:rPr>
        <w:t>nstaller test log file added</w:t>
      </w:r>
    </w:p>
    <w:p w:rsidR="0027126D" w:rsidRPr="002D0FCA" w:rsidRDefault="0027126D" w:rsidP="0027126D">
      <w:pPr>
        <w:pStyle w:val="ListParagraph"/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proofErr w:type="spellStart"/>
      <w:r>
        <w:rPr>
          <w:rFonts w:ascii="Verdana" w:hAnsi="Verdana"/>
          <w:color w:val="303030"/>
          <w:sz w:val="16"/>
          <w:szCs w:val="16"/>
        </w:rPr>
        <w:t>CrowMcuUpdateFW</w:t>
      </w:r>
      <w:proofErr w:type="spellEnd"/>
      <w:r>
        <w:rPr>
          <w:rFonts w:ascii="Verdana" w:hAnsi="Verdana"/>
          <w:color w:val="303030"/>
          <w:sz w:val="16"/>
          <w:szCs w:val="16"/>
        </w:rPr>
        <w:t xml:space="preserve"> &amp; </w:t>
      </w:r>
      <w:proofErr w:type="spellStart"/>
      <w:r>
        <w:rPr>
          <w:rFonts w:ascii="Verdana" w:hAnsi="Verdana"/>
          <w:color w:val="303030"/>
          <w:sz w:val="16"/>
          <w:szCs w:val="16"/>
        </w:rPr>
        <w:t>IPMApp</w:t>
      </w:r>
      <w:proofErr w:type="spellEnd"/>
      <w:r>
        <w:rPr>
          <w:rFonts w:ascii="Verdana" w:hAnsi="Verdana"/>
          <w:color w:val="303030"/>
          <w:sz w:val="16"/>
          <w:szCs w:val="16"/>
        </w:rPr>
        <w:t xml:space="preserve"> now resets the MCU using the open-drain method </w:t>
      </w:r>
    </w:p>
    <w:p w:rsidR="00DF7EEC" w:rsidRDefault="00DF7EEC" w:rsidP="00DF7EEC">
      <w:pPr>
        <w:pStyle w:val="ListParagraph"/>
        <w:spacing w:after="0"/>
        <w:rPr>
          <w:highlight w:val="yellow"/>
          <w:u w:val="single"/>
        </w:rPr>
      </w:pPr>
    </w:p>
    <w:p w:rsidR="00B20161" w:rsidRPr="008553C0" w:rsidRDefault="00B20161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>Repeater</w:t>
      </w:r>
    </w:p>
    <w:p w:rsidR="00B20161" w:rsidRPr="008553C0" w:rsidRDefault="00B20161" w:rsidP="00B20161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NTR</w:t>
      </w:r>
    </w:p>
    <w:p w:rsidR="00B20161" w:rsidRPr="008553C0" w:rsidRDefault="00B20161" w:rsidP="00B2016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B20161" w:rsidRPr="00303B78" w:rsidRDefault="00B20161" w:rsidP="00B20161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303B78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B20161" w:rsidRDefault="00B20161" w:rsidP="008538ED">
      <w:pPr>
        <w:pStyle w:val="ListParagraph"/>
        <w:numPr>
          <w:ilvl w:val="0"/>
          <w:numId w:val="66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ASCBT-</w:t>
      </w:r>
      <w:r w:rsidR="000B4DE9" w:rsidRPr="00AD3756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388</w:t>
      </w:r>
    </w:p>
    <w:p w:rsidR="00864DCE" w:rsidRPr="00F47BA1" w:rsidRDefault="00864DCE" w:rsidP="00864DCE">
      <w:pPr>
        <w:pStyle w:val="ListParagraph"/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864DCE" w:rsidRPr="008553C0" w:rsidRDefault="00864DCE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>PIR</w:t>
      </w:r>
    </w:p>
    <w:p w:rsidR="00864DCE" w:rsidRPr="008553C0" w:rsidRDefault="00864DCE" w:rsidP="00864DCE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NTR</w:t>
      </w:r>
    </w:p>
    <w:p w:rsidR="00864DCE" w:rsidRPr="008553C0" w:rsidRDefault="00864DCE" w:rsidP="00864DC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864DCE" w:rsidRPr="000B4DE9" w:rsidRDefault="00864DCE" w:rsidP="00864DCE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  <w:u w:val="single"/>
        </w:rPr>
      </w:pPr>
      <w:r w:rsidRPr="000B4DE9">
        <w:rPr>
          <w:rFonts w:ascii="Verdana" w:hAnsi="Verdana"/>
          <w:b/>
          <w:bCs/>
          <w:color w:val="303030"/>
          <w:sz w:val="16"/>
          <w:szCs w:val="16"/>
          <w:u w:val="single"/>
        </w:rPr>
        <w:t>Bug Fixes</w:t>
      </w:r>
    </w:p>
    <w:p w:rsidR="00864DCE" w:rsidRDefault="007D6BEE" w:rsidP="008538ED">
      <w:pPr>
        <w:pStyle w:val="ListParagraph"/>
        <w:numPr>
          <w:ilvl w:val="0"/>
          <w:numId w:val="66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 xml:space="preserve">Missing </w:t>
      </w:r>
      <w:r w:rsidR="00864DCE">
        <w:rPr>
          <w:rFonts w:ascii="Verdana" w:eastAsia="Times New Roman" w:hAnsi="Verdana" w:cs="Times New Roman"/>
          <w:color w:val="303030"/>
          <w:sz w:val="16"/>
          <w:szCs w:val="16"/>
        </w:rPr>
        <w:t>Supervision</w:t>
      </w:r>
    </w:p>
    <w:p w:rsidR="00864DCE" w:rsidRPr="00F47BA1" w:rsidRDefault="00864DCE" w:rsidP="00864DCE">
      <w:pPr>
        <w:pStyle w:val="ListParagraph"/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864DCE" w:rsidRPr="008553C0" w:rsidRDefault="00864DCE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>Indoor Siren</w:t>
      </w:r>
    </w:p>
    <w:p w:rsidR="00864DCE" w:rsidRPr="008553C0" w:rsidRDefault="00864DCE" w:rsidP="00864DCE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NTR</w:t>
      </w:r>
    </w:p>
    <w:p w:rsidR="00864DCE" w:rsidRPr="008553C0" w:rsidRDefault="00864DCE" w:rsidP="00864DC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864DCE" w:rsidRPr="000B4DE9" w:rsidRDefault="00864DCE" w:rsidP="00864DCE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  <w:u w:val="single"/>
        </w:rPr>
      </w:pPr>
      <w:r w:rsidRPr="000B4DE9">
        <w:rPr>
          <w:rFonts w:ascii="Verdana" w:hAnsi="Verdana"/>
          <w:b/>
          <w:bCs/>
          <w:color w:val="303030"/>
          <w:sz w:val="16"/>
          <w:szCs w:val="16"/>
          <w:u w:val="single"/>
        </w:rPr>
        <w:t>Bug Fixes</w:t>
      </w:r>
    </w:p>
    <w:p w:rsidR="00864DCE" w:rsidRDefault="007D6BEE" w:rsidP="008538ED">
      <w:pPr>
        <w:pStyle w:val="ListParagraph"/>
        <w:numPr>
          <w:ilvl w:val="0"/>
          <w:numId w:val="66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 xml:space="preserve">Missing </w:t>
      </w:r>
      <w:r w:rsidR="00864DCE">
        <w:rPr>
          <w:rFonts w:ascii="Verdana" w:eastAsia="Times New Roman" w:hAnsi="Verdana" w:cs="Times New Roman"/>
          <w:color w:val="303030"/>
          <w:sz w:val="16"/>
          <w:szCs w:val="16"/>
        </w:rPr>
        <w:t xml:space="preserve">Supervision </w:t>
      </w:r>
    </w:p>
    <w:p w:rsidR="00864DCE" w:rsidRDefault="00864DCE" w:rsidP="00864DCE">
      <w:pPr>
        <w:pStyle w:val="ListParagraph"/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864DCE" w:rsidRPr="008553C0" w:rsidRDefault="00864DCE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>Outdoor siren</w:t>
      </w:r>
    </w:p>
    <w:p w:rsidR="00864DCE" w:rsidRPr="008553C0" w:rsidRDefault="00864DCE" w:rsidP="00864DCE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NTR</w:t>
      </w:r>
    </w:p>
    <w:p w:rsidR="00864DCE" w:rsidRPr="008553C0" w:rsidRDefault="00864DCE" w:rsidP="00864DC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864DCE" w:rsidRPr="000B4DE9" w:rsidRDefault="00864DCE" w:rsidP="00864DCE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  <w:u w:val="single"/>
        </w:rPr>
      </w:pPr>
      <w:r w:rsidRPr="000B4DE9">
        <w:rPr>
          <w:rFonts w:ascii="Verdana" w:hAnsi="Verdana"/>
          <w:b/>
          <w:bCs/>
          <w:color w:val="303030"/>
          <w:sz w:val="16"/>
          <w:szCs w:val="16"/>
          <w:u w:val="single"/>
        </w:rPr>
        <w:t>Bug Fixes</w:t>
      </w:r>
    </w:p>
    <w:p w:rsidR="00954497" w:rsidRDefault="00954497" w:rsidP="008538ED">
      <w:pPr>
        <w:pStyle w:val="ListParagraph"/>
        <w:numPr>
          <w:ilvl w:val="0"/>
          <w:numId w:val="66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ASCBT-</w:t>
      </w:r>
      <w:r w:rsidRPr="00AD3756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524</w:t>
      </w:r>
      <w:r w:rsidR="00A17781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,525</w:t>
      </w:r>
    </w:p>
    <w:p w:rsidR="00864DCE" w:rsidRDefault="007D6BEE" w:rsidP="008538ED">
      <w:pPr>
        <w:pStyle w:val="ListParagraph"/>
        <w:numPr>
          <w:ilvl w:val="0"/>
          <w:numId w:val="66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 xml:space="preserve">Missing Supervision </w:t>
      </w:r>
    </w:p>
    <w:p w:rsidR="002269F7" w:rsidRDefault="002269F7" w:rsidP="008538ED">
      <w:pPr>
        <w:pStyle w:val="ListParagraph"/>
        <w:numPr>
          <w:ilvl w:val="0"/>
          <w:numId w:val="66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The flasher finishing its operation always with the sounder regardless to its activation</w:t>
      </w:r>
    </w:p>
    <w:p w:rsidR="008629B6" w:rsidRDefault="008629B6" w:rsidP="008629B6">
      <w:pPr>
        <w:pStyle w:val="ListParagraph"/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0B4DE9" w:rsidRPr="008553C0" w:rsidRDefault="000B4DE9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>GBD</w:t>
      </w:r>
    </w:p>
    <w:p w:rsidR="000B4DE9" w:rsidRPr="008553C0" w:rsidRDefault="000B4DE9" w:rsidP="000B4DE9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NTR</w:t>
      </w:r>
    </w:p>
    <w:p w:rsidR="000B4DE9" w:rsidRPr="008553C0" w:rsidRDefault="000B4DE9" w:rsidP="000B4DE9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0B4DE9" w:rsidRPr="000B4DE9" w:rsidRDefault="000B4DE9" w:rsidP="000B4DE9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  <w:u w:val="single"/>
        </w:rPr>
      </w:pPr>
      <w:r w:rsidRPr="000B4DE9">
        <w:rPr>
          <w:rFonts w:ascii="Verdana" w:hAnsi="Verdana"/>
          <w:b/>
          <w:bCs/>
          <w:color w:val="303030"/>
          <w:sz w:val="16"/>
          <w:szCs w:val="16"/>
          <w:u w:val="single"/>
        </w:rPr>
        <w:t>Bug Fixes</w:t>
      </w:r>
    </w:p>
    <w:p w:rsidR="000B4DE9" w:rsidRDefault="000B4DE9" w:rsidP="008538ED">
      <w:pPr>
        <w:pStyle w:val="ListParagraph"/>
        <w:numPr>
          <w:ilvl w:val="0"/>
          <w:numId w:val="66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ASCBT-</w:t>
      </w:r>
      <w:r w:rsidRPr="00AD3756">
        <w:rPr>
          <w:rFonts w:ascii="Verdana" w:eastAsia="Times New Roman" w:hAnsi="Verdana" w:cs="Times New Roman"/>
          <w:b/>
          <w:bCs/>
          <w:color w:val="303030"/>
          <w:sz w:val="16"/>
          <w:szCs w:val="16"/>
        </w:rPr>
        <w:t>321</w:t>
      </w:r>
    </w:p>
    <w:p w:rsidR="000B4DE9" w:rsidRDefault="000B4DE9" w:rsidP="000B4DE9">
      <w:pPr>
        <w:pStyle w:val="ListParagraph"/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0B4DE9" w:rsidRPr="00F47BA1" w:rsidRDefault="000B4DE9" w:rsidP="000B4DE9">
      <w:pPr>
        <w:pStyle w:val="ListParagraph"/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0B4DE9" w:rsidRPr="00F47BA1" w:rsidRDefault="000B4DE9" w:rsidP="008629B6">
      <w:pPr>
        <w:pStyle w:val="ListParagraph"/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A76A94" w:rsidRDefault="00A76A94" w:rsidP="0061775B">
      <w:pPr>
        <w:pStyle w:val="Heading2"/>
      </w:pPr>
      <w:bookmarkStart w:id="29" w:name="_Toc523816809"/>
      <w:r>
        <w:t xml:space="preserve">Release Date: 14/08/2017 (Revision </w:t>
      </w:r>
      <w:r w:rsidR="0061775B" w:rsidRPr="0061775B">
        <w:t>48272</w:t>
      </w:r>
      <w:r>
        <w:t>)</w:t>
      </w:r>
      <w:bookmarkEnd w:id="29"/>
    </w:p>
    <w:p w:rsidR="00A76A94" w:rsidRDefault="00A76A94" w:rsidP="00A76A94">
      <w:r>
        <w:t>SVN Location: https://subversion.ise.de/svn/gira/AlarmSystemCrow</w:t>
      </w:r>
    </w:p>
    <w:p w:rsidR="00A76A94" w:rsidRPr="00AA05BC" w:rsidRDefault="00A76A94" w:rsidP="00A76A94">
      <w:pPr>
        <w:spacing w:after="0"/>
        <w:rPr>
          <w:u w:val="single"/>
        </w:rPr>
      </w:pPr>
      <w:r w:rsidRPr="00AA05BC">
        <w:rPr>
          <w:u w:val="single"/>
        </w:rPr>
        <w:t>The Package includes:</w:t>
      </w:r>
      <w:r>
        <w:rPr>
          <w:u w:val="single"/>
        </w:rPr>
        <w:t xml:space="preserve"> </w:t>
      </w:r>
    </w:p>
    <w:p w:rsidR="00A76A94" w:rsidRPr="00A76A94" w:rsidRDefault="00DE4978" w:rsidP="00A76A94">
      <w:pPr>
        <w:pStyle w:val="ListParagraph"/>
        <w:numPr>
          <w:ilvl w:val="0"/>
          <w:numId w:val="1"/>
        </w:numPr>
      </w:pPr>
      <w:proofErr w:type="spellStart"/>
      <w:r>
        <w:t>CrowLibrary</w:t>
      </w:r>
      <w:proofErr w:type="spellEnd"/>
      <w:r>
        <w:t xml:space="preserve"> Version </w:t>
      </w:r>
      <w:r w:rsidRPr="00DE4978">
        <w:rPr>
          <w:highlight w:val="yellow"/>
        </w:rPr>
        <w:t>2.5.1.62</w:t>
      </w:r>
    </w:p>
    <w:p w:rsidR="00A76A94" w:rsidRPr="00A76A94" w:rsidRDefault="00A76A94" w:rsidP="00A76A94">
      <w:pPr>
        <w:pStyle w:val="ListParagraph"/>
        <w:numPr>
          <w:ilvl w:val="0"/>
          <w:numId w:val="1"/>
        </w:numPr>
      </w:pPr>
      <w:r w:rsidRPr="00A76A94">
        <w:t>Crow</w:t>
      </w:r>
      <w:r w:rsidR="00DE4978">
        <w:t xml:space="preserve"> </w:t>
      </w:r>
      <w:proofErr w:type="spellStart"/>
      <w:r w:rsidR="00DE4978">
        <w:t>IPMApplication</w:t>
      </w:r>
      <w:proofErr w:type="spellEnd"/>
      <w:r w:rsidR="00DE4978">
        <w:t xml:space="preserve"> Version </w:t>
      </w:r>
      <w:r w:rsidR="00DE4978" w:rsidRPr="00DE4978">
        <w:rPr>
          <w:highlight w:val="yellow"/>
        </w:rPr>
        <w:t>2.5.1.63</w:t>
      </w:r>
    </w:p>
    <w:p w:rsidR="00A76A94" w:rsidRPr="00A76A94" w:rsidRDefault="00A76A94" w:rsidP="00A76A94">
      <w:pPr>
        <w:pStyle w:val="ListParagraph"/>
        <w:numPr>
          <w:ilvl w:val="0"/>
          <w:numId w:val="1"/>
        </w:numPr>
      </w:pPr>
      <w:r w:rsidRPr="00A76A94">
        <w:t xml:space="preserve">Crow MCU </w:t>
      </w:r>
      <w:proofErr w:type="spellStart"/>
      <w:r w:rsidRPr="00A76A94">
        <w:t>Upda</w:t>
      </w:r>
      <w:r w:rsidR="00DE4978">
        <w:t>teFirmware</w:t>
      </w:r>
      <w:proofErr w:type="spellEnd"/>
      <w:r w:rsidR="00DE4978">
        <w:t xml:space="preserve"> Version </w:t>
      </w:r>
      <w:r w:rsidR="00DE4978" w:rsidRPr="00DE4978">
        <w:rPr>
          <w:highlight w:val="yellow"/>
        </w:rPr>
        <w:t>1.7.3.46</w:t>
      </w:r>
    </w:p>
    <w:p w:rsidR="00A76A94" w:rsidRPr="00A76A94" w:rsidRDefault="00A76A94" w:rsidP="00A76A94">
      <w:pPr>
        <w:pStyle w:val="ListParagraph"/>
        <w:numPr>
          <w:ilvl w:val="0"/>
          <w:numId w:val="1"/>
        </w:numPr>
      </w:pPr>
      <w:r w:rsidRPr="00A76A94">
        <w:t>Crow MCU Peripheral Update Version 1.0.0.1</w:t>
      </w:r>
    </w:p>
    <w:p w:rsidR="00A76A94" w:rsidRPr="00AA05BC" w:rsidRDefault="00A76A94" w:rsidP="00A76A94">
      <w:pPr>
        <w:spacing w:after="0"/>
        <w:rPr>
          <w:u w:val="single"/>
        </w:rPr>
      </w:pPr>
      <w:r w:rsidRPr="00AA05BC">
        <w:rPr>
          <w:u w:val="single"/>
        </w:rPr>
        <w:t>Compatibility:</w:t>
      </w:r>
      <w:r>
        <w:rPr>
          <w:u w:val="single"/>
        </w:rPr>
        <w:t xml:space="preserve"> </w:t>
      </w:r>
    </w:p>
    <w:p w:rsidR="00A76A94" w:rsidRDefault="00A76A94" w:rsidP="00A76A94">
      <w:pPr>
        <w:pStyle w:val="ListParagraph"/>
        <w:numPr>
          <w:ilvl w:val="0"/>
          <w:numId w:val="1"/>
        </w:numPr>
      </w:pPr>
      <w:proofErr w:type="spellStart"/>
      <w:r>
        <w:t>CrowLibraryInterface</w:t>
      </w:r>
      <w:proofErr w:type="spellEnd"/>
      <w:r>
        <w:t xml:space="preserve"> Version </w:t>
      </w:r>
      <w:r w:rsidRPr="00484CEF">
        <w:t>1.2.1.32</w:t>
      </w:r>
    </w:p>
    <w:p w:rsidR="00A76A94" w:rsidRPr="00A76A94" w:rsidRDefault="00DE4978" w:rsidP="00A76A94">
      <w:pPr>
        <w:pStyle w:val="ListParagraph"/>
        <w:numPr>
          <w:ilvl w:val="0"/>
          <w:numId w:val="1"/>
        </w:numPr>
      </w:pPr>
      <w:proofErr w:type="spellStart"/>
      <w:r>
        <w:t>Gira</w:t>
      </w:r>
      <w:proofErr w:type="spellEnd"/>
      <w:r>
        <w:t xml:space="preserve"> Device Package : </w:t>
      </w:r>
      <w:r w:rsidRPr="00DE4978">
        <w:rPr>
          <w:highlight w:val="yellow"/>
        </w:rPr>
        <w:t>V1.0.584</w:t>
      </w:r>
    </w:p>
    <w:p w:rsidR="00A76A94" w:rsidRPr="00A8143B" w:rsidRDefault="00A76A94" w:rsidP="00A76A94">
      <w:pPr>
        <w:pStyle w:val="ListParagraph"/>
        <w:numPr>
          <w:ilvl w:val="0"/>
          <w:numId w:val="1"/>
        </w:numPr>
      </w:pPr>
      <w:r w:rsidRPr="00A8143B">
        <w:t>XSD version: 1.2.0.10</w:t>
      </w:r>
    </w:p>
    <w:p w:rsidR="00A76A94" w:rsidRDefault="00A76A94" w:rsidP="00DE4978">
      <w:pPr>
        <w:pStyle w:val="ListParagraph"/>
        <w:numPr>
          <w:ilvl w:val="0"/>
          <w:numId w:val="1"/>
        </w:numPr>
      </w:pPr>
      <w:r w:rsidRPr="00A8143B">
        <w:t xml:space="preserve">GPA Version </w:t>
      </w:r>
      <w:r w:rsidRPr="00DE4978">
        <w:rPr>
          <w:highlight w:val="yellow"/>
        </w:rPr>
        <w:t>2.4.0.</w:t>
      </w:r>
      <w:r w:rsidR="00DE4978" w:rsidRPr="00DE4978">
        <w:rPr>
          <w:highlight w:val="yellow"/>
        </w:rPr>
        <w:t>670</w:t>
      </w:r>
    </w:p>
    <w:p w:rsidR="00A76A94" w:rsidRPr="00A7013A" w:rsidRDefault="00A76A94" w:rsidP="00A76A94">
      <w:pPr>
        <w:spacing w:after="0"/>
        <w:rPr>
          <w:u w:val="single"/>
        </w:rPr>
      </w:pP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1580"/>
        <w:gridCol w:w="1460"/>
        <w:gridCol w:w="2313"/>
        <w:gridCol w:w="3503"/>
      </w:tblGrid>
      <w:tr w:rsidR="00A76A94" w:rsidRPr="00F62628" w:rsidTr="008553C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F62628" w:rsidRDefault="00A76A94" w:rsidP="008553C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F62628" w:rsidRDefault="00A76A94" w:rsidP="008553C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F62628" w:rsidRDefault="00A76A94" w:rsidP="008553C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HW version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4" w:rsidRPr="00F62628" w:rsidRDefault="00A76A94" w:rsidP="008553C0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Comments</w:t>
            </w:r>
          </w:p>
        </w:tc>
      </w:tr>
      <w:tr w:rsidR="00A76A94" w:rsidRPr="00A76A94" w:rsidTr="008553C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Control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8553C0" w:rsidRDefault="00A76A94" w:rsidP="008553C0">
            <w:pPr>
              <w:rPr>
                <w:highlight w:val="yellow"/>
              </w:rPr>
            </w:pPr>
            <w:r w:rsidRPr="008553C0">
              <w:rPr>
                <w:highlight w:val="yellow"/>
              </w:rPr>
              <w:t>2.4.2.10</w:t>
            </w:r>
            <w:r w:rsidR="008553C0" w:rsidRPr="008553C0">
              <w:rPr>
                <w:highlight w:val="yellow"/>
              </w:rPr>
              <w:t>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5B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4" w:rsidRPr="00A76A94" w:rsidRDefault="00A76A94" w:rsidP="008553C0">
            <w:r w:rsidRPr="00A76A94">
              <w:t>Still under test</w:t>
            </w:r>
          </w:p>
        </w:tc>
      </w:tr>
      <w:tr w:rsidR="00A76A94" w:rsidRPr="00A76A94" w:rsidTr="008553C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RF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8553C0" w:rsidRDefault="008553C0" w:rsidP="008553C0">
            <w:pPr>
              <w:rPr>
                <w:rFonts w:cs="Arial"/>
                <w:highlight w:val="yellow"/>
              </w:rPr>
            </w:pPr>
            <w:r w:rsidRPr="008553C0">
              <w:rPr>
                <w:highlight w:val="yellow"/>
              </w:rPr>
              <w:t>4.6.0.58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4" w:rsidRPr="00A76A94" w:rsidRDefault="00A76A94" w:rsidP="008553C0"/>
        </w:tc>
      </w:tr>
      <w:tr w:rsidR="00A76A94" w:rsidRPr="00A76A94" w:rsidTr="008553C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PIR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tabs>
                <w:tab w:val="center" w:pos="1368"/>
              </w:tabs>
              <w:rPr>
                <w:rFonts w:cs="Arial"/>
              </w:rPr>
            </w:pPr>
            <w:r w:rsidRPr="00A76A94">
              <w:t>0.8.5.16</w:t>
            </w:r>
            <w:r w:rsidRPr="00A76A94">
              <w:tab/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4C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4" w:rsidRPr="00A76A94" w:rsidRDefault="007A46A5" w:rsidP="007A46A5">
            <w:r>
              <w:t>4B is OK too</w:t>
            </w:r>
          </w:p>
        </w:tc>
      </w:tr>
      <w:tr w:rsidR="00A76A94" w:rsidRPr="00A76A94" w:rsidTr="008553C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lastRenderedPageBreak/>
              <w:t>PIR Cam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1.2.0.38 / 192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4B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4" w:rsidRPr="00A76A94" w:rsidRDefault="007A46A5" w:rsidP="007A46A5">
            <w:r>
              <w:t>4A is OK too</w:t>
            </w:r>
          </w:p>
        </w:tc>
      </w:tr>
      <w:tr w:rsidR="00A76A94" w:rsidRPr="00A76A94" w:rsidTr="008553C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Magnet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0453A8" w:rsidRDefault="00AA0ADC" w:rsidP="008553C0">
            <w:pPr>
              <w:rPr>
                <w:rFonts w:cs="Arial"/>
                <w:highlight w:val="yellow"/>
              </w:rPr>
            </w:pPr>
            <w:r w:rsidRPr="000453A8">
              <w:rPr>
                <w:highlight w:val="yellow"/>
              </w:rPr>
              <w:t>0.7.0.11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4" w:rsidRPr="00A76A94" w:rsidRDefault="00A76A94" w:rsidP="008553C0">
            <w:r w:rsidRPr="00A76A94">
              <w:t>4A is OK too</w:t>
            </w:r>
          </w:p>
        </w:tc>
      </w:tr>
      <w:tr w:rsidR="00A76A94" w:rsidRPr="00A76A94" w:rsidTr="008553C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Technical Contact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0453A8" w:rsidRDefault="00AA0ADC" w:rsidP="008553C0">
            <w:pPr>
              <w:rPr>
                <w:rFonts w:cs="Arial"/>
                <w:highlight w:val="yellow"/>
              </w:rPr>
            </w:pPr>
            <w:r w:rsidRPr="000453A8">
              <w:rPr>
                <w:highlight w:val="yellow"/>
              </w:rPr>
              <w:t>0.7.0.11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4" w:rsidRPr="00A76A94" w:rsidRDefault="00A76A94" w:rsidP="008553C0">
            <w:r w:rsidRPr="00A76A94">
              <w:t>4A is OK too</w:t>
            </w:r>
          </w:p>
        </w:tc>
      </w:tr>
      <w:tr w:rsidR="00A76A94" w:rsidRPr="00A76A94" w:rsidTr="008553C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Indoor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0.15.3.22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4" w:rsidRPr="00A76A94" w:rsidRDefault="00A76A94" w:rsidP="008553C0">
            <w:r w:rsidRPr="00A76A94">
              <w:t>2C is OK too</w:t>
            </w:r>
          </w:p>
        </w:tc>
      </w:tr>
      <w:tr w:rsidR="00A76A94" w:rsidRPr="00A76A94" w:rsidTr="008553C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Outdoor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r w:rsidRPr="00A76A94">
              <w:t>0.15.3.25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4B</w:t>
            </w:r>
            <w:r w:rsidRPr="00A76A94">
              <w:rPr>
                <w:rFonts w:cs="Arial"/>
              </w:rPr>
              <w:t xml:space="preserve"> must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4" w:rsidRPr="00A76A94" w:rsidRDefault="00A76A94" w:rsidP="008553C0"/>
        </w:tc>
      </w:tr>
      <w:tr w:rsidR="00A76A94" w:rsidRPr="00A76A94" w:rsidTr="008553C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I/O 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1.2.0.27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4" w:rsidRPr="00A76A94" w:rsidRDefault="00A76A94" w:rsidP="008553C0">
            <w:r w:rsidRPr="00A76A94">
              <w:t>3A is OK too</w:t>
            </w:r>
          </w:p>
        </w:tc>
      </w:tr>
      <w:tr w:rsidR="00A76A94" w:rsidRPr="00A76A94" w:rsidTr="008553C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Keyfob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0.3.0.6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1A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4" w:rsidRPr="00A76A94" w:rsidRDefault="00A76A94" w:rsidP="008553C0"/>
        </w:tc>
      </w:tr>
      <w:tr w:rsidR="00A76A94" w:rsidRPr="00A76A94" w:rsidTr="008553C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GBD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BF4257" w:rsidRDefault="00AA0ADC" w:rsidP="00CB7328">
            <w:pPr>
              <w:rPr>
                <w:rFonts w:cs="Arial"/>
                <w:highlight w:val="yellow"/>
              </w:rPr>
            </w:pPr>
            <w:r w:rsidRPr="00BF4257">
              <w:rPr>
                <w:highlight w:val="yellow"/>
              </w:rPr>
              <w:t>0.1.</w:t>
            </w:r>
            <w:r w:rsidR="00CB7328">
              <w:rPr>
                <w:highlight w:val="yellow"/>
              </w:rPr>
              <w:t>1</w:t>
            </w:r>
            <w:r w:rsidRPr="00BF4257">
              <w:rPr>
                <w:highlight w:val="yellow"/>
              </w:rPr>
              <w:t>.22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1D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DC" w:rsidRDefault="00AA0ADC" w:rsidP="008553C0">
            <w:r>
              <w:t>Requires new HW for VDS test</w:t>
            </w:r>
            <w:r w:rsidR="00BF4257">
              <w:t>s.</w:t>
            </w:r>
          </w:p>
          <w:p w:rsidR="00BF4257" w:rsidRDefault="00BF4257" w:rsidP="008553C0">
            <w:r>
              <w:t>Can work on existing HW except detection method</w:t>
            </w:r>
          </w:p>
          <w:p w:rsidR="00A76A94" w:rsidRPr="00A76A94" w:rsidRDefault="00A76A94" w:rsidP="008553C0">
            <w:r w:rsidRPr="00A76A94">
              <w:t>1C is OK too</w:t>
            </w:r>
          </w:p>
        </w:tc>
      </w:tr>
      <w:tr w:rsidR="00A76A94" w:rsidRPr="00A76A94" w:rsidTr="008553C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LCD Keypad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602A5F" w:rsidRDefault="00602A5F" w:rsidP="008553C0">
            <w:pPr>
              <w:rPr>
                <w:rFonts w:cs="Arial"/>
                <w:highlight w:val="yellow"/>
              </w:rPr>
            </w:pPr>
            <w:r w:rsidRPr="00602A5F">
              <w:rPr>
                <w:highlight w:val="yellow"/>
              </w:rPr>
              <w:t>1.0.9.46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4" w:rsidRPr="00A76A94" w:rsidRDefault="00A76A94" w:rsidP="008553C0">
            <w:r w:rsidRPr="00A76A94">
              <w:t>Still under test</w:t>
            </w:r>
          </w:p>
          <w:p w:rsidR="00A76A94" w:rsidRPr="00A76A94" w:rsidRDefault="00A76A94" w:rsidP="008553C0">
            <w:r w:rsidRPr="00A76A94">
              <w:t>3A is OK too</w:t>
            </w:r>
          </w:p>
        </w:tc>
      </w:tr>
      <w:tr w:rsidR="00A76A94" w:rsidRPr="00A76A94" w:rsidTr="008553C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4" w:rsidRPr="00A76A94" w:rsidRDefault="00A76A94" w:rsidP="008553C0">
            <w:r w:rsidRPr="00A76A94">
              <w:t>Touch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4" w:rsidRPr="00602A5F" w:rsidRDefault="00602A5F" w:rsidP="008553C0">
            <w:pPr>
              <w:rPr>
                <w:highlight w:val="yellow"/>
              </w:rPr>
            </w:pPr>
            <w:r w:rsidRPr="00602A5F">
              <w:rPr>
                <w:highlight w:val="yellow"/>
              </w:rPr>
              <w:t>0.0.0.7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4" w:rsidRPr="00A76A94" w:rsidRDefault="00A76A94" w:rsidP="008553C0"/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4" w:rsidRPr="00A76A94" w:rsidRDefault="00A76A94" w:rsidP="008553C0"/>
        </w:tc>
      </w:tr>
      <w:tr w:rsidR="00A76A94" w:rsidRPr="00A76A94" w:rsidTr="007A46A5">
        <w:trPr>
          <w:trHeight w:val="322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Door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0.1.0.6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2B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4" w:rsidRPr="00A76A94" w:rsidRDefault="00A76A94" w:rsidP="008553C0"/>
        </w:tc>
      </w:tr>
      <w:tr w:rsidR="00A76A94" w:rsidRPr="00A76A94" w:rsidTr="008553C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Repeater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7A46A5" w:rsidP="008553C0">
            <w:pPr>
              <w:rPr>
                <w:rFonts w:cs="Arial"/>
              </w:rPr>
            </w:pPr>
            <w:r>
              <w:t>0.1.2.13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4" w:rsidRPr="00A76A94" w:rsidRDefault="00A76A94" w:rsidP="008553C0">
            <w:r w:rsidRPr="00A76A94">
              <w:t>2C is OK too</w:t>
            </w:r>
          </w:p>
        </w:tc>
      </w:tr>
      <w:tr w:rsidR="00A76A94" w:rsidRPr="00A76A94" w:rsidTr="008553C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GPA-C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8D6001" w:rsidP="008553C0">
            <w:pPr>
              <w:rPr>
                <w:rFonts w:cs="Arial"/>
              </w:rPr>
            </w:pPr>
            <w:r w:rsidRPr="008D6001">
              <w:rPr>
                <w:highlight w:val="yellow"/>
              </w:rPr>
              <w:t>V2.8.0.47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4" w:rsidRPr="00A76A94" w:rsidRDefault="00A76A94" w:rsidP="008553C0">
            <w:pPr>
              <w:rPr>
                <w:rFonts w:cs="Arial"/>
              </w:rPr>
            </w:pPr>
            <w:r w:rsidRPr="00A76A94">
              <w:t>Located @ Tests folder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4" w:rsidRPr="00A76A94" w:rsidRDefault="00A76A94" w:rsidP="008553C0"/>
        </w:tc>
      </w:tr>
    </w:tbl>
    <w:p w:rsidR="00A76A94" w:rsidRPr="00A76A94" w:rsidRDefault="00A76A94" w:rsidP="00A76A94">
      <w:pPr>
        <w:spacing w:after="0"/>
        <w:rPr>
          <w:u w:val="single"/>
        </w:rPr>
      </w:pPr>
    </w:p>
    <w:p w:rsidR="00A76A94" w:rsidRPr="008553C0" w:rsidRDefault="00A76A94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 w:rsidRPr="008553C0">
        <w:rPr>
          <w:highlight w:val="yellow"/>
          <w:u w:val="single"/>
        </w:rPr>
        <w:t>MCU</w:t>
      </w:r>
    </w:p>
    <w:p w:rsidR="008553C0" w:rsidRPr="008553C0" w:rsidRDefault="008553C0" w:rsidP="008553C0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8553C0">
        <w:rPr>
          <w:rFonts w:ascii="Verdana" w:eastAsia="Times New Roman" w:hAnsi="Verdana" w:cs="Times New Roman"/>
          <w:color w:val="303030"/>
          <w:sz w:val="16"/>
          <w:szCs w:val="16"/>
        </w:rPr>
        <w:t>Keypad's Sound/Buzzer logic, moved to the MCU. Controlled by change in the SYSTEM_STATUS_CMD message from CP to KP.</w:t>
      </w:r>
    </w:p>
    <w:p w:rsidR="008553C0" w:rsidRPr="008553C0" w:rsidRDefault="008553C0" w:rsidP="008553C0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8553C0">
        <w:rPr>
          <w:rFonts w:ascii="Verdana" w:eastAsia="Times New Roman" w:hAnsi="Verdana" w:cs="Times New Roman"/>
          <w:color w:val="303030"/>
          <w:sz w:val="16"/>
          <w:szCs w:val="16"/>
        </w:rPr>
        <w:t>When pressing a key on Keypad, a new message is sent (SET_IND_BY_KP message) to CP to stop all Sirens.</w:t>
      </w:r>
    </w:p>
    <w:p w:rsidR="008553C0" w:rsidRPr="008553C0" w:rsidRDefault="008553C0" w:rsidP="008553C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A76A94" w:rsidRPr="00303B78" w:rsidRDefault="00A76A94" w:rsidP="00A76A94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303B78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6E2D54" w:rsidRPr="00F47BA1" w:rsidRDefault="006E2D54" w:rsidP="008538ED">
      <w:pPr>
        <w:pStyle w:val="ListParagraph"/>
        <w:numPr>
          <w:ilvl w:val="0"/>
          <w:numId w:val="66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ASCBT-</w:t>
      </w:r>
      <w:r w:rsidR="00F47BA1">
        <w:rPr>
          <w:rFonts w:ascii="Verdana" w:eastAsia="Times New Roman" w:hAnsi="Verdana" w:cs="Times New Roman"/>
          <w:color w:val="303030"/>
          <w:sz w:val="16"/>
          <w:szCs w:val="16"/>
        </w:rPr>
        <w:t xml:space="preserve">500, 251, 323, 446, </w:t>
      </w:r>
      <w:r w:rsidRPr="00F47BA1">
        <w:rPr>
          <w:rFonts w:ascii="Verdana" w:eastAsia="Times New Roman" w:hAnsi="Verdana" w:cs="Times New Roman"/>
          <w:color w:val="303030"/>
          <w:sz w:val="16"/>
          <w:szCs w:val="16"/>
        </w:rPr>
        <w:t>508</w:t>
      </w:r>
      <w:r w:rsidR="00F47BA1">
        <w:rPr>
          <w:rFonts w:ascii="Verdana" w:eastAsia="Times New Roman" w:hAnsi="Verdana" w:cs="Times New Roman"/>
          <w:color w:val="303030"/>
          <w:sz w:val="16"/>
          <w:szCs w:val="16"/>
        </w:rPr>
        <w:t>, 483</w:t>
      </w:r>
      <w:r w:rsidR="00030B50">
        <w:rPr>
          <w:rFonts w:ascii="Verdana" w:eastAsia="Times New Roman" w:hAnsi="Verdana" w:cs="Times New Roman"/>
          <w:color w:val="303030"/>
          <w:sz w:val="16"/>
          <w:szCs w:val="16"/>
        </w:rPr>
        <w:t>, 362</w:t>
      </w:r>
      <w:r w:rsidR="00906911">
        <w:rPr>
          <w:rFonts w:ascii="Verdana" w:eastAsia="Times New Roman" w:hAnsi="Verdana" w:cs="Times New Roman"/>
          <w:color w:val="303030"/>
          <w:sz w:val="16"/>
          <w:szCs w:val="16"/>
        </w:rPr>
        <w:t>, 482</w:t>
      </w:r>
    </w:p>
    <w:p w:rsidR="008553C0" w:rsidRPr="008553C0" w:rsidRDefault="008553C0" w:rsidP="008538ED">
      <w:pPr>
        <w:numPr>
          <w:ilvl w:val="0"/>
          <w:numId w:val="66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8553C0">
        <w:rPr>
          <w:rFonts w:ascii="Verdana" w:eastAsia="Times New Roman" w:hAnsi="Verdana" w:cs="Times New Roman"/>
          <w:color w:val="303030"/>
          <w:sz w:val="16"/>
          <w:szCs w:val="16"/>
        </w:rPr>
        <w:t>After generating wrong code alarm and after disconnecting and powering up the MCU, the MCU keeps acting as though wrong code alarm is still in effect even after more than 5 minutes pass</w:t>
      </w:r>
    </w:p>
    <w:p w:rsidR="008553C0" w:rsidRDefault="008553C0" w:rsidP="008538ED">
      <w:pPr>
        <w:numPr>
          <w:ilvl w:val="0"/>
          <w:numId w:val="66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8553C0">
        <w:rPr>
          <w:rFonts w:ascii="Verdana" w:eastAsia="Times New Roman" w:hAnsi="Verdana" w:cs="Times New Roman"/>
          <w:color w:val="303030"/>
          <w:sz w:val="16"/>
          <w:szCs w:val="16"/>
        </w:rPr>
        <w:t>The exit delay beeps,</w:t>
      </w:r>
      <w:r w:rsidR="00F47BA1"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  <w:r w:rsidRPr="008553C0">
        <w:rPr>
          <w:rFonts w:ascii="Verdana" w:eastAsia="Times New Roman" w:hAnsi="Verdana" w:cs="Times New Roman"/>
          <w:color w:val="303030"/>
          <w:sz w:val="16"/>
          <w:szCs w:val="16"/>
        </w:rPr>
        <w:t>in the keypad, stop</w:t>
      </w:r>
      <w:r w:rsidR="00F47BA1">
        <w:rPr>
          <w:rFonts w:ascii="Verdana" w:eastAsia="Times New Roman" w:hAnsi="Verdana" w:cs="Times New Roman"/>
          <w:color w:val="303030"/>
          <w:sz w:val="16"/>
          <w:szCs w:val="16"/>
        </w:rPr>
        <w:t>s</w:t>
      </w:r>
      <w:r w:rsidRPr="008553C0">
        <w:rPr>
          <w:rFonts w:ascii="Verdana" w:eastAsia="Times New Roman" w:hAnsi="Verdana" w:cs="Times New Roman"/>
          <w:color w:val="303030"/>
          <w:sz w:val="16"/>
          <w:szCs w:val="16"/>
        </w:rPr>
        <w:t xml:space="preserve"> after the user open d</w:t>
      </w:r>
      <w:r w:rsidR="006E2D54">
        <w:rPr>
          <w:rFonts w:ascii="Verdana" w:eastAsia="Times New Roman" w:hAnsi="Verdana" w:cs="Times New Roman"/>
          <w:color w:val="303030"/>
          <w:sz w:val="16"/>
          <w:szCs w:val="16"/>
        </w:rPr>
        <w:t>etector that work in chime mode</w:t>
      </w:r>
    </w:p>
    <w:p w:rsidR="006E2D54" w:rsidRPr="008553C0" w:rsidRDefault="006E2D54" w:rsidP="008538ED">
      <w:pPr>
        <w:numPr>
          <w:ilvl w:val="0"/>
          <w:numId w:val="66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8553C0">
        <w:rPr>
          <w:rFonts w:ascii="Verdana" w:eastAsia="Times New Roman" w:hAnsi="Verdana" w:cs="Times New Roman"/>
          <w:color w:val="303030"/>
          <w:sz w:val="16"/>
          <w:szCs w:val="16"/>
        </w:rPr>
        <w:t>Configuration sent by the MCU to PIR CAM and PIR doesn't contain LED disable</w:t>
      </w:r>
    </w:p>
    <w:p w:rsidR="006E2D54" w:rsidRPr="008553C0" w:rsidRDefault="006E2D54" w:rsidP="008538ED">
      <w:pPr>
        <w:numPr>
          <w:ilvl w:val="0"/>
          <w:numId w:val="66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8553C0">
        <w:rPr>
          <w:rFonts w:ascii="Verdana" w:eastAsia="Times New Roman" w:hAnsi="Verdana" w:cs="Times New Roman"/>
          <w:color w:val="303030"/>
          <w:sz w:val="16"/>
          <w:szCs w:val="16"/>
        </w:rPr>
        <w:t>doesn't send off command to siren when resolving panic alarm in disarm mode (Via Keypad)</w:t>
      </w:r>
    </w:p>
    <w:p w:rsidR="006E2D54" w:rsidRPr="008553C0" w:rsidRDefault="006E2D54" w:rsidP="008538ED">
      <w:pPr>
        <w:numPr>
          <w:ilvl w:val="0"/>
          <w:numId w:val="66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8553C0">
        <w:rPr>
          <w:rFonts w:ascii="Verdana" w:eastAsia="Times New Roman" w:hAnsi="Verdana" w:cs="Times New Roman"/>
          <w:color w:val="303030"/>
          <w:sz w:val="16"/>
          <w:szCs w:val="16"/>
        </w:rPr>
        <w:t>Installer test can be conducted successfully only in the first time unless you reset the MCU</w:t>
      </w:r>
    </w:p>
    <w:p w:rsidR="006E2D54" w:rsidRDefault="006E2D54" w:rsidP="008538ED">
      <w:pPr>
        <w:numPr>
          <w:ilvl w:val="0"/>
          <w:numId w:val="66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8553C0">
        <w:rPr>
          <w:rFonts w:ascii="Verdana" w:eastAsia="Times New Roman" w:hAnsi="Verdana" w:cs="Times New Roman"/>
          <w:color w:val="303030"/>
          <w:sz w:val="16"/>
          <w:szCs w:val="16"/>
        </w:rPr>
        <w:t>when panic alarm is created and res</w:t>
      </w:r>
      <w:r w:rsidR="00F47BA1">
        <w:rPr>
          <w:rFonts w:ascii="Verdana" w:eastAsia="Times New Roman" w:hAnsi="Verdana" w:cs="Times New Roman"/>
          <w:color w:val="303030"/>
          <w:sz w:val="16"/>
          <w:szCs w:val="16"/>
        </w:rPr>
        <w:t>olved via keypad during less tha</w:t>
      </w:r>
      <w:r w:rsidRPr="008553C0">
        <w:rPr>
          <w:rFonts w:ascii="Verdana" w:eastAsia="Times New Roman" w:hAnsi="Verdana" w:cs="Times New Roman"/>
          <w:color w:val="303030"/>
          <w:sz w:val="16"/>
          <w:szCs w:val="16"/>
        </w:rPr>
        <w:t>n 10 sec ID</w:t>
      </w:r>
      <w:r w:rsidR="00F47BA1"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  <w:r w:rsidRPr="008553C0">
        <w:rPr>
          <w:rFonts w:ascii="Verdana" w:eastAsia="Times New Roman" w:hAnsi="Verdana" w:cs="Times New Roman"/>
          <w:color w:val="303030"/>
          <w:sz w:val="16"/>
          <w:szCs w:val="16"/>
        </w:rPr>
        <w:t>sirens at destination will remain ON</w:t>
      </w:r>
    </w:p>
    <w:p w:rsidR="006E2D54" w:rsidRPr="006E2D54" w:rsidRDefault="006E2D54" w:rsidP="008538ED">
      <w:pPr>
        <w:pStyle w:val="ListParagraph"/>
        <w:numPr>
          <w:ilvl w:val="0"/>
          <w:numId w:val="66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6E2D54">
        <w:rPr>
          <w:rFonts w:ascii="Verdana" w:eastAsia="Times New Roman" w:hAnsi="Verdana" w:cs="Times New Roman"/>
          <w:color w:val="303030"/>
          <w:sz w:val="16"/>
          <w:szCs w:val="16"/>
        </w:rPr>
        <w:t>The user can Arm area 2 although the panel tamper is open!!!!</w:t>
      </w:r>
    </w:p>
    <w:p w:rsidR="006E2D54" w:rsidRPr="006E2D54" w:rsidRDefault="006E2D54" w:rsidP="008538ED">
      <w:pPr>
        <w:pStyle w:val="ListParagraph"/>
        <w:numPr>
          <w:ilvl w:val="0"/>
          <w:numId w:val="66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6E2D54">
        <w:rPr>
          <w:rFonts w:ascii="Verdana" w:eastAsia="Times New Roman" w:hAnsi="Verdana" w:cs="Times New Roman"/>
          <w:color w:val="303030"/>
          <w:sz w:val="16"/>
          <w:szCs w:val="16"/>
        </w:rPr>
        <w:t>After the end of installer test, the system activates panic alarms that were already resolved and acknowledged</w:t>
      </w:r>
    </w:p>
    <w:p w:rsidR="006E2D54" w:rsidRPr="006E2D54" w:rsidRDefault="006E2D54" w:rsidP="008538ED">
      <w:pPr>
        <w:pStyle w:val="ListParagraph"/>
        <w:numPr>
          <w:ilvl w:val="0"/>
          <w:numId w:val="66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6E2D54">
        <w:rPr>
          <w:rFonts w:ascii="Verdana" w:eastAsia="Times New Roman" w:hAnsi="Verdana" w:cs="Times New Roman"/>
          <w:color w:val="303030"/>
          <w:sz w:val="16"/>
          <w:szCs w:val="16"/>
        </w:rPr>
        <w:t>You can arm away/stay mode while installer test is being run</w:t>
      </w:r>
    </w:p>
    <w:p w:rsidR="006E2D54" w:rsidRPr="006E2D54" w:rsidRDefault="006E2D54" w:rsidP="00F47BA1">
      <w:pPr>
        <w:shd w:val="clear" w:color="auto" w:fill="FFFFFF"/>
        <w:spacing w:after="0" w:line="240" w:lineRule="auto"/>
        <w:ind w:left="720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964096" w:rsidRPr="008553C0" w:rsidRDefault="00964096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>RFM</w:t>
      </w:r>
    </w:p>
    <w:p w:rsidR="00964096" w:rsidRPr="008553C0" w:rsidRDefault="002231B4" w:rsidP="00964096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NTR</w:t>
      </w:r>
    </w:p>
    <w:p w:rsidR="00964096" w:rsidRPr="008553C0" w:rsidRDefault="00964096" w:rsidP="0096409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964096" w:rsidRPr="00303B78" w:rsidRDefault="00964096" w:rsidP="00964096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303B78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964096" w:rsidRPr="00F47BA1" w:rsidRDefault="002231B4" w:rsidP="008538ED">
      <w:pPr>
        <w:pStyle w:val="ListParagraph"/>
        <w:numPr>
          <w:ilvl w:val="0"/>
          <w:numId w:val="66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 xml:space="preserve">RFM stuck during receiving pictures from </w:t>
      </w:r>
      <w:proofErr w:type="spellStart"/>
      <w:r>
        <w:rPr>
          <w:rFonts w:ascii="Verdana" w:eastAsia="Times New Roman" w:hAnsi="Verdana" w:cs="Times New Roman"/>
          <w:color w:val="303030"/>
          <w:sz w:val="16"/>
          <w:szCs w:val="16"/>
        </w:rPr>
        <w:t>CamPIR</w:t>
      </w:r>
      <w:proofErr w:type="spellEnd"/>
    </w:p>
    <w:p w:rsidR="00A76A94" w:rsidRDefault="00A76A94" w:rsidP="00A76A94">
      <w:pPr>
        <w:pStyle w:val="ListParagraph"/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A76A94" w:rsidRDefault="00A76A94" w:rsidP="00A76A94">
      <w:pPr>
        <w:pStyle w:val="ListParagraph"/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A76A94" w:rsidRPr="0010274E" w:rsidRDefault="00AA0ADC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 w:rsidRPr="0010274E">
        <w:rPr>
          <w:highlight w:val="yellow"/>
          <w:u w:val="single"/>
        </w:rPr>
        <w:t>Mag</w:t>
      </w:r>
      <w:r w:rsidR="0010274E" w:rsidRPr="0010274E">
        <w:rPr>
          <w:highlight w:val="yellow"/>
          <w:u w:val="single"/>
        </w:rPr>
        <w:t>/Mag TECH</w:t>
      </w:r>
    </w:p>
    <w:p w:rsidR="00A76A94" w:rsidRPr="00A76A94" w:rsidRDefault="00AA0ADC" w:rsidP="00AA0ADC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NTR</w:t>
      </w:r>
    </w:p>
    <w:p w:rsidR="00A76A94" w:rsidRPr="00A76A94" w:rsidRDefault="00A76A94" w:rsidP="00A76A94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A76A94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AA0ADC" w:rsidRPr="00A76A94" w:rsidRDefault="000453A8" w:rsidP="00AA0ADC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L</w:t>
      </w:r>
      <w:r w:rsidR="00AA0ADC" w:rsidRPr="00AA0ADC">
        <w:rPr>
          <w:rFonts w:ascii="Verdana" w:eastAsia="Times New Roman" w:hAnsi="Verdana" w:cs="Times New Roman"/>
          <w:color w:val="303030"/>
          <w:sz w:val="16"/>
          <w:szCs w:val="16"/>
        </w:rPr>
        <w:t>ow voltage/cutoff thresholds</w:t>
      </w:r>
    </w:p>
    <w:p w:rsidR="00A76A94" w:rsidRPr="00A76A94" w:rsidRDefault="00A76A94" w:rsidP="00A76A94">
      <w:p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</w:p>
    <w:p w:rsidR="00A76A94" w:rsidRPr="00BF4257" w:rsidRDefault="00BF4257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 w:rsidRPr="00BF4257">
        <w:rPr>
          <w:highlight w:val="yellow"/>
          <w:u w:val="single"/>
        </w:rPr>
        <w:t>GBD</w:t>
      </w:r>
    </w:p>
    <w:p w:rsidR="0010274E" w:rsidRDefault="0010274E" w:rsidP="0010274E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lastRenderedPageBreak/>
        <w:t>Improves detection</w:t>
      </w:r>
    </w:p>
    <w:p w:rsidR="0010274E" w:rsidRDefault="0010274E" w:rsidP="0010274E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10274E">
        <w:rPr>
          <w:rFonts w:ascii="Verdana" w:eastAsia="Times New Roman" w:hAnsi="Verdana" w:cs="Times New Roman"/>
          <w:color w:val="303030"/>
          <w:sz w:val="16"/>
          <w:szCs w:val="16"/>
        </w:rPr>
        <w:t>Requires new HW for VDS tests</w:t>
      </w:r>
    </w:p>
    <w:p w:rsidR="00A76A94" w:rsidRPr="00A76A94" w:rsidRDefault="00A76A94" w:rsidP="00A76A94">
      <w:pPr>
        <w:pStyle w:val="ListParagraph"/>
        <w:spacing w:after="0"/>
        <w:rPr>
          <w:u w:val="single"/>
        </w:rPr>
      </w:pPr>
    </w:p>
    <w:p w:rsidR="00A76A94" w:rsidRPr="00A76A94" w:rsidRDefault="00A76A94" w:rsidP="00A76A94">
      <w:pPr>
        <w:pStyle w:val="ListParagraph"/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A76A94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A62305" w:rsidRDefault="00A62305" w:rsidP="00BF4257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ASCBT-321</w:t>
      </w:r>
    </w:p>
    <w:p w:rsidR="00BF4257" w:rsidRPr="00BF4257" w:rsidRDefault="00BF4257" w:rsidP="00BF4257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BF4257">
        <w:rPr>
          <w:rFonts w:ascii="Verdana" w:eastAsia="Times New Roman" w:hAnsi="Verdana" w:cs="Times New Roman"/>
          <w:color w:val="303030"/>
          <w:sz w:val="16"/>
          <w:szCs w:val="16"/>
        </w:rPr>
        <w:t>Red led is 250ms ON in detection</w:t>
      </w:r>
    </w:p>
    <w:p w:rsidR="00BF4257" w:rsidRPr="00BF4257" w:rsidRDefault="00BF4257" w:rsidP="00BF4257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BF4257">
        <w:rPr>
          <w:rFonts w:ascii="Verdana" w:eastAsia="Times New Roman" w:hAnsi="Verdana" w:cs="Times New Roman"/>
          <w:color w:val="303030"/>
          <w:sz w:val="16"/>
          <w:szCs w:val="16"/>
        </w:rPr>
        <w:t>At walk test, the GBD detect up to 20cm with Honeywell FG701 simulator</w:t>
      </w:r>
    </w:p>
    <w:p w:rsidR="00BF4257" w:rsidRPr="00BF4257" w:rsidRDefault="00BF4257" w:rsidP="00BF4257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W</w:t>
      </w:r>
      <w:r w:rsidRPr="00BF4257">
        <w:rPr>
          <w:rFonts w:ascii="Verdana" w:eastAsia="Times New Roman" w:hAnsi="Verdana" w:cs="Times New Roman"/>
          <w:color w:val="303030"/>
          <w:sz w:val="16"/>
          <w:szCs w:val="16"/>
        </w:rPr>
        <w:t>hen walk test bit is sent to GBD during more th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a</w:t>
      </w:r>
      <w:r w:rsidRPr="00BF4257">
        <w:rPr>
          <w:rFonts w:ascii="Verdana" w:eastAsia="Times New Roman" w:hAnsi="Verdana" w:cs="Times New Roman"/>
          <w:color w:val="303030"/>
          <w:sz w:val="16"/>
          <w:szCs w:val="16"/>
        </w:rPr>
        <w:t>n 10 minutes, the GBD stop detecting at all.</w:t>
      </w:r>
    </w:p>
    <w:p w:rsidR="00A76A94" w:rsidRPr="00A76A94" w:rsidRDefault="00BF4257" w:rsidP="00BF4257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BF4257">
        <w:rPr>
          <w:rFonts w:ascii="Verdana" w:eastAsia="Times New Roman" w:hAnsi="Verdana" w:cs="Times New Roman"/>
          <w:color w:val="303030"/>
          <w:sz w:val="16"/>
          <w:szCs w:val="16"/>
        </w:rPr>
        <w:t>At 90 and 270 degrees from glass, sometimes the GBD fails to detect glass breakage</w:t>
      </w:r>
    </w:p>
    <w:p w:rsidR="00021D7C" w:rsidRDefault="00021D7C" w:rsidP="00021D7C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</w:p>
    <w:p w:rsidR="00021D7C" w:rsidRPr="00021D7C" w:rsidRDefault="00021D7C" w:rsidP="00021D7C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>
        <w:rPr>
          <w:rFonts w:ascii="Verdana" w:hAnsi="Verdana"/>
          <w:b/>
          <w:bCs/>
          <w:color w:val="303030"/>
          <w:sz w:val="16"/>
          <w:szCs w:val="16"/>
        </w:rPr>
        <w:t>Know issues:</w:t>
      </w:r>
    </w:p>
    <w:p w:rsidR="00A76A94" w:rsidRPr="00021D7C" w:rsidRDefault="00021D7C" w:rsidP="00021D7C">
      <w:pPr>
        <w:pStyle w:val="ListParagraph"/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021D7C">
        <w:rPr>
          <w:rFonts w:ascii="Verdana" w:eastAsia="Times New Roman" w:hAnsi="Verdana" w:cs="Times New Roman"/>
          <w:color w:val="303030"/>
          <w:sz w:val="16"/>
          <w:szCs w:val="16"/>
        </w:rPr>
        <w:t>When Walk test is longer than 6 minutes (in some cases after 2 hours) the device sometimes stuck with Led ON. Once GBD stuck with either red or green led on it, no longer, detects in the "walk test"/"installer test". Work around: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  <w:r w:rsidRPr="00021D7C">
        <w:rPr>
          <w:rFonts w:ascii="Verdana" w:eastAsia="Times New Roman" w:hAnsi="Verdana" w:cs="Times New Roman"/>
          <w:color w:val="303030"/>
          <w:sz w:val="16"/>
          <w:szCs w:val="16"/>
        </w:rPr>
        <w:t>tamper change release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s</w:t>
      </w:r>
      <w:r w:rsidRPr="00021D7C">
        <w:rPr>
          <w:rFonts w:ascii="Verdana" w:eastAsia="Times New Roman" w:hAnsi="Verdana" w:cs="Times New Roman"/>
          <w:color w:val="303030"/>
          <w:sz w:val="16"/>
          <w:szCs w:val="16"/>
        </w:rPr>
        <w:t xml:space="preserve"> the unit from this stuck.</w:t>
      </w:r>
    </w:p>
    <w:p w:rsidR="00A76A94" w:rsidRPr="00A76A94" w:rsidRDefault="00A76A94" w:rsidP="00A76A94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BF4257" w:rsidRPr="00A76A94" w:rsidRDefault="0010274E" w:rsidP="007378C3">
      <w:pPr>
        <w:pStyle w:val="ListParagraph"/>
        <w:numPr>
          <w:ilvl w:val="0"/>
          <w:numId w:val="76"/>
        </w:numPr>
        <w:spacing w:after="0"/>
        <w:rPr>
          <w:u w:val="single"/>
        </w:rPr>
      </w:pPr>
      <w:r>
        <w:rPr>
          <w:u w:val="single"/>
        </w:rPr>
        <w:t>LCD KP</w:t>
      </w:r>
    </w:p>
    <w:p w:rsidR="00BF4257" w:rsidRDefault="00030B50" w:rsidP="0010274E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NTR</w:t>
      </w:r>
    </w:p>
    <w:p w:rsidR="0010274E" w:rsidRPr="00A76A94" w:rsidRDefault="0010274E" w:rsidP="00BF4257">
      <w:pPr>
        <w:shd w:val="clear" w:color="auto" w:fill="FFFFFF"/>
        <w:spacing w:after="0" w:line="240" w:lineRule="auto"/>
        <w:ind w:left="720"/>
        <w:rPr>
          <w:rFonts w:ascii="Verdana" w:hAnsi="Verdana"/>
          <w:b/>
          <w:bCs/>
          <w:color w:val="303030"/>
          <w:sz w:val="16"/>
          <w:szCs w:val="16"/>
        </w:rPr>
      </w:pPr>
    </w:p>
    <w:p w:rsidR="00BF4257" w:rsidRPr="00A76A94" w:rsidRDefault="00BF4257" w:rsidP="00BF4257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A76A94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10274E" w:rsidRPr="00602A5F" w:rsidRDefault="00602A5F" w:rsidP="0010274E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602A5F">
        <w:rPr>
          <w:rFonts w:ascii="Verdana" w:eastAsia="Times New Roman" w:hAnsi="Verdana" w:cs="Times New Roman"/>
          <w:color w:val="303030"/>
          <w:sz w:val="16"/>
          <w:szCs w:val="16"/>
        </w:rPr>
        <w:t>ASCBT-</w:t>
      </w:r>
      <w:r w:rsidR="0010274E" w:rsidRPr="00602A5F">
        <w:rPr>
          <w:rFonts w:ascii="Verdana" w:eastAsia="Times New Roman" w:hAnsi="Verdana" w:cs="Times New Roman"/>
          <w:color w:val="303030"/>
          <w:sz w:val="16"/>
          <w:szCs w:val="16"/>
        </w:rPr>
        <w:t>265,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  <w:r w:rsidR="0010274E" w:rsidRPr="00602A5F">
        <w:rPr>
          <w:rFonts w:ascii="Verdana" w:eastAsia="Times New Roman" w:hAnsi="Verdana" w:cs="Times New Roman"/>
          <w:color w:val="303030"/>
          <w:sz w:val="16"/>
          <w:szCs w:val="16"/>
        </w:rPr>
        <w:t>287,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  <w:r w:rsidR="0010274E" w:rsidRPr="00602A5F">
        <w:rPr>
          <w:rFonts w:ascii="Verdana" w:eastAsia="Times New Roman" w:hAnsi="Verdana" w:cs="Times New Roman"/>
          <w:color w:val="303030"/>
          <w:sz w:val="16"/>
          <w:szCs w:val="16"/>
        </w:rPr>
        <w:t>455,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  <w:r w:rsidR="0010274E" w:rsidRPr="00602A5F">
        <w:rPr>
          <w:rFonts w:ascii="Verdana" w:eastAsia="Times New Roman" w:hAnsi="Verdana" w:cs="Times New Roman"/>
          <w:color w:val="303030"/>
          <w:sz w:val="16"/>
          <w:szCs w:val="16"/>
        </w:rPr>
        <w:t>484,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  <w:r w:rsidR="0010274E" w:rsidRPr="00602A5F">
        <w:rPr>
          <w:rFonts w:ascii="Verdana" w:eastAsia="Times New Roman" w:hAnsi="Verdana" w:cs="Times New Roman"/>
          <w:color w:val="303030"/>
          <w:sz w:val="16"/>
          <w:szCs w:val="16"/>
        </w:rPr>
        <w:t>485,487</w:t>
      </w:r>
      <w:r w:rsidR="00030B50">
        <w:rPr>
          <w:rFonts w:ascii="Verdana" w:eastAsia="Times New Roman" w:hAnsi="Verdana" w:cs="Times New Roman"/>
          <w:color w:val="303030"/>
          <w:sz w:val="16"/>
          <w:szCs w:val="16"/>
        </w:rPr>
        <w:t>, 488, 510, 499</w:t>
      </w:r>
    </w:p>
    <w:p w:rsidR="0010274E" w:rsidRPr="0010274E" w:rsidRDefault="0010274E" w:rsidP="0010274E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10274E">
        <w:rPr>
          <w:rFonts w:ascii="Verdana" w:eastAsia="Times New Roman" w:hAnsi="Verdana" w:cs="Times New Roman"/>
          <w:color w:val="303030"/>
          <w:sz w:val="16"/>
          <w:szCs w:val="16"/>
        </w:rPr>
        <w:t>The countdown icon appears when the user disarm</w:t>
      </w:r>
      <w:r w:rsidR="00602A5F">
        <w:rPr>
          <w:rFonts w:ascii="Verdana" w:eastAsia="Times New Roman" w:hAnsi="Verdana" w:cs="Times New Roman"/>
          <w:color w:val="303030"/>
          <w:sz w:val="16"/>
          <w:szCs w:val="16"/>
        </w:rPr>
        <w:t>s</w:t>
      </w:r>
      <w:r w:rsidRPr="0010274E">
        <w:rPr>
          <w:rFonts w:ascii="Verdana" w:eastAsia="Times New Roman" w:hAnsi="Verdana" w:cs="Times New Roman"/>
          <w:color w:val="303030"/>
          <w:sz w:val="16"/>
          <w:szCs w:val="16"/>
        </w:rPr>
        <w:t xml:space="preserve"> the panel</w:t>
      </w:r>
    </w:p>
    <w:p w:rsidR="0010274E" w:rsidRPr="0010274E" w:rsidRDefault="0010274E" w:rsidP="0010274E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10274E">
        <w:rPr>
          <w:rFonts w:ascii="Verdana" w:eastAsia="Times New Roman" w:hAnsi="Verdana" w:cs="Times New Roman"/>
          <w:color w:val="303030"/>
          <w:sz w:val="16"/>
          <w:szCs w:val="16"/>
        </w:rPr>
        <w:t>When both zone alarm and fire alarm are in effect, keypad doesn't activate the buzzer in case of another zone opening</w:t>
      </w:r>
    </w:p>
    <w:p w:rsidR="0010274E" w:rsidRPr="0010274E" w:rsidRDefault="0010274E" w:rsidP="0010274E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10274E">
        <w:rPr>
          <w:rFonts w:ascii="Verdana" w:eastAsia="Times New Roman" w:hAnsi="Verdana" w:cs="Times New Roman"/>
          <w:color w:val="303030"/>
          <w:sz w:val="16"/>
          <w:szCs w:val="16"/>
        </w:rPr>
        <w:t>Entering wrong code during exit delay and during entry delay disrupts the display of the countdown</w:t>
      </w:r>
    </w:p>
    <w:p w:rsidR="0010274E" w:rsidRPr="0010274E" w:rsidRDefault="0010274E" w:rsidP="0010274E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10274E">
        <w:rPr>
          <w:rFonts w:ascii="Verdana" w:eastAsia="Times New Roman" w:hAnsi="Verdana" w:cs="Times New Roman"/>
          <w:color w:val="303030"/>
          <w:sz w:val="16"/>
          <w:szCs w:val="16"/>
        </w:rPr>
        <w:t>In Extended menu-&gt; System date and time, keypad lets you set a single digit in the year field</w:t>
      </w:r>
    </w:p>
    <w:p w:rsidR="0010274E" w:rsidRPr="0010274E" w:rsidRDefault="0010274E" w:rsidP="00030B50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10274E">
        <w:rPr>
          <w:rFonts w:ascii="Verdana" w:eastAsia="Times New Roman" w:hAnsi="Verdana" w:cs="Times New Roman"/>
          <w:color w:val="303030"/>
          <w:sz w:val="16"/>
          <w:szCs w:val="16"/>
        </w:rPr>
        <w:t>Stay/Arm icon disappear</w:t>
      </w:r>
      <w:r w:rsidR="00030B50"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  <w:r w:rsidRPr="0010274E">
        <w:rPr>
          <w:rFonts w:ascii="Verdana" w:eastAsia="Times New Roman" w:hAnsi="Verdana" w:cs="Times New Roman"/>
          <w:color w:val="303030"/>
          <w:sz w:val="16"/>
          <w:szCs w:val="16"/>
        </w:rPr>
        <w:t>without disarm</w:t>
      </w:r>
      <w:r w:rsidR="00030B50">
        <w:rPr>
          <w:rFonts w:ascii="Verdana" w:eastAsia="Times New Roman" w:hAnsi="Verdana" w:cs="Times New Roman"/>
          <w:color w:val="303030"/>
          <w:sz w:val="16"/>
          <w:szCs w:val="16"/>
        </w:rPr>
        <w:t>ing</w:t>
      </w:r>
      <w:r w:rsidRPr="0010274E">
        <w:rPr>
          <w:rFonts w:ascii="Verdana" w:eastAsia="Times New Roman" w:hAnsi="Verdana" w:cs="Times New Roman"/>
          <w:color w:val="303030"/>
          <w:sz w:val="16"/>
          <w:szCs w:val="16"/>
        </w:rPr>
        <w:t xml:space="preserve"> the area under certain circumstances</w:t>
      </w:r>
    </w:p>
    <w:p w:rsidR="0010274E" w:rsidRPr="0010274E" w:rsidRDefault="0010274E" w:rsidP="0010274E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10274E">
        <w:rPr>
          <w:rFonts w:ascii="Verdana" w:eastAsia="Times New Roman" w:hAnsi="Verdana" w:cs="Times New Roman"/>
          <w:color w:val="303030"/>
          <w:sz w:val="16"/>
          <w:szCs w:val="16"/>
        </w:rPr>
        <w:t>While the system is in stay mode and after clearing medical/panic/vital alarm, keypad places the arm/stay icon and warning icon in the same place</w:t>
      </w:r>
    </w:p>
    <w:p w:rsidR="0010274E" w:rsidRPr="0010274E" w:rsidRDefault="0010274E" w:rsidP="0010274E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10274E">
        <w:rPr>
          <w:rFonts w:ascii="Verdana" w:eastAsia="Times New Roman" w:hAnsi="Verdana" w:cs="Times New Roman"/>
          <w:color w:val="303030"/>
          <w:sz w:val="16"/>
          <w:szCs w:val="16"/>
        </w:rPr>
        <w:t>RF module of keypad stopped sending messages to MCU (Missing keypad)</w:t>
      </w:r>
    </w:p>
    <w:p w:rsidR="0010274E" w:rsidRPr="0010274E" w:rsidRDefault="0010274E" w:rsidP="0010274E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10274E">
        <w:rPr>
          <w:rFonts w:ascii="Verdana" w:eastAsia="Times New Roman" w:hAnsi="Verdana" w:cs="Times New Roman"/>
          <w:color w:val="303030"/>
          <w:sz w:val="16"/>
          <w:szCs w:val="16"/>
        </w:rPr>
        <w:t xml:space="preserve">When more than one Keypad </w:t>
      </w:r>
      <w:proofErr w:type="spellStart"/>
      <w:r w:rsidRPr="0010274E">
        <w:rPr>
          <w:rFonts w:ascii="Verdana" w:eastAsia="Times New Roman" w:hAnsi="Verdana" w:cs="Times New Roman"/>
          <w:color w:val="303030"/>
          <w:sz w:val="16"/>
          <w:szCs w:val="16"/>
        </w:rPr>
        <w:t>assinged</w:t>
      </w:r>
      <w:proofErr w:type="spellEnd"/>
      <w:r w:rsidRPr="0010274E">
        <w:rPr>
          <w:rFonts w:ascii="Verdana" w:eastAsia="Times New Roman" w:hAnsi="Verdana" w:cs="Times New Roman"/>
          <w:color w:val="303030"/>
          <w:sz w:val="16"/>
          <w:szCs w:val="16"/>
        </w:rPr>
        <w:t xml:space="preserve"> to area and alarm resolved using </w:t>
      </w:r>
      <w:proofErr w:type="spellStart"/>
      <w:r w:rsidRPr="0010274E">
        <w:rPr>
          <w:rFonts w:ascii="Verdana" w:eastAsia="Times New Roman" w:hAnsi="Verdana" w:cs="Times New Roman"/>
          <w:color w:val="303030"/>
          <w:sz w:val="16"/>
          <w:szCs w:val="16"/>
        </w:rPr>
        <w:t>Crowlib</w:t>
      </w:r>
      <w:proofErr w:type="spellEnd"/>
      <w:r w:rsidRPr="0010274E">
        <w:rPr>
          <w:rFonts w:ascii="Verdana" w:eastAsia="Times New Roman" w:hAnsi="Verdana" w:cs="Times New Roman"/>
          <w:color w:val="303030"/>
          <w:sz w:val="16"/>
          <w:szCs w:val="16"/>
        </w:rPr>
        <w:t>, not all keypad's buzzers remain active.</w:t>
      </w:r>
    </w:p>
    <w:p w:rsidR="00602A5F" w:rsidRDefault="0010274E" w:rsidP="0010274E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10274E">
        <w:rPr>
          <w:rFonts w:ascii="Verdana" w:eastAsia="Times New Roman" w:hAnsi="Verdana" w:cs="Times New Roman"/>
          <w:color w:val="303030"/>
          <w:sz w:val="16"/>
          <w:szCs w:val="16"/>
        </w:rPr>
        <w:t>When setting '0%' volume level in 'keypad buzzer volume', you actually hear sound level of '60%'</w:t>
      </w:r>
    </w:p>
    <w:p w:rsidR="00602A5F" w:rsidRPr="00602A5F" w:rsidRDefault="00602A5F" w:rsidP="00030B50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602A5F">
        <w:rPr>
          <w:rFonts w:ascii="Verdana" w:eastAsia="Times New Roman" w:hAnsi="Verdana" w:cs="Times New Roman"/>
          <w:color w:val="303030"/>
          <w:sz w:val="16"/>
          <w:szCs w:val="16"/>
        </w:rPr>
        <w:t>The keypad beep</w:t>
      </w:r>
      <w:r w:rsidR="00030B50">
        <w:rPr>
          <w:rFonts w:ascii="Verdana" w:eastAsia="Times New Roman" w:hAnsi="Verdana" w:cs="Times New Roman"/>
          <w:color w:val="303030"/>
          <w:sz w:val="16"/>
          <w:szCs w:val="16"/>
        </w:rPr>
        <w:t xml:space="preserve">s </w:t>
      </w:r>
      <w:r w:rsidRPr="00602A5F">
        <w:rPr>
          <w:rFonts w:ascii="Verdana" w:eastAsia="Times New Roman" w:hAnsi="Verdana" w:cs="Times New Roman"/>
          <w:color w:val="303030"/>
          <w:sz w:val="16"/>
          <w:szCs w:val="16"/>
        </w:rPr>
        <w:t>while download configuration is in progress</w:t>
      </w:r>
    </w:p>
    <w:p w:rsidR="00602A5F" w:rsidRPr="00602A5F" w:rsidRDefault="00602A5F" w:rsidP="00602A5F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602A5F">
        <w:rPr>
          <w:rFonts w:ascii="Verdana" w:eastAsia="Times New Roman" w:hAnsi="Verdana" w:cs="Times New Roman"/>
          <w:color w:val="303030"/>
          <w:sz w:val="16"/>
          <w:szCs w:val="16"/>
        </w:rPr>
        <w:t>When setting Display brightness, there is no difference between 80% and 100% values</w:t>
      </w:r>
    </w:p>
    <w:p w:rsidR="00602A5F" w:rsidRPr="00602A5F" w:rsidRDefault="00602A5F" w:rsidP="00602A5F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602A5F">
        <w:rPr>
          <w:rFonts w:ascii="Verdana" w:eastAsia="Times New Roman" w:hAnsi="Verdana" w:cs="Times New Roman"/>
          <w:color w:val="303030"/>
          <w:sz w:val="16"/>
          <w:szCs w:val="16"/>
        </w:rPr>
        <w:t>In 'Display and button backlight-&gt;Switch off time' the value '0' appears</w:t>
      </w:r>
    </w:p>
    <w:p w:rsidR="00602A5F" w:rsidRPr="00602A5F" w:rsidRDefault="00602A5F" w:rsidP="00602A5F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602A5F">
        <w:rPr>
          <w:rFonts w:ascii="Verdana" w:eastAsia="Times New Roman" w:hAnsi="Verdana" w:cs="Times New Roman"/>
          <w:color w:val="303030"/>
          <w:sz w:val="16"/>
          <w:szCs w:val="16"/>
        </w:rPr>
        <w:t>Administrator can't change his code or any other code af</w:t>
      </w:r>
      <w:r w:rsidR="00030B50">
        <w:rPr>
          <w:rFonts w:ascii="Verdana" w:eastAsia="Times New Roman" w:hAnsi="Verdana" w:cs="Times New Roman"/>
          <w:color w:val="303030"/>
          <w:sz w:val="16"/>
          <w:szCs w:val="16"/>
        </w:rPr>
        <w:t>t</w:t>
      </w:r>
      <w:r w:rsidRPr="00602A5F">
        <w:rPr>
          <w:rFonts w:ascii="Verdana" w:eastAsia="Times New Roman" w:hAnsi="Verdana" w:cs="Times New Roman"/>
          <w:color w:val="303030"/>
          <w:sz w:val="16"/>
          <w:szCs w:val="16"/>
        </w:rPr>
        <w:t>er using code reset on his own code in the same session</w:t>
      </w:r>
    </w:p>
    <w:p w:rsidR="00602A5F" w:rsidRPr="00602A5F" w:rsidRDefault="00602A5F" w:rsidP="00602A5F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602A5F">
        <w:rPr>
          <w:rFonts w:ascii="Verdana" w:eastAsia="Times New Roman" w:hAnsi="Verdana" w:cs="Times New Roman"/>
          <w:color w:val="303030"/>
          <w:sz w:val="16"/>
          <w:szCs w:val="16"/>
        </w:rPr>
        <w:t>After bypass zone that is missing and arm ,keypad doesn't beep to indicate exit delay start ( there is a constant beep)</w:t>
      </w:r>
    </w:p>
    <w:p w:rsidR="00602A5F" w:rsidRPr="00602A5F" w:rsidRDefault="00602A5F" w:rsidP="00602A5F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602A5F">
        <w:rPr>
          <w:rFonts w:ascii="Verdana" w:eastAsia="Times New Roman" w:hAnsi="Verdana" w:cs="Times New Roman"/>
          <w:color w:val="303030"/>
          <w:sz w:val="16"/>
          <w:szCs w:val="16"/>
        </w:rPr>
        <w:t>Can't set the values 10 and 20 in the day section of 'Date and time' field</w:t>
      </w:r>
    </w:p>
    <w:p w:rsidR="00602A5F" w:rsidRPr="00A76A94" w:rsidRDefault="00602A5F" w:rsidP="00602A5F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602A5F">
        <w:rPr>
          <w:rFonts w:ascii="Verdana" w:eastAsia="Times New Roman" w:hAnsi="Verdana" w:cs="Times New Roman"/>
          <w:color w:val="303030"/>
          <w:sz w:val="16"/>
          <w:szCs w:val="16"/>
        </w:rPr>
        <w:t>User option 'Change Code' changes to 'Change CODE' after navigation within the sub-menu</w:t>
      </w:r>
    </w:p>
    <w:p w:rsidR="00030B50" w:rsidRPr="007A46A5" w:rsidRDefault="00030B50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 w:rsidRPr="007A46A5">
        <w:rPr>
          <w:highlight w:val="yellow"/>
          <w:u w:val="single"/>
        </w:rPr>
        <w:t>Touch</w:t>
      </w:r>
    </w:p>
    <w:p w:rsidR="00030B50" w:rsidRDefault="002D0FCA" w:rsidP="00030B50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NTR</w:t>
      </w:r>
    </w:p>
    <w:p w:rsidR="00030B50" w:rsidRPr="00A76A94" w:rsidRDefault="00030B50" w:rsidP="00030B50">
      <w:pPr>
        <w:shd w:val="clear" w:color="auto" w:fill="FFFFFF"/>
        <w:spacing w:after="0" w:line="240" w:lineRule="auto"/>
        <w:ind w:left="720"/>
        <w:rPr>
          <w:rFonts w:ascii="Verdana" w:hAnsi="Verdana"/>
          <w:b/>
          <w:bCs/>
          <w:color w:val="303030"/>
          <w:sz w:val="16"/>
          <w:szCs w:val="16"/>
        </w:rPr>
      </w:pPr>
    </w:p>
    <w:p w:rsidR="00030B50" w:rsidRPr="00A76A94" w:rsidRDefault="00030B50" w:rsidP="00030B50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A76A94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030B50" w:rsidRDefault="00030B50" w:rsidP="00030B50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602A5F">
        <w:rPr>
          <w:rFonts w:ascii="Verdana" w:eastAsia="Times New Roman" w:hAnsi="Verdana" w:cs="Times New Roman"/>
          <w:color w:val="303030"/>
          <w:sz w:val="16"/>
          <w:szCs w:val="16"/>
        </w:rPr>
        <w:t>ASCBT</w:t>
      </w:r>
      <w:r w:rsidR="002D0FCA">
        <w:rPr>
          <w:rFonts w:ascii="Verdana" w:eastAsia="Times New Roman" w:hAnsi="Verdana" w:cs="Times New Roman"/>
          <w:color w:val="303030"/>
          <w:sz w:val="16"/>
          <w:szCs w:val="16"/>
        </w:rPr>
        <w:t>-470</w:t>
      </w:r>
    </w:p>
    <w:p w:rsidR="00030B50" w:rsidRPr="00030B50" w:rsidRDefault="00030B50" w:rsidP="00030B50">
      <w:pPr>
        <w:shd w:val="clear" w:color="auto" w:fill="FFFFFF"/>
        <w:spacing w:after="0" w:line="240" w:lineRule="auto"/>
        <w:ind w:left="720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A76A94" w:rsidRPr="007A46A5" w:rsidRDefault="0010274E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 w:rsidRPr="007A46A5">
        <w:rPr>
          <w:highlight w:val="yellow"/>
          <w:u w:val="single"/>
        </w:rPr>
        <w:t>IPM</w:t>
      </w:r>
    </w:p>
    <w:p w:rsidR="002D0FCA" w:rsidRPr="002D0FCA" w:rsidRDefault="002D0FCA" w:rsidP="002D0FCA">
      <w:pPr>
        <w:pStyle w:val="ListParagraph"/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2D0FCA">
        <w:rPr>
          <w:rFonts w:ascii="Verdana" w:hAnsi="Verdana"/>
          <w:color w:val="303030"/>
          <w:sz w:val="16"/>
          <w:szCs w:val="16"/>
        </w:rPr>
        <w:t xml:space="preserve">Added Languages XML support in </w:t>
      </w:r>
      <w:proofErr w:type="spellStart"/>
      <w:r w:rsidRPr="002D0FCA">
        <w:rPr>
          <w:rFonts w:ascii="Verdana" w:hAnsi="Verdana"/>
          <w:color w:val="303030"/>
          <w:sz w:val="16"/>
          <w:szCs w:val="16"/>
        </w:rPr>
        <w:t>IPMApp</w:t>
      </w:r>
      <w:proofErr w:type="spellEnd"/>
      <w:r w:rsidRPr="002D0FCA">
        <w:rPr>
          <w:rFonts w:ascii="Verdana" w:hAnsi="Verdana"/>
          <w:color w:val="303030"/>
          <w:sz w:val="16"/>
          <w:szCs w:val="16"/>
        </w:rPr>
        <w:t xml:space="preserve"> &amp; </w:t>
      </w:r>
      <w:proofErr w:type="spellStart"/>
      <w:r w:rsidRPr="002D0FCA">
        <w:rPr>
          <w:rFonts w:ascii="Verdana" w:hAnsi="Verdana"/>
          <w:color w:val="303030"/>
          <w:sz w:val="16"/>
          <w:szCs w:val="16"/>
        </w:rPr>
        <w:t>CrowMCUPeripheralUpdate</w:t>
      </w:r>
      <w:proofErr w:type="spellEnd"/>
      <w:r w:rsidRPr="002D0FCA">
        <w:rPr>
          <w:rFonts w:ascii="Verdana" w:hAnsi="Verdana"/>
          <w:color w:val="303030"/>
          <w:sz w:val="16"/>
          <w:szCs w:val="16"/>
        </w:rPr>
        <w:t xml:space="preserve"> - No MCU &amp; Keypad support yet</w:t>
      </w:r>
    </w:p>
    <w:p w:rsidR="002D0FCA" w:rsidRPr="002D0FCA" w:rsidRDefault="002D0FCA" w:rsidP="002D0FCA">
      <w:pPr>
        <w:pStyle w:val="ListParagraph"/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2D0FCA" w:rsidRPr="00A76A94" w:rsidRDefault="002D0FCA" w:rsidP="002D0FCA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A76A94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2D0FCA" w:rsidRDefault="002D0FCA" w:rsidP="002D0FCA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602A5F">
        <w:rPr>
          <w:rFonts w:ascii="Verdana" w:eastAsia="Times New Roman" w:hAnsi="Verdana" w:cs="Times New Roman"/>
          <w:color w:val="303030"/>
          <w:sz w:val="16"/>
          <w:szCs w:val="16"/>
        </w:rPr>
        <w:t>ASCBT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-493, 478</w:t>
      </w:r>
    </w:p>
    <w:p w:rsidR="002D0FCA" w:rsidRDefault="002D0FCA" w:rsidP="002D0FCA">
      <w:pPr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 xml:space="preserve">If a TCP Send request received from MCU, The </w:t>
      </w:r>
      <w:proofErr w:type="spellStart"/>
      <w:r>
        <w:rPr>
          <w:rFonts w:ascii="Verdana" w:hAnsi="Verdana"/>
          <w:color w:val="303030"/>
          <w:sz w:val="16"/>
          <w:szCs w:val="16"/>
        </w:rPr>
        <w:t>IPMApp</w:t>
      </w:r>
      <w:proofErr w:type="spellEnd"/>
      <w:r>
        <w:rPr>
          <w:rFonts w:ascii="Verdana" w:hAnsi="Verdana"/>
          <w:color w:val="303030"/>
          <w:sz w:val="16"/>
          <w:szCs w:val="16"/>
        </w:rPr>
        <w:t xml:space="preserve"> will inform the MCU if the send has failed, and will retry sending, till the TCP connection is closed</w:t>
      </w:r>
    </w:p>
    <w:p w:rsidR="002D0FCA" w:rsidRDefault="002D0FCA" w:rsidP="002D0FCA">
      <w:pPr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 xml:space="preserve">If connecting to </w:t>
      </w:r>
      <w:proofErr w:type="spellStart"/>
      <w:r>
        <w:rPr>
          <w:rFonts w:ascii="Verdana" w:hAnsi="Verdana"/>
          <w:color w:val="303030"/>
          <w:sz w:val="16"/>
          <w:szCs w:val="16"/>
        </w:rPr>
        <w:t>IPMApp</w:t>
      </w:r>
      <w:proofErr w:type="spellEnd"/>
      <w:r>
        <w:rPr>
          <w:rFonts w:ascii="Verdana" w:hAnsi="Verdana"/>
          <w:color w:val="303030"/>
          <w:sz w:val="16"/>
          <w:szCs w:val="16"/>
        </w:rPr>
        <w:t xml:space="preserve"> from client fails, then an error will be returned (requested by </w:t>
      </w:r>
      <w:proofErr w:type="spellStart"/>
      <w:r>
        <w:rPr>
          <w:rFonts w:ascii="Verdana" w:hAnsi="Verdana"/>
          <w:color w:val="303030"/>
          <w:sz w:val="16"/>
          <w:szCs w:val="16"/>
        </w:rPr>
        <w:t>Gira</w:t>
      </w:r>
      <w:proofErr w:type="spellEnd"/>
      <w:r>
        <w:rPr>
          <w:rFonts w:ascii="Verdana" w:hAnsi="Verdana"/>
          <w:color w:val="303030"/>
          <w:sz w:val="16"/>
          <w:szCs w:val="16"/>
        </w:rPr>
        <w:t>/ISE)</w:t>
      </w:r>
    </w:p>
    <w:p w:rsidR="007A46A5" w:rsidRPr="008553C0" w:rsidRDefault="007A46A5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>Repeater</w:t>
      </w:r>
    </w:p>
    <w:p w:rsidR="007A46A5" w:rsidRPr="008553C0" w:rsidRDefault="007A46A5" w:rsidP="007A46A5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NTR</w:t>
      </w:r>
    </w:p>
    <w:p w:rsidR="007A46A5" w:rsidRPr="008553C0" w:rsidRDefault="007A46A5" w:rsidP="007A46A5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7A46A5" w:rsidRPr="00303B78" w:rsidRDefault="007A46A5" w:rsidP="007A46A5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303B78">
        <w:rPr>
          <w:rFonts w:ascii="Verdana" w:hAnsi="Verdana"/>
          <w:b/>
          <w:bCs/>
          <w:color w:val="303030"/>
          <w:sz w:val="16"/>
          <w:szCs w:val="16"/>
        </w:rPr>
        <w:lastRenderedPageBreak/>
        <w:t>Bug Fixes</w:t>
      </w:r>
    </w:p>
    <w:p w:rsidR="007A46A5" w:rsidRPr="00F47BA1" w:rsidRDefault="007A46A5" w:rsidP="008538ED">
      <w:pPr>
        <w:pStyle w:val="ListParagraph"/>
        <w:numPr>
          <w:ilvl w:val="0"/>
          <w:numId w:val="66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ASCBT-388</w:t>
      </w:r>
    </w:p>
    <w:p w:rsidR="00484CEF" w:rsidRDefault="00484CEF" w:rsidP="00A55132">
      <w:pPr>
        <w:pStyle w:val="Heading2"/>
      </w:pPr>
      <w:bookmarkStart w:id="30" w:name="_Toc523816810"/>
      <w:r>
        <w:t xml:space="preserve">Release Date: 17/07/2017 (Revision </w:t>
      </w:r>
      <w:r w:rsidR="00A55132">
        <w:t>48106</w:t>
      </w:r>
      <w:r>
        <w:t>)</w:t>
      </w:r>
      <w:bookmarkEnd w:id="30"/>
    </w:p>
    <w:p w:rsidR="00484CEF" w:rsidRDefault="00484CEF" w:rsidP="00484CEF">
      <w:r>
        <w:t>SVN Location: https://subversion.ise.de/svn/gira/AlarmSystemCrow</w:t>
      </w:r>
    </w:p>
    <w:p w:rsidR="00484CEF" w:rsidRPr="00AA05BC" w:rsidRDefault="00484CEF" w:rsidP="00484CEF">
      <w:pPr>
        <w:spacing w:after="0"/>
        <w:rPr>
          <w:u w:val="single"/>
        </w:rPr>
      </w:pPr>
      <w:r w:rsidRPr="00AA05BC">
        <w:rPr>
          <w:u w:val="single"/>
        </w:rPr>
        <w:t>The Package includes:</w:t>
      </w:r>
      <w:r>
        <w:rPr>
          <w:u w:val="single"/>
        </w:rPr>
        <w:t xml:space="preserve"> </w:t>
      </w:r>
    </w:p>
    <w:p w:rsidR="00484CEF" w:rsidRPr="00A8143B" w:rsidRDefault="00484CEF" w:rsidP="00484CEF">
      <w:pPr>
        <w:pStyle w:val="ListParagraph"/>
        <w:numPr>
          <w:ilvl w:val="0"/>
          <w:numId w:val="1"/>
        </w:numPr>
      </w:pPr>
      <w:proofErr w:type="spellStart"/>
      <w:r>
        <w:t>CrowLibrary</w:t>
      </w:r>
      <w:proofErr w:type="spellEnd"/>
      <w:r>
        <w:t xml:space="preserve"> Version </w:t>
      </w:r>
      <w:r w:rsidRPr="005F569C">
        <w:rPr>
          <w:highlight w:val="yellow"/>
        </w:rPr>
        <w:t>2.5.</w:t>
      </w:r>
      <w:r w:rsidRPr="006D57AA">
        <w:rPr>
          <w:highlight w:val="yellow"/>
        </w:rPr>
        <w:t>1</w:t>
      </w:r>
      <w:r w:rsidRPr="00127685">
        <w:rPr>
          <w:highlight w:val="yellow"/>
        </w:rPr>
        <w:t>.</w:t>
      </w:r>
      <w:r w:rsidRPr="00484CEF">
        <w:rPr>
          <w:highlight w:val="yellow"/>
        </w:rPr>
        <w:t>61</w:t>
      </w:r>
    </w:p>
    <w:p w:rsidR="00484CEF" w:rsidRPr="00A8143B" w:rsidRDefault="00484CEF" w:rsidP="00484CEF">
      <w:pPr>
        <w:pStyle w:val="ListParagraph"/>
        <w:numPr>
          <w:ilvl w:val="0"/>
          <w:numId w:val="1"/>
        </w:numPr>
      </w:pPr>
      <w:r w:rsidRPr="00A8143B">
        <w:t xml:space="preserve">Crow </w:t>
      </w:r>
      <w:proofErr w:type="spellStart"/>
      <w:r w:rsidRPr="00A8143B">
        <w:t>IPMApplication</w:t>
      </w:r>
      <w:proofErr w:type="spellEnd"/>
      <w:r w:rsidRPr="00A8143B">
        <w:t xml:space="preserve"> Version </w:t>
      </w:r>
      <w:r w:rsidRPr="005F569C">
        <w:rPr>
          <w:highlight w:val="yellow"/>
        </w:rPr>
        <w:t>2.5.1.</w:t>
      </w:r>
      <w:r w:rsidRPr="006D57AA">
        <w:rPr>
          <w:highlight w:val="yellow"/>
        </w:rPr>
        <w:t>6</w:t>
      </w:r>
      <w:r w:rsidRPr="00484CEF">
        <w:rPr>
          <w:highlight w:val="yellow"/>
        </w:rPr>
        <w:t>2</w:t>
      </w:r>
    </w:p>
    <w:p w:rsidR="00484CEF" w:rsidRPr="00B143F1" w:rsidRDefault="00484CEF" w:rsidP="00484CEF">
      <w:pPr>
        <w:pStyle w:val="ListParagraph"/>
        <w:numPr>
          <w:ilvl w:val="0"/>
          <w:numId w:val="1"/>
        </w:numPr>
      </w:pPr>
      <w:r w:rsidRPr="00B143F1">
        <w:t xml:space="preserve">Crow MCU </w:t>
      </w:r>
      <w:proofErr w:type="spellStart"/>
      <w:r w:rsidRPr="00B143F1">
        <w:t>UpdateFirmware</w:t>
      </w:r>
      <w:proofErr w:type="spellEnd"/>
      <w:r w:rsidRPr="00B143F1">
        <w:t xml:space="preserve"> Version </w:t>
      </w:r>
      <w:r w:rsidRPr="00484CEF">
        <w:t>1.7.2.44</w:t>
      </w:r>
    </w:p>
    <w:p w:rsidR="00484CEF" w:rsidRPr="00B143F1" w:rsidRDefault="00484CEF" w:rsidP="00484CEF">
      <w:pPr>
        <w:pStyle w:val="ListParagraph"/>
        <w:numPr>
          <w:ilvl w:val="0"/>
          <w:numId w:val="1"/>
        </w:numPr>
      </w:pPr>
      <w:r w:rsidRPr="00B143F1">
        <w:t>Crow MCU Peripheral Update Version 1.0.0.1</w:t>
      </w:r>
    </w:p>
    <w:p w:rsidR="00484CEF" w:rsidRPr="00AA05BC" w:rsidRDefault="00484CEF" w:rsidP="00484CEF">
      <w:pPr>
        <w:spacing w:after="0"/>
        <w:rPr>
          <w:u w:val="single"/>
        </w:rPr>
      </w:pPr>
      <w:r w:rsidRPr="00AA05BC">
        <w:rPr>
          <w:u w:val="single"/>
        </w:rPr>
        <w:t>Compatibility:</w:t>
      </w:r>
      <w:r>
        <w:rPr>
          <w:u w:val="single"/>
        </w:rPr>
        <w:t xml:space="preserve"> </w:t>
      </w:r>
    </w:p>
    <w:p w:rsidR="00484CEF" w:rsidRDefault="00484CEF" w:rsidP="00484CEF">
      <w:pPr>
        <w:pStyle w:val="ListParagraph"/>
        <w:numPr>
          <w:ilvl w:val="0"/>
          <w:numId w:val="1"/>
        </w:numPr>
      </w:pPr>
      <w:proofErr w:type="spellStart"/>
      <w:r>
        <w:t>CrowLibraryInterface</w:t>
      </w:r>
      <w:proofErr w:type="spellEnd"/>
      <w:r>
        <w:t xml:space="preserve"> Version </w:t>
      </w:r>
      <w:r w:rsidRPr="00484CEF">
        <w:t>1.2.1.32</w:t>
      </w:r>
    </w:p>
    <w:p w:rsidR="00484CEF" w:rsidRDefault="00484CEF" w:rsidP="00484CEF">
      <w:pPr>
        <w:pStyle w:val="ListParagraph"/>
        <w:numPr>
          <w:ilvl w:val="0"/>
          <w:numId w:val="1"/>
        </w:numPr>
      </w:pPr>
      <w:proofErr w:type="spellStart"/>
      <w:r w:rsidRPr="00A8143B">
        <w:t>Gira</w:t>
      </w:r>
      <w:proofErr w:type="spellEnd"/>
      <w:r w:rsidRPr="00A8143B">
        <w:t xml:space="preserve"> Device Package : </w:t>
      </w:r>
      <w:r w:rsidRPr="009632D2">
        <w:rPr>
          <w:highlight w:val="yellow"/>
        </w:rPr>
        <w:t>V1.0.5</w:t>
      </w:r>
      <w:r w:rsidRPr="00484CEF">
        <w:rPr>
          <w:highlight w:val="yellow"/>
        </w:rPr>
        <w:t>67</w:t>
      </w:r>
    </w:p>
    <w:p w:rsidR="00484CEF" w:rsidRPr="00A8143B" w:rsidRDefault="00484CEF" w:rsidP="00484CEF">
      <w:pPr>
        <w:pStyle w:val="ListParagraph"/>
        <w:numPr>
          <w:ilvl w:val="0"/>
          <w:numId w:val="1"/>
        </w:numPr>
      </w:pPr>
      <w:r w:rsidRPr="00A8143B">
        <w:t>XSD version: 1.2.0.10</w:t>
      </w:r>
    </w:p>
    <w:p w:rsidR="00484CEF" w:rsidRDefault="00484CEF" w:rsidP="00484CEF">
      <w:pPr>
        <w:pStyle w:val="ListParagraph"/>
        <w:numPr>
          <w:ilvl w:val="0"/>
          <w:numId w:val="1"/>
        </w:numPr>
      </w:pPr>
      <w:r w:rsidRPr="00A8143B">
        <w:t xml:space="preserve">GPA Version </w:t>
      </w:r>
      <w:r w:rsidRPr="00127685">
        <w:t>2.4.0.177</w:t>
      </w:r>
    </w:p>
    <w:p w:rsidR="00484CEF" w:rsidRPr="00A7013A" w:rsidRDefault="00484CEF" w:rsidP="00484CEF">
      <w:pPr>
        <w:spacing w:after="0"/>
        <w:rPr>
          <w:u w:val="single"/>
        </w:rPr>
      </w:pP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1580"/>
        <w:gridCol w:w="1460"/>
        <w:gridCol w:w="2313"/>
        <w:gridCol w:w="3503"/>
      </w:tblGrid>
      <w:tr w:rsidR="00484CEF" w:rsidRPr="00F62628" w:rsidTr="00484CEF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F62628" w:rsidRDefault="00484CEF" w:rsidP="00484C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F62628" w:rsidRDefault="00484CEF" w:rsidP="00484C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F62628" w:rsidRDefault="00484CEF" w:rsidP="00484C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HW version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CEF" w:rsidRPr="00F62628" w:rsidRDefault="00484CEF" w:rsidP="00484CEF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Comments</w:t>
            </w:r>
          </w:p>
        </w:tc>
      </w:tr>
      <w:tr w:rsidR="00484CEF" w:rsidRPr="00F62628" w:rsidTr="00484CEF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B143F1" w:rsidRDefault="00484CEF" w:rsidP="00484CEF">
            <w:pPr>
              <w:rPr>
                <w:rFonts w:cs="Arial"/>
              </w:rPr>
            </w:pPr>
            <w:r w:rsidRPr="00B143F1">
              <w:t>Control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4B7184" w:rsidRDefault="00484CEF" w:rsidP="00636427">
            <w:pPr>
              <w:rPr>
                <w:highlight w:val="yellow"/>
              </w:rPr>
            </w:pPr>
            <w:r w:rsidRPr="004B7184">
              <w:rPr>
                <w:highlight w:val="yellow"/>
              </w:rPr>
              <w:t>2.4.2.</w:t>
            </w:r>
            <w:r>
              <w:rPr>
                <w:highlight w:val="yellow"/>
              </w:rPr>
              <w:t>10</w:t>
            </w:r>
            <w:r w:rsidR="00636427">
              <w:rPr>
                <w:highlight w:val="yellow"/>
              </w:rPr>
              <w:t>5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B143F1" w:rsidRDefault="00484CEF" w:rsidP="00484CEF">
            <w:pPr>
              <w:rPr>
                <w:rFonts w:cs="Arial"/>
              </w:rPr>
            </w:pPr>
            <w:r w:rsidRPr="00B143F1">
              <w:t>5B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CEF" w:rsidRPr="001A2528" w:rsidRDefault="00484CEF" w:rsidP="00484CEF">
            <w:pPr>
              <w:rPr>
                <w:highlight w:val="yellow"/>
              </w:rPr>
            </w:pPr>
            <w:r>
              <w:rPr>
                <w:highlight w:val="yellow"/>
              </w:rPr>
              <w:t>S</w:t>
            </w:r>
            <w:r w:rsidRPr="005F569C">
              <w:rPr>
                <w:highlight w:val="yellow"/>
              </w:rPr>
              <w:t>till under test</w:t>
            </w:r>
          </w:p>
        </w:tc>
      </w:tr>
      <w:tr w:rsidR="00484CEF" w:rsidRPr="00F62628" w:rsidTr="00484CEF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B143F1" w:rsidRDefault="00484CEF" w:rsidP="00484CEF">
            <w:pPr>
              <w:rPr>
                <w:rFonts w:cs="Arial"/>
              </w:rPr>
            </w:pPr>
            <w:r w:rsidRPr="00B143F1">
              <w:t>RF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B143F1" w:rsidRDefault="00484CEF" w:rsidP="00484CEF">
            <w:pPr>
              <w:rPr>
                <w:rFonts w:cs="Arial"/>
              </w:rPr>
            </w:pPr>
            <w:r w:rsidRPr="00B143F1">
              <w:t>4.6.0.52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B143F1" w:rsidRDefault="00484CEF" w:rsidP="00484CEF">
            <w:pPr>
              <w:rPr>
                <w:rFonts w:cs="Arial"/>
              </w:rPr>
            </w:pPr>
            <w:r w:rsidRPr="00B143F1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CEF" w:rsidRPr="002F1CB4" w:rsidRDefault="00484CEF" w:rsidP="00484CEF"/>
        </w:tc>
      </w:tr>
      <w:tr w:rsidR="00484CEF" w:rsidRPr="00F62628" w:rsidTr="00484CEF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B143F1" w:rsidRDefault="00484CEF" w:rsidP="00484CEF">
            <w:pPr>
              <w:rPr>
                <w:rFonts w:cs="Arial"/>
              </w:rPr>
            </w:pPr>
            <w:r w:rsidRPr="00B143F1">
              <w:t>PIR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0539D7" w:rsidRDefault="00484CEF" w:rsidP="00636427">
            <w:pPr>
              <w:tabs>
                <w:tab w:val="center" w:pos="1368"/>
              </w:tabs>
              <w:rPr>
                <w:rFonts w:cs="Arial"/>
              </w:rPr>
            </w:pPr>
            <w:r w:rsidRPr="00127685">
              <w:rPr>
                <w:highlight w:val="yellow"/>
              </w:rPr>
              <w:t>0.8.</w:t>
            </w:r>
            <w:r w:rsidR="00636427">
              <w:rPr>
                <w:highlight w:val="yellow"/>
              </w:rPr>
              <w:t>5</w:t>
            </w:r>
            <w:r w:rsidRPr="00127685">
              <w:rPr>
                <w:highlight w:val="yellow"/>
              </w:rPr>
              <w:t>.</w:t>
            </w:r>
            <w:r w:rsidRPr="00636427">
              <w:rPr>
                <w:highlight w:val="yellow"/>
              </w:rPr>
              <w:t>1</w:t>
            </w:r>
            <w:r w:rsidR="00636427" w:rsidRPr="00636427">
              <w:rPr>
                <w:highlight w:val="yellow"/>
              </w:rPr>
              <w:t>6</w:t>
            </w:r>
            <w:r w:rsidRPr="000539D7">
              <w:tab/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B143F1" w:rsidRDefault="00484CEF" w:rsidP="00484CEF">
            <w:pPr>
              <w:rPr>
                <w:rFonts w:cs="Arial"/>
              </w:rPr>
            </w:pPr>
            <w:r w:rsidRPr="00B143F1">
              <w:t>4C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CEF" w:rsidRPr="00F62628" w:rsidRDefault="00484CEF" w:rsidP="00484CEF">
            <w:r>
              <w:t>4B is OK too</w:t>
            </w:r>
            <w:r w:rsidR="00636427" w:rsidRPr="009632D2">
              <w:rPr>
                <w:highlight w:val="yellow"/>
              </w:rPr>
              <w:t xml:space="preserve"> Still under test</w:t>
            </w:r>
          </w:p>
        </w:tc>
      </w:tr>
      <w:tr w:rsidR="00484CEF" w:rsidRPr="00F62628" w:rsidTr="00484CEF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B143F1" w:rsidRDefault="00484CEF" w:rsidP="00484CEF">
            <w:pPr>
              <w:rPr>
                <w:rFonts w:cs="Arial"/>
              </w:rPr>
            </w:pPr>
            <w:r w:rsidRPr="00B143F1">
              <w:t>PIR Cam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9632D2" w:rsidRDefault="00484CEF" w:rsidP="00636427">
            <w:pPr>
              <w:rPr>
                <w:rFonts w:cs="Arial"/>
                <w:highlight w:val="yellow"/>
              </w:rPr>
            </w:pPr>
            <w:r w:rsidRPr="009632D2">
              <w:rPr>
                <w:highlight w:val="yellow"/>
              </w:rPr>
              <w:t>1.2.0.</w:t>
            </w:r>
            <w:r>
              <w:rPr>
                <w:highlight w:val="yellow"/>
              </w:rPr>
              <w:t>3</w:t>
            </w:r>
            <w:r w:rsidR="00636427">
              <w:rPr>
                <w:highlight w:val="yellow"/>
              </w:rPr>
              <w:t>8</w:t>
            </w:r>
            <w:r>
              <w:rPr>
                <w:highlight w:val="yellow"/>
              </w:rPr>
              <w:t xml:space="preserve"> / </w:t>
            </w:r>
            <w:r w:rsidRPr="0098098D">
              <w:t>192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B143F1" w:rsidRDefault="00484CEF" w:rsidP="00484CEF">
            <w:pPr>
              <w:rPr>
                <w:rFonts w:cs="Arial"/>
              </w:rPr>
            </w:pPr>
            <w:r w:rsidRPr="00B143F1">
              <w:t>4B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CEF" w:rsidRPr="00F62628" w:rsidRDefault="00484CEF" w:rsidP="00484CEF">
            <w:r>
              <w:t xml:space="preserve">4A is OK too. </w:t>
            </w:r>
            <w:r w:rsidRPr="009632D2">
              <w:rPr>
                <w:highlight w:val="yellow"/>
              </w:rPr>
              <w:t>Still under test</w:t>
            </w:r>
          </w:p>
        </w:tc>
      </w:tr>
      <w:tr w:rsidR="00484CEF" w:rsidRPr="00F62628" w:rsidTr="00484CEF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F62628" w:rsidRDefault="00484CEF" w:rsidP="00484CEF">
            <w:pPr>
              <w:rPr>
                <w:rFonts w:cs="Arial"/>
              </w:rPr>
            </w:pPr>
            <w:r w:rsidRPr="00F62628">
              <w:t>Magnet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C43CB8" w:rsidRDefault="00484CEF" w:rsidP="00C43CB8">
            <w:pPr>
              <w:rPr>
                <w:rFonts w:cs="Arial"/>
                <w:highlight w:val="yellow"/>
              </w:rPr>
            </w:pPr>
            <w:r w:rsidRPr="00C43CB8">
              <w:rPr>
                <w:highlight w:val="yellow"/>
              </w:rPr>
              <w:t>0.7.0.</w:t>
            </w:r>
            <w:r w:rsidR="00C43CB8" w:rsidRPr="00C43CB8">
              <w:rPr>
                <w:highlight w:val="yellow"/>
              </w:rPr>
              <w:t>10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C43CB8" w:rsidRDefault="00484CEF" w:rsidP="00484CEF">
            <w:pPr>
              <w:rPr>
                <w:rFonts w:cs="Arial"/>
                <w:highlight w:val="yellow"/>
              </w:rPr>
            </w:pPr>
            <w:r w:rsidRPr="00C43CB8">
              <w:rPr>
                <w:highlight w:val="yellow"/>
              </w:rPr>
              <w:t>5A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CEF" w:rsidRPr="00F62628" w:rsidRDefault="00484CEF" w:rsidP="00484CEF">
            <w:r w:rsidRPr="00127685">
              <w:rPr>
                <w:highlight w:val="yellow"/>
              </w:rPr>
              <w:t>4A is OK too</w:t>
            </w:r>
          </w:p>
        </w:tc>
      </w:tr>
      <w:tr w:rsidR="00484CEF" w:rsidRPr="00F62628" w:rsidTr="00484CEF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F62628" w:rsidRDefault="00484CEF" w:rsidP="00484CEF">
            <w:pPr>
              <w:rPr>
                <w:rFonts w:cs="Arial"/>
              </w:rPr>
            </w:pPr>
            <w:r w:rsidRPr="00F62628">
              <w:t>Technical Contact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C43CB8" w:rsidRDefault="00484CEF" w:rsidP="00C43CB8">
            <w:pPr>
              <w:rPr>
                <w:rFonts w:cs="Arial"/>
                <w:highlight w:val="yellow"/>
              </w:rPr>
            </w:pPr>
            <w:r w:rsidRPr="00C43CB8">
              <w:rPr>
                <w:highlight w:val="yellow"/>
              </w:rPr>
              <w:t>0.7.0.</w:t>
            </w:r>
            <w:r w:rsidR="00C43CB8" w:rsidRPr="00C43CB8">
              <w:rPr>
                <w:highlight w:val="yellow"/>
              </w:rPr>
              <w:t>10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C43CB8" w:rsidRDefault="00C43CB8" w:rsidP="00484CEF">
            <w:pPr>
              <w:rPr>
                <w:rFonts w:cs="Arial"/>
                <w:highlight w:val="yellow"/>
              </w:rPr>
            </w:pPr>
            <w:r w:rsidRPr="00C43CB8">
              <w:rPr>
                <w:highlight w:val="yellow"/>
              </w:rPr>
              <w:t>5</w:t>
            </w:r>
            <w:r w:rsidR="00484CEF" w:rsidRPr="00C43CB8">
              <w:rPr>
                <w:highlight w:val="yellow"/>
              </w:rPr>
              <w:t>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CEF" w:rsidRPr="00F62628" w:rsidRDefault="00424A81" w:rsidP="00484CEF">
            <w:r w:rsidRPr="00127685">
              <w:rPr>
                <w:highlight w:val="yellow"/>
              </w:rPr>
              <w:t>4A is OK too</w:t>
            </w:r>
          </w:p>
        </w:tc>
      </w:tr>
      <w:tr w:rsidR="00484CEF" w:rsidRPr="00F62628" w:rsidTr="00484CEF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B143F1" w:rsidRDefault="00484CEF" w:rsidP="00484CEF">
            <w:pPr>
              <w:rPr>
                <w:rFonts w:cs="Arial"/>
              </w:rPr>
            </w:pPr>
            <w:r w:rsidRPr="00B143F1">
              <w:t>Indoor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5F569C" w:rsidRDefault="00484CEF" w:rsidP="00636427">
            <w:pPr>
              <w:rPr>
                <w:rFonts w:cs="Arial"/>
              </w:rPr>
            </w:pPr>
            <w:r w:rsidRPr="00636427">
              <w:rPr>
                <w:highlight w:val="yellow"/>
              </w:rPr>
              <w:t>0.1</w:t>
            </w:r>
            <w:r w:rsidR="00636427" w:rsidRPr="00636427">
              <w:rPr>
                <w:highlight w:val="yellow"/>
              </w:rPr>
              <w:t>5</w:t>
            </w:r>
            <w:r w:rsidRPr="00636427">
              <w:rPr>
                <w:highlight w:val="yellow"/>
              </w:rPr>
              <w:t>.3.2</w:t>
            </w:r>
            <w:r w:rsidR="00636427" w:rsidRPr="00636427">
              <w:rPr>
                <w:highlight w:val="yellow"/>
              </w:rPr>
              <w:t>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B143F1" w:rsidRDefault="00484CEF" w:rsidP="00484CEF">
            <w:pPr>
              <w:rPr>
                <w:rFonts w:cs="Arial"/>
              </w:rPr>
            </w:pPr>
            <w:r w:rsidRPr="00B143F1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CEF" w:rsidRPr="00F62628" w:rsidRDefault="00484CEF" w:rsidP="00484CEF">
            <w:r>
              <w:t>2C is OK too</w:t>
            </w:r>
          </w:p>
        </w:tc>
      </w:tr>
      <w:tr w:rsidR="00484CEF" w:rsidRPr="00F62628" w:rsidTr="00484CEF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B143F1" w:rsidRDefault="00484CEF" w:rsidP="00484CEF">
            <w:pPr>
              <w:rPr>
                <w:rFonts w:cs="Arial"/>
              </w:rPr>
            </w:pPr>
            <w:r w:rsidRPr="00B143F1">
              <w:t>Outdoor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5F569C" w:rsidRDefault="00484CEF" w:rsidP="00636427">
            <w:r w:rsidRPr="00636427">
              <w:rPr>
                <w:highlight w:val="yellow"/>
              </w:rPr>
              <w:t>0.1</w:t>
            </w:r>
            <w:r w:rsidR="00636427" w:rsidRPr="00636427">
              <w:rPr>
                <w:highlight w:val="yellow"/>
              </w:rPr>
              <w:t>5</w:t>
            </w:r>
            <w:r w:rsidRPr="00636427">
              <w:rPr>
                <w:highlight w:val="yellow"/>
              </w:rPr>
              <w:t>.3.2</w:t>
            </w:r>
            <w:r w:rsidR="00636427" w:rsidRPr="00636427">
              <w:rPr>
                <w:highlight w:val="yellow"/>
              </w:rPr>
              <w:t>5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B143F1" w:rsidRDefault="00484CEF" w:rsidP="00484CEF">
            <w:pPr>
              <w:rPr>
                <w:rFonts w:cs="Arial"/>
              </w:rPr>
            </w:pPr>
            <w:r w:rsidRPr="00B143F1">
              <w:t>4B</w:t>
            </w:r>
            <w:r w:rsidRPr="00B143F1">
              <w:rPr>
                <w:rFonts w:cs="Arial"/>
              </w:rPr>
              <w:t xml:space="preserve"> must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CEF" w:rsidRPr="00F62628" w:rsidRDefault="00484CEF" w:rsidP="00484CEF"/>
        </w:tc>
      </w:tr>
      <w:tr w:rsidR="00484CEF" w:rsidRPr="00F62628" w:rsidTr="00484CEF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B143F1" w:rsidRDefault="00484CEF" w:rsidP="00484CEF">
            <w:pPr>
              <w:rPr>
                <w:rFonts w:cs="Arial"/>
              </w:rPr>
            </w:pPr>
            <w:r w:rsidRPr="00B143F1">
              <w:t>I/O 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AD3881" w:rsidRDefault="00484CEF" w:rsidP="00636427">
            <w:pPr>
              <w:rPr>
                <w:rFonts w:cs="Arial"/>
              </w:rPr>
            </w:pPr>
            <w:r w:rsidRPr="00636427">
              <w:rPr>
                <w:highlight w:val="yellow"/>
              </w:rPr>
              <w:t>1.2.0.2</w:t>
            </w:r>
            <w:r w:rsidR="00636427" w:rsidRPr="00636427">
              <w:rPr>
                <w:highlight w:val="yellow"/>
              </w:rPr>
              <w:t>7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B143F1" w:rsidRDefault="00484CEF" w:rsidP="00484CEF">
            <w:pPr>
              <w:rPr>
                <w:rFonts w:cs="Arial"/>
              </w:rPr>
            </w:pPr>
            <w:r w:rsidRPr="00B143F1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CEF" w:rsidRPr="00F62628" w:rsidRDefault="00484CEF" w:rsidP="00484CEF">
            <w:r>
              <w:t>3A is OK too</w:t>
            </w:r>
          </w:p>
        </w:tc>
      </w:tr>
      <w:tr w:rsidR="00484CEF" w:rsidRPr="00F62628" w:rsidTr="00484CEF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B143F1" w:rsidRDefault="00484CEF" w:rsidP="00484CEF">
            <w:pPr>
              <w:rPr>
                <w:rFonts w:cs="Arial"/>
              </w:rPr>
            </w:pPr>
            <w:r w:rsidRPr="00B143F1">
              <w:t>Keyfob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B143F1" w:rsidRDefault="00484CEF" w:rsidP="00484CEF">
            <w:pPr>
              <w:rPr>
                <w:rFonts w:cs="Arial"/>
              </w:rPr>
            </w:pPr>
            <w:r w:rsidRPr="00B143F1">
              <w:t>0.3.0.6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B143F1" w:rsidRDefault="00484CEF" w:rsidP="00484CEF">
            <w:pPr>
              <w:rPr>
                <w:rFonts w:cs="Arial"/>
              </w:rPr>
            </w:pPr>
            <w:r w:rsidRPr="00B143F1">
              <w:t>1A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CEF" w:rsidRPr="00F62628" w:rsidRDefault="00484CEF" w:rsidP="00484CEF"/>
        </w:tc>
      </w:tr>
      <w:tr w:rsidR="00484CEF" w:rsidRPr="00F62628" w:rsidTr="00484CEF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B143F1" w:rsidRDefault="00484CEF" w:rsidP="00484CEF">
            <w:pPr>
              <w:rPr>
                <w:rFonts w:cs="Arial"/>
              </w:rPr>
            </w:pPr>
            <w:r w:rsidRPr="00B143F1">
              <w:t>GBD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B143F1" w:rsidRDefault="00484CEF" w:rsidP="00636427">
            <w:pPr>
              <w:rPr>
                <w:rFonts w:cs="Arial"/>
              </w:rPr>
            </w:pPr>
            <w:r w:rsidRPr="00B143F1">
              <w:t>0.1.0.</w:t>
            </w:r>
            <w:r w:rsidR="00636427">
              <w:t>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B143F1" w:rsidRDefault="00484CEF" w:rsidP="00484CEF">
            <w:pPr>
              <w:rPr>
                <w:rFonts w:cs="Arial"/>
              </w:rPr>
            </w:pPr>
            <w:r w:rsidRPr="00B143F1">
              <w:t>1D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CEF" w:rsidRPr="00F62628" w:rsidRDefault="00484CEF" w:rsidP="00484CEF">
            <w:r>
              <w:t>1C is OK too</w:t>
            </w:r>
          </w:p>
        </w:tc>
      </w:tr>
      <w:tr w:rsidR="00484CEF" w:rsidRPr="00F62628" w:rsidTr="00484CEF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B143F1" w:rsidRDefault="00484CEF" w:rsidP="00484CEF">
            <w:pPr>
              <w:rPr>
                <w:rFonts w:cs="Arial"/>
              </w:rPr>
            </w:pPr>
            <w:r w:rsidRPr="00B143F1">
              <w:t>LCD Keypad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B143F1" w:rsidRDefault="00484CEF" w:rsidP="00636427">
            <w:pPr>
              <w:rPr>
                <w:rFonts w:cs="Arial"/>
              </w:rPr>
            </w:pPr>
            <w:r w:rsidRPr="009C23C9">
              <w:rPr>
                <w:highlight w:val="yellow"/>
              </w:rPr>
              <w:t>1.0.</w:t>
            </w:r>
            <w:r>
              <w:rPr>
                <w:highlight w:val="yellow"/>
              </w:rPr>
              <w:t>9</w:t>
            </w:r>
            <w:r w:rsidRPr="00127685">
              <w:rPr>
                <w:highlight w:val="yellow"/>
              </w:rPr>
              <w:t>.</w:t>
            </w:r>
            <w:r w:rsidRPr="00636427">
              <w:rPr>
                <w:highlight w:val="yellow"/>
              </w:rPr>
              <w:t>4</w:t>
            </w:r>
            <w:r w:rsidR="00636427" w:rsidRPr="00636427">
              <w:rPr>
                <w:highlight w:val="yellow"/>
              </w:rPr>
              <w:t>3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B143F1" w:rsidRDefault="00484CEF" w:rsidP="00484CEF">
            <w:pPr>
              <w:rPr>
                <w:rFonts w:cs="Arial"/>
              </w:rPr>
            </w:pPr>
            <w:r w:rsidRPr="00B143F1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CEF" w:rsidRDefault="00484CEF" w:rsidP="00484CEF">
            <w:r>
              <w:rPr>
                <w:highlight w:val="yellow"/>
              </w:rPr>
              <w:t>S</w:t>
            </w:r>
            <w:r w:rsidRPr="001A2528">
              <w:rPr>
                <w:highlight w:val="yellow"/>
              </w:rPr>
              <w:t>till under test</w:t>
            </w:r>
          </w:p>
          <w:p w:rsidR="00484CEF" w:rsidRPr="002F1CB4" w:rsidRDefault="00484CEF" w:rsidP="00484CEF">
            <w:r>
              <w:t>3A is OK too</w:t>
            </w:r>
          </w:p>
        </w:tc>
      </w:tr>
      <w:tr w:rsidR="00484CEF" w:rsidRPr="00F62628" w:rsidTr="00484CEF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CEF" w:rsidRPr="00B143F1" w:rsidRDefault="00484CEF" w:rsidP="00484CEF">
            <w:r w:rsidRPr="00B143F1">
              <w:t>Touch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CEF" w:rsidRPr="00A8143B" w:rsidRDefault="00484CEF" w:rsidP="00484CEF">
            <w:pPr>
              <w:rPr>
                <w:highlight w:val="yellow"/>
              </w:rPr>
            </w:pPr>
            <w:r w:rsidRPr="005F569C">
              <w:t>0.0.0.6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CEF" w:rsidRPr="00B143F1" w:rsidRDefault="00484CEF" w:rsidP="00484CEF"/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CEF" w:rsidRDefault="00484CEF" w:rsidP="00484CEF"/>
        </w:tc>
      </w:tr>
      <w:tr w:rsidR="00484CEF" w:rsidRPr="00F62628" w:rsidTr="00484CEF">
        <w:trPr>
          <w:trHeight w:val="85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B143F1" w:rsidRDefault="00484CEF" w:rsidP="00484CEF">
            <w:pPr>
              <w:rPr>
                <w:rFonts w:cs="Arial"/>
              </w:rPr>
            </w:pPr>
            <w:r w:rsidRPr="00B143F1">
              <w:t>Door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A8143B" w:rsidRDefault="00484CEF" w:rsidP="00484CEF">
            <w:pPr>
              <w:rPr>
                <w:rFonts w:cs="Arial"/>
                <w:highlight w:val="yellow"/>
              </w:rPr>
            </w:pPr>
            <w:r w:rsidRPr="005F569C">
              <w:t>0.1.0.6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B143F1" w:rsidRDefault="00484CEF" w:rsidP="00484CEF">
            <w:pPr>
              <w:rPr>
                <w:rFonts w:cs="Arial"/>
              </w:rPr>
            </w:pPr>
            <w:r w:rsidRPr="00B143F1">
              <w:t>2B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CEF" w:rsidRPr="00F62628" w:rsidRDefault="00484CEF" w:rsidP="00484CEF">
            <w:r>
              <w:t>Known issue: Automatic feature tests fail (see MCU known issues below). Manual tests - Pass</w:t>
            </w:r>
          </w:p>
        </w:tc>
      </w:tr>
      <w:tr w:rsidR="00484CEF" w:rsidRPr="00F62628" w:rsidTr="00484CEF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B143F1" w:rsidRDefault="00484CEF" w:rsidP="00484CEF">
            <w:pPr>
              <w:rPr>
                <w:rFonts w:cs="Arial"/>
              </w:rPr>
            </w:pPr>
            <w:r w:rsidRPr="00B143F1">
              <w:t>Repeater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B143F1" w:rsidRDefault="00484CEF" w:rsidP="00484CEF">
            <w:pPr>
              <w:rPr>
                <w:rFonts w:cs="Arial"/>
              </w:rPr>
            </w:pPr>
            <w:r w:rsidRPr="00B143F1">
              <w:t>0.1.2.12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B143F1" w:rsidRDefault="00484CEF" w:rsidP="00484CEF">
            <w:pPr>
              <w:rPr>
                <w:rFonts w:cs="Arial"/>
              </w:rPr>
            </w:pPr>
            <w:r w:rsidRPr="00B143F1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CEF" w:rsidRPr="00F62628" w:rsidRDefault="00484CEF" w:rsidP="00484CEF">
            <w:r>
              <w:t>2C is OK too</w:t>
            </w:r>
          </w:p>
        </w:tc>
      </w:tr>
      <w:tr w:rsidR="00484CEF" w:rsidTr="00484CEF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B143F1" w:rsidRDefault="00484CEF" w:rsidP="00484CEF">
            <w:pPr>
              <w:rPr>
                <w:rFonts w:cs="Arial"/>
              </w:rPr>
            </w:pPr>
            <w:r w:rsidRPr="00B143F1">
              <w:t>GPA-C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B143F1" w:rsidRDefault="00484CEF" w:rsidP="00636427">
            <w:pPr>
              <w:rPr>
                <w:rFonts w:cs="Arial"/>
              </w:rPr>
            </w:pPr>
            <w:r>
              <w:rPr>
                <w:highlight w:val="yellow"/>
              </w:rPr>
              <w:t>V2.8</w:t>
            </w:r>
            <w:r w:rsidRPr="005F569C">
              <w:rPr>
                <w:highlight w:val="yellow"/>
              </w:rPr>
              <w:t>.0.</w:t>
            </w:r>
            <w:r w:rsidRPr="0049627F">
              <w:rPr>
                <w:highlight w:val="yellow"/>
              </w:rPr>
              <w:t>4</w:t>
            </w:r>
            <w:r w:rsidR="00636427" w:rsidRPr="00636427">
              <w:rPr>
                <w:highlight w:val="yellow"/>
              </w:rPr>
              <w:t>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EF" w:rsidRPr="00B143F1" w:rsidRDefault="00484CEF" w:rsidP="00484CEF">
            <w:pPr>
              <w:rPr>
                <w:rFonts w:cs="Arial"/>
              </w:rPr>
            </w:pPr>
            <w:r w:rsidRPr="00B143F1">
              <w:t>Located @ Tests folder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CEF" w:rsidRPr="00F62628" w:rsidRDefault="00484CEF" w:rsidP="00484CEF"/>
        </w:tc>
      </w:tr>
    </w:tbl>
    <w:p w:rsidR="00484CEF" w:rsidRDefault="00484CEF" w:rsidP="00484CEF">
      <w:pPr>
        <w:spacing w:after="0"/>
        <w:rPr>
          <w:u w:val="single"/>
        </w:rPr>
      </w:pPr>
    </w:p>
    <w:p w:rsidR="00484CEF" w:rsidRPr="004B7184" w:rsidRDefault="00484CEF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 w:rsidRPr="004B7184">
        <w:rPr>
          <w:highlight w:val="yellow"/>
          <w:u w:val="single"/>
        </w:rPr>
        <w:t>MCU</w:t>
      </w:r>
    </w:p>
    <w:p w:rsidR="00C43CB8" w:rsidRDefault="00C43CB8" w:rsidP="00484CEF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</w:p>
    <w:p w:rsidR="00484CEF" w:rsidRPr="00303B78" w:rsidRDefault="00484CEF" w:rsidP="00484CEF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303B78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484CEF" w:rsidRPr="003814D2" w:rsidRDefault="00484CEF" w:rsidP="008538ED">
      <w:pPr>
        <w:pStyle w:val="ListParagraph"/>
        <w:numPr>
          <w:ilvl w:val="0"/>
          <w:numId w:val="66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ASCBT</w:t>
      </w:r>
      <w:r w:rsidR="00C43CB8">
        <w:rPr>
          <w:rFonts w:ascii="Verdana" w:eastAsia="Times New Roman" w:hAnsi="Verdana" w:cs="Times New Roman"/>
          <w:color w:val="303030"/>
          <w:sz w:val="16"/>
          <w:szCs w:val="16"/>
        </w:rPr>
        <w:t>-387,464,449,421</w:t>
      </w:r>
      <w:r w:rsidR="00833687">
        <w:rPr>
          <w:rFonts w:ascii="Verdana" w:eastAsia="Times New Roman" w:hAnsi="Verdana" w:cs="Times New Roman"/>
          <w:color w:val="303030"/>
          <w:sz w:val="16"/>
          <w:szCs w:val="16"/>
        </w:rPr>
        <w:t xml:space="preserve">, 498, 486, 471, </w:t>
      </w:r>
    </w:p>
    <w:p w:rsidR="00484CEF" w:rsidRDefault="00484CEF" w:rsidP="00484CEF">
      <w:pPr>
        <w:pStyle w:val="ListParagraph"/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C43CB8" w:rsidRDefault="00C43CB8" w:rsidP="00484CEF">
      <w:pPr>
        <w:pStyle w:val="ListParagraph"/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C43CB8" w:rsidRDefault="00C43CB8" w:rsidP="00484CEF">
      <w:pPr>
        <w:pStyle w:val="ListParagraph"/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484CEF" w:rsidRDefault="00484CEF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lastRenderedPageBreak/>
        <w:t xml:space="preserve">LCD </w:t>
      </w:r>
      <w:r w:rsidRPr="002B3A5C">
        <w:rPr>
          <w:highlight w:val="yellow"/>
          <w:u w:val="single"/>
        </w:rPr>
        <w:t>K</w:t>
      </w:r>
      <w:r>
        <w:rPr>
          <w:highlight w:val="yellow"/>
          <w:u w:val="single"/>
        </w:rPr>
        <w:t>eypad</w:t>
      </w:r>
    </w:p>
    <w:p w:rsidR="00C43CB8" w:rsidRPr="00C43CB8" w:rsidRDefault="00C43CB8" w:rsidP="00C43CB8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installer test support</w:t>
      </w:r>
    </w:p>
    <w:p w:rsidR="00484CEF" w:rsidRPr="00BE347E" w:rsidRDefault="00484CEF" w:rsidP="00484CEF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BE347E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C43CB8" w:rsidRPr="00327850" w:rsidRDefault="00327850" w:rsidP="00327850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 xml:space="preserve">JIRA : </w:t>
      </w:r>
      <w:r w:rsidR="00C43CB8">
        <w:rPr>
          <w:rFonts w:ascii="Verdana" w:eastAsia="Times New Roman" w:hAnsi="Verdana" w:cs="Times New Roman"/>
          <w:color w:val="303030"/>
          <w:sz w:val="16"/>
          <w:szCs w:val="16"/>
        </w:rPr>
        <w:t>ASCBT-267,287,395,413</w:t>
      </w:r>
      <w:r w:rsidR="00FC3B2B">
        <w:rPr>
          <w:rFonts w:ascii="Verdana" w:eastAsia="Times New Roman" w:hAnsi="Verdana" w:cs="Times New Roman"/>
          <w:color w:val="303030"/>
          <w:sz w:val="16"/>
          <w:szCs w:val="16"/>
        </w:rPr>
        <w:t>, 367</w:t>
      </w:r>
      <w:r w:rsidR="009A6126">
        <w:rPr>
          <w:rFonts w:ascii="Verdana" w:eastAsia="Times New Roman" w:hAnsi="Verdana" w:cs="Times New Roman"/>
          <w:color w:val="303030"/>
          <w:sz w:val="16"/>
          <w:szCs w:val="16"/>
        </w:rPr>
        <w:t>, 341</w:t>
      </w:r>
    </w:p>
    <w:p w:rsidR="00327850" w:rsidRPr="00327850" w:rsidRDefault="00327850" w:rsidP="008538ED">
      <w:pPr>
        <w:pStyle w:val="ListParagraph"/>
        <w:numPr>
          <w:ilvl w:val="0"/>
          <w:numId w:val="66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327850">
        <w:rPr>
          <w:rFonts w:ascii="Verdana" w:hAnsi="Verdana"/>
          <w:color w:val="303030"/>
          <w:sz w:val="16"/>
          <w:szCs w:val="16"/>
        </w:rPr>
        <w:t>Menu/screen time-out doesn't work when wireless keypad is on batteries only</w:t>
      </w:r>
    </w:p>
    <w:p w:rsidR="00327850" w:rsidRPr="00327850" w:rsidRDefault="00327850" w:rsidP="008538ED">
      <w:pPr>
        <w:pStyle w:val="ListParagraph"/>
        <w:numPr>
          <w:ilvl w:val="0"/>
          <w:numId w:val="66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327850">
        <w:rPr>
          <w:rFonts w:ascii="Verdana" w:hAnsi="Verdana"/>
          <w:color w:val="303030"/>
          <w:sz w:val="16"/>
          <w:szCs w:val="16"/>
        </w:rPr>
        <w:t>Arm and Stay buttons' LEDs do not meet customer requirements</w:t>
      </w:r>
    </w:p>
    <w:p w:rsidR="00327850" w:rsidRPr="00327850" w:rsidRDefault="00327850" w:rsidP="008538ED">
      <w:pPr>
        <w:pStyle w:val="ListParagraph"/>
        <w:numPr>
          <w:ilvl w:val="0"/>
          <w:numId w:val="66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327850">
        <w:rPr>
          <w:rFonts w:ascii="Verdana" w:hAnsi="Verdana"/>
          <w:color w:val="303030"/>
          <w:sz w:val="16"/>
          <w:szCs w:val="16"/>
        </w:rPr>
        <w:t>The keypad doesn't beep for alarm after disarming away arm mode with keyfob while burglary alarm was in an ongoing state.</w:t>
      </w:r>
    </w:p>
    <w:p w:rsidR="00327850" w:rsidRPr="00327850" w:rsidRDefault="00327850" w:rsidP="008538ED">
      <w:pPr>
        <w:pStyle w:val="ListParagraph"/>
        <w:numPr>
          <w:ilvl w:val="0"/>
          <w:numId w:val="66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327850">
        <w:rPr>
          <w:rFonts w:ascii="Verdana" w:hAnsi="Verdana"/>
          <w:color w:val="303030"/>
          <w:sz w:val="16"/>
          <w:szCs w:val="16"/>
        </w:rPr>
        <w:t>After wake-up the keypad doesn't display pop-up message after going to power save mode with an ongoing alarm</w:t>
      </w:r>
    </w:p>
    <w:p w:rsidR="00327850" w:rsidRPr="00327850" w:rsidRDefault="00327850" w:rsidP="008538ED">
      <w:pPr>
        <w:pStyle w:val="ListParagraph"/>
        <w:numPr>
          <w:ilvl w:val="0"/>
          <w:numId w:val="66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327850">
        <w:rPr>
          <w:rFonts w:ascii="Verdana" w:hAnsi="Verdana"/>
          <w:color w:val="303030"/>
          <w:sz w:val="16"/>
          <w:szCs w:val="16"/>
        </w:rPr>
        <w:t>Automatic return time from 'Extended menu' to home screen in a keypad configured for AC connection doesn't follow customer demand</w:t>
      </w:r>
    </w:p>
    <w:p w:rsidR="00327850" w:rsidRPr="00327850" w:rsidRDefault="00327850" w:rsidP="008538ED">
      <w:pPr>
        <w:pStyle w:val="ListParagraph"/>
        <w:numPr>
          <w:ilvl w:val="0"/>
          <w:numId w:val="66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327850">
        <w:rPr>
          <w:rFonts w:ascii="Verdana" w:hAnsi="Verdana"/>
          <w:color w:val="303030"/>
          <w:sz w:val="16"/>
          <w:szCs w:val="16"/>
        </w:rPr>
        <w:t>Automatic change to home page time is wrong</w:t>
      </w:r>
    </w:p>
    <w:p w:rsidR="00327850" w:rsidRPr="00327850" w:rsidRDefault="00327850" w:rsidP="008538ED">
      <w:pPr>
        <w:pStyle w:val="ListParagraph"/>
        <w:numPr>
          <w:ilvl w:val="0"/>
          <w:numId w:val="66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327850">
        <w:rPr>
          <w:rFonts w:ascii="Verdana" w:hAnsi="Verdana"/>
          <w:color w:val="303030"/>
          <w:sz w:val="16"/>
          <w:szCs w:val="16"/>
        </w:rPr>
        <w:t>After an alarm event and after waking up keypad with batteries only, its back-light is almost completely white</w:t>
      </w:r>
    </w:p>
    <w:p w:rsidR="00327850" w:rsidRPr="00327850" w:rsidRDefault="00327850" w:rsidP="008538ED">
      <w:pPr>
        <w:pStyle w:val="ListParagraph"/>
        <w:numPr>
          <w:ilvl w:val="0"/>
          <w:numId w:val="66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327850">
        <w:rPr>
          <w:rFonts w:ascii="Verdana" w:hAnsi="Verdana"/>
          <w:color w:val="303030"/>
          <w:sz w:val="16"/>
          <w:szCs w:val="16"/>
        </w:rPr>
        <w:t>GUI: Due to incorrect text placement, "Arm exit delay" message is partially hidden by the screen's frame</w:t>
      </w:r>
    </w:p>
    <w:p w:rsidR="00484CEF" w:rsidRDefault="00484CEF" w:rsidP="00484CEF">
      <w:p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</w:p>
    <w:p w:rsidR="00484CEF" w:rsidRDefault="00484CEF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>IPM</w:t>
      </w:r>
    </w:p>
    <w:p w:rsidR="00484CEF" w:rsidRDefault="00484CEF" w:rsidP="00484CEF">
      <w:pPr>
        <w:shd w:val="clear" w:color="auto" w:fill="FFFFFF"/>
        <w:spacing w:after="0" w:line="240" w:lineRule="auto"/>
        <w:ind w:left="720"/>
        <w:rPr>
          <w:rFonts w:ascii="Verdana" w:hAnsi="Verdana"/>
          <w:b/>
          <w:bCs/>
          <w:color w:val="303030"/>
          <w:sz w:val="16"/>
          <w:szCs w:val="16"/>
        </w:rPr>
      </w:pPr>
    </w:p>
    <w:p w:rsidR="00484CEF" w:rsidRPr="00BE347E" w:rsidRDefault="00484CEF" w:rsidP="00484CEF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BE347E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484CEF" w:rsidRPr="0049627F" w:rsidRDefault="00484CEF" w:rsidP="00D16644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ASCBT-472</w:t>
      </w:r>
      <w:r w:rsidR="00636427">
        <w:rPr>
          <w:rFonts w:ascii="Verdana" w:eastAsia="Times New Roman" w:hAnsi="Verdana" w:cs="Times New Roman"/>
          <w:color w:val="303030"/>
          <w:sz w:val="16"/>
          <w:szCs w:val="16"/>
        </w:rPr>
        <w:t>,</w:t>
      </w:r>
      <w:r w:rsidR="00D16644"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  <w:r w:rsidR="00636427">
        <w:rPr>
          <w:rFonts w:ascii="Verdana" w:eastAsia="Times New Roman" w:hAnsi="Verdana" w:cs="Times New Roman"/>
          <w:color w:val="303030"/>
          <w:sz w:val="16"/>
          <w:szCs w:val="16"/>
        </w:rPr>
        <w:t>497</w:t>
      </w:r>
    </w:p>
    <w:p w:rsidR="00484CEF" w:rsidRDefault="00484CEF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>PIR CAM</w:t>
      </w:r>
    </w:p>
    <w:p w:rsidR="00484CEF" w:rsidRDefault="00327850" w:rsidP="00484CEF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LED indication during regis</w:t>
      </w:r>
      <w:r w:rsidR="00AA1148">
        <w:rPr>
          <w:rFonts w:ascii="Verdana" w:eastAsia="Times New Roman" w:hAnsi="Verdana" w:cs="Times New Roman"/>
          <w:color w:val="303030"/>
          <w:sz w:val="16"/>
          <w:szCs w:val="16"/>
        </w:rPr>
        <w:t>tration</w:t>
      </w:r>
    </w:p>
    <w:p w:rsidR="00484CEF" w:rsidRPr="00C15A25" w:rsidRDefault="00484CEF" w:rsidP="00484CEF">
      <w:pPr>
        <w:pStyle w:val="ListParagraph"/>
        <w:spacing w:after="0"/>
        <w:rPr>
          <w:highlight w:val="yellow"/>
          <w:u w:val="single"/>
        </w:rPr>
      </w:pPr>
    </w:p>
    <w:p w:rsidR="005A348D" w:rsidRDefault="005A348D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>PIR</w:t>
      </w:r>
    </w:p>
    <w:p w:rsidR="005A348D" w:rsidRDefault="005A348D" w:rsidP="005A348D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NTR</w:t>
      </w:r>
    </w:p>
    <w:p w:rsidR="005A348D" w:rsidRPr="00C15A25" w:rsidRDefault="005A348D" w:rsidP="005A348D">
      <w:pPr>
        <w:pStyle w:val="ListParagraph"/>
        <w:spacing w:after="0"/>
        <w:rPr>
          <w:highlight w:val="yellow"/>
          <w:u w:val="single"/>
        </w:rPr>
      </w:pPr>
    </w:p>
    <w:p w:rsidR="005A348D" w:rsidRPr="00AC10EA" w:rsidRDefault="005A348D" w:rsidP="005A348D">
      <w:pPr>
        <w:pStyle w:val="ListParagraph"/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AC10EA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5A348D" w:rsidRDefault="005A348D" w:rsidP="005A348D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5A348D">
        <w:rPr>
          <w:rFonts w:ascii="Verdana" w:eastAsia="Times New Roman" w:hAnsi="Verdana" w:cs="Times New Roman"/>
          <w:color w:val="303030"/>
          <w:sz w:val="16"/>
          <w:szCs w:val="16"/>
        </w:rPr>
        <w:t>LED behavior: on walk test mode green LED blinks 250ms on and 1750ms off</w:t>
      </w:r>
    </w:p>
    <w:p w:rsidR="00EB6407" w:rsidRPr="00EB6407" w:rsidRDefault="00EB6407" w:rsidP="00EB6407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EB6407">
        <w:rPr>
          <w:rFonts w:ascii="Verdana" w:eastAsia="Times New Roman" w:hAnsi="Verdana" w:cs="Times New Roman"/>
          <w:color w:val="303030"/>
          <w:sz w:val="16"/>
          <w:szCs w:val="16"/>
        </w:rPr>
        <w:t>elated issues</w:t>
      </w:r>
    </w:p>
    <w:p w:rsidR="00EB6407" w:rsidRDefault="00EB6407" w:rsidP="00EB6407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EB6407">
        <w:rPr>
          <w:rFonts w:ascii="Verdana" w:eastAsia="Times New Roman" w:hAnsi="Verdana" w:cs="Times New Roman"/>
          <w:color w:val="303030"/>
          <w:sz w:val="16"/>
          <w:szCs w:val="16"/>
        </w:rPr>
        <w:t>PIR not enabling configuration of LED</w:t>
      </w:r>
    </w:p>
    <w:p w:rsidR="00484CEF" w:rsidRDefault="00484CEF" w:rsidP="00484CE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484CEF" w:rsidRPr="00C15A25" w:rsidRDefault="00484CEF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 xml:space="preserve">OD Siren </w:t>
      </w:r>
    </w:p>
    <w:p w:rsidR="00484CEF" w:rsidRPr="006D57AA" w:rsidRDefault="00484CEF" w:rsidP="00484CE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A555D5" w:rsidRDefault="00A555D5" w:rsidP="008538ED">
      <w:pPr>
        <w:pStyle w:val="ListParagraph"/>
        <w:numPr>
          <w:ilvl w:val="0"/>
          <w:numId w:val="67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A555D5">
        <w:rPr>
          <w:rFonts w:ascii="Verdana" w:hAnsi="Verdana"/>
          <w:color w:val="303030"/>
          <w:sz w:val="16"/>
          <w:szCs w:val="16"/>
          <w:shd w:val="clear" w:color="auto" w:fill="FFFFFF"/>
        </w:rPr>
        <w:t>LED indications according to GIRA requirements</w:t>
      </w:r>
    </w:p>
    <w:p w:rsidR="00A555D5" w:rsidRPr="00AA1148" w:rsidRDefault="00A555D5" w:rsidP="008538ED">
      <w:pPr>
        <w:pStyle w:val="ListParagraph"/>
        <w:numPr>
          <w:ilvl w:val="0"/>
          <w:numId w:val="67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AA1148">
        <w:rPr>
          <w:rFonts w:ascii="Verdana" w:hAnsi="Verdana"/>
          <w:color w:val="303030"/>
          <w:sz w:val="16"/>
          <w:szCs w:val="16"/>
          <w:shd w:val="clear" w:color="auto" w:fill="FFFFFF"/>
        </w:rPr>
        <w:t xml:space="preserve">Installer Mode (aka Walk Test) is added, according to </w:t>
      </w:r>
      <w:proofErr w:type="spellStart"/>
      <w:r w:rsidRPr="00AA1148">
        <w:rPr>
          <w:rFonts w:ascii="Verdana" w:hAnsi="Verdana"/>
          <w:color w:val="303030"/>
          <w:sz w:val="16"/>
          <w:szCs w:val="16"/>
          <w:shd w:val="clear" w:color="auto" w:fill="FFFFFF"/>
        </w:rPr>
        <w:t>Gira's</w:t>
      </w:r>
      <w:proofErr w:type="spellEnd"/>
      <w:r w:rsidRPr="00AA1148">
        <w:rPr>
          <w:rFonts w:ascii="Verdana" w:hAnsi="Verdana"/>
          <w:color w:val="303030"/>
          <w:sz w:val="16"/>
          <w:szCs w:val="16"/>
          <w:shd w:val="clear" w:color="auto" w:fill="FFFFFF"/>
        </w:rPr>
        <w:t xml:space="preserve"> SRS</w:t>
      </w:r>
    </w:p>
    <w:p w:rsidR="00A555D5" w:rsidRPr="00A555D5" w:rsidRDefault="00A555D5" w:rsidP="00A555D5">
      <w:pPr>
        <w:pStyle w:val="ListParagraph"/>
        <w:shd w:val="clear" w:color="auto" w:fill="FFFFFF"/>
        <w:spacing w:after="0" w:line="240" w:lineRule="auto"/>
        <w:ind w:left="786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484CEF" w:rsidRPr="00AC10EA" w:rsidRDefault="00484CEF" w:rsidP="00484CEF">
      <w:pPr>
        <w:pStyle w:val="ListParagraph"/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AC10EA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833687" w:rsidRDefault="00833687" w:rsidP="00AA1148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JIRA: ASCBT-502</w:t>
      </w:r>
    </w:p>
    <w:p w:rsidR="00AA1148" w:rsidRDefault="00AA1148" w:rsidP="00AA1148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AA1148">
        <w:rPr>
          <w:rFonts w:ascii="Verdana" w:eastAsia="Times New Roman" w:hAnsi="Verdana" w:cs="Times New Roman"/>
          <w:color w:val="303030"/>
          <w:sz w:val="16"/>
          <w:szCs w:val="16"/>
        </w:rPr>
        <w:t>After cut off Red LED alight 10 sec instead of 5 min</w:t>
      </w:r>
    </w:p>
    <w:p w:rsidR="00AA1148" w:rsidRDefault="00AA1148" w:rsidP="00AA1148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AA1148">
        <w:rPr>
          <w:rFonts w:ascii="Verdana" w:eastAsia="Times New Roman" w:hAnsi="Verdana" w:cs="Times New Roman"/>
          <w:color w:val="303030"/>
          <w:sz w:val="16"/>
          <w:szCs w:val="16"/>
        </w:rPr>
        <w:t>No LED indication when open tamper.</w:t>
      </w:r>
    </w:p>
    <w:p w:rsidR="00AA1148" w:rsidRDefault="00AA1148" w:rsidP="00AA1148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AA1148">
        <w:rPr>
          <w:rFonts w:ascii="Verdana" w:eastAsia="Times New Roman" w:hAnsi="Verdana" w:cs="Times New Roman"/>
          <w:color w:val="303030"/>
          <w:sz w:val="16"/>
          <w:szCs w:val="16"/>
        </w:rPr>
        <w:t>After siren received 2 ON messages current consumption remains high for 5 min.</w:t>
      </w:r>
    </w:p>
    <w:p w:rsidR="00AA1148" w:rsidRDefault="0012724B" w:rsidP="00AA1148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S</w:t>
      </w:r>
      <w:r w:rsidR="00AA1148" w:rsidRPr="00AA1148">
        <w:rPr>
          <w:rFonts w:ascii="Verdana" w:eastAsia="Times New Roman" w:hAnsi="Verdana" w:cs="Times New Roman"/>
          <w:color w:val="303030"/>
          <w:sz w:val="16"/>
          <w:szCs w:val="16"/>
        </w:rPr>
        <w:t xml:space="preserve">iren looses time slot after </w:t>
      </w:r>
      <w:r w:rsidR="00212033" w:rsidRPr="00AA1148">
        <w:rPr>
          <w:rFonts w:ascii="Verdana" w:eastAsia="Times New Roman" w:hAnsi="Verdana" w:cs="Times New Roman"/>
          <w:color w:val="303030"/>
          <w:sz w:val="16"/>
          <w:szCs w:val="16"/>
        </w:rPr>
        <w:t>multiples</w:t>
      </w:r>
      <w:r w:rsidR="00AA1148" w:rsidRPr="00AA1148">
        <w:rPr>
          <w:rFonts w:ascii="Verdana" w:eastAsia="Times New Roman" w:hAnsi="Verdana" w:cs="Times New Roman"/>
          <w:color w:val="303030"/>
          <w:sz w:val="16"/>
          <w:szCs w:val="16"/>
        </w:rPr>
        <w:t xml:space="preserve"> activation</w:t>
      </w:r>
    </w:p>
    <w:p w:rsidR="00AA1148" w:rsidRDefault="00AA1148" w:rsidP="00AA1148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AA1148">
        <w:rPr>
          <w:rFonts w:ascii="Verdana" w:eastAsia="Times New Roman" w:hAnsi="Verdana" w:cs="Times New Roman"/>
          <w:color w:val="303030"/>
          <w:sz w:val="16"/>
          <w:szCs w:val="16"/>
        </w:rPr>
        <w:t>Flasher does not work if shortly before the command ON, the siren received command OFF</w:t>
      </w:r>
    </w:p>
    <w:p w:rsidR="00AA1148" w:rsidRDefault="00AA1148" w:rsidP="00AA1148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AA1148">
        <w:rPr>
          <w:rFonts w:ascii="Verdana" w:eastAsia="Times New Roman" w:hAnsi="Verdana" w:cs="Times New Roman"/>
          <w:color w:val="303030"/>
          <w:sz w:val="16"/>
          <w:szCs w:val="16"/>
        </w:rPr>
        <w:t>Flasher remain ON if the siren received command OFF ~3 min after the command ON,</w:t>
      </w:r>
    </w:p>
    <w:p w:rsidR="00AA1148" w:rsidRDefault="0012724B" w:rsidP="00AA1148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O</w:t>
      </w:r>
      <w:r w:rsidR="00AA1148" w:rsidRPr="00AA1148">
        <w:rPr>
          <w:rFonts w:ascii="Verdana" w:eastAsia="Times New Roman" w:hAnsi="Verdana" w:cs="Times New Roman"/>
          <w:color w:val="303030"/>
          <w:sz w:val="16"/>
          <w:szCs w:val="16"/>
        </w:rPr>
        <w:t>ne pulse\two pulse execution can take up to 30 sec</w:t>
      </w:r>
    </w:p>
    <w:p w:rsidR="00AA1148" w:rsidRDefault="00AA1148" w:rsidP="00AA1148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AA1148">
        <w:rPr>
          <w:rFonts w:ascii="Verdana" w:eastAsia="Times New Roman" w:hAnsi="Verdana" w:cs="Times New Roman"/>
          <w:color w:val="303030"/>
          <w:sz w:val="16"/>
          <w:szCs w:val="16"/>
        </w:rPr>
        <w:t>Siren receives one pulse\two pulse command and doesn't blink (</w:t>
      </w:r>
      <w:proofErr w:type="spellStart"/>
      <w:r w:rsidRPr="00AA1148">
        <w:rPr>
          <w:rFonts w:ascii="Verdana" w:eastAsia="Times New Roman" w:hAnsi="Verdana" w:cs="Times New Roman"/>
          <w:color w:val="303030"/>
          <w:sz w:val="16"/>
          <w:szCs w:val="16"/>
        </w:rPr>
        <w:t>Rearly</w:t>
      </w:r>
      <w:proofErr w:type="spellEnd"/>
      <w:r w:rsidRPr="00AA1148">
        <w:rPr>
          <w:rFonts w:ascii="Verdana" w:eastAsia="Times New Roman" w:hAnsi="Verdana" w:cs="Times New Roman"/>
          <w:color w:val="303030"/>
          <w:sz w:val="16"/>
          <w:szCs w:val="16"/>
        </w:rPr>
        <w:t>)</w:t>
      </w:r>
    </w:p>
    <w:p w:rsidR="00AA1148" w:rsidRPr="00AA1148" w:rsidRDefault="0012724B" w:rsidP="00AA1148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C</w:t>
      </w:r>
      <w:r w:rsidR="00AA1148" w:rsidRPr="00AA1148">
        <w:rPr>
          <w:rFonts w:ascii="Verdana" w:eastAsia="Times New Roman" w:hAnsi="Verdana" w:cs="Times New Roman"/>
          <w:color w:val="303030"/>
          <w:sz w:val="16"/>
          <w:szCs w:val="16"/>
        </w:rPr>
        <w:t>losing tamper with "Cutoff" voltage connected doesn't trigger Cutoff behavior</w:t>
      </w:r>
    </w:p>
    <w:p w:rsidR="00AA1148" w:rsidRDefault="00AA1148" w:rsidP="00484CEF">
      <w:pPr>
        <w:shd w:val="clear" w:color="auto" w:fill="FFFFFF"/>
        <w:spacing w:after="0" w:line="240" w:lineRule="auto"/>
        <w:ind w:left="720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AA1148" w:rsidRDefault="00AA1148" w:rsidP="00484CEF">
      <w:pPr>
        <w:shd w:val="clear" w:color="auto" w:fill="FFFFFF"/>
        <w:spacing w:after="0" w:line="240" w:lineRule="auto"/>
        <w:ind w:left="720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A555D5" w:rsidRPr="00A555D5" w:rsidRDefault="00484CEF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 xml:space="preserve">ID Siren </w:t>
      </w:r>
    </w:p>
    <w:p w:rsidR="00A555D5" w:rsidRDefault="00A555D5" w:rsidP="00A555D5">
      <w:pPr>
        <w:pStyle w:val="ListParagraph"/>
        <w:spacing w:after="0"/>
        <w:ind w:left="1440"/>
        <w:rPr>
          <w:rFonts w:ascii="Verdana" w:hAnsi="Verdana"/>
          <w:color w:val="303030"/>
          <w:sz w:val="16"/>
          <w:szCs w:val="16"/>
          <w:shd w:val="clear" w:color="auto" w:fill="FFFFFF"/>
        </w:rPr>
      </w:pPr>
    </w:p>
    <w:p w:rsidR="00484CEF" w:rsidRDefault="00A555D5" w:rsidP="008538ED">
      <w:pPr>
        <w:pStyle w:val="ListParagraph"/>
        <w:numPr>
          <w:ilvl w:val="0"/>
          <w:numId w:val="67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A555D5">
        <w:rPr>
          <w:rFonts w:ascii="Verdana" w:hAnsi="Verdana"/>
          <w:color w:val="303030"/>
          <w:sz w:val="16"/>
          <w:szCs w:val="16"/>
          <w:shd w:val="clear" w:color="auto" w:fill="FFFFFF"/>
        </w:rPr>
        <w:t>LED indications according to GIRA requirements</w:t>
      </w:r>
    </w:p>
    <w:p w:rsidR="00A555D5" w:rsidRPr="00AA1148" w:rsidRDefault="00A555D5" w:rsidP="008538ED">
      <w:pPr>
        <w:pStyle w:val="ListParagraph"/>
        <w:numPr>
          <w:ilvl w:val="0"/>
          <w:numId w:val="67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AA1148">
        <w:rPr>
          <w:rFonts w:ascii="Verdana" w:hAnsi="Verdana"/>
          <w:color w:val="303030"/>
          <w:sz w:val="16"/>
          <w:szCs w:val="16"/>
          <w:shd w:val="clear" w:color="auto" w:fill="FFFFFF"/>
        </w:rPr>
        <w:t xml:space="preserve">Installer Mode (aka Walk Test) is added, according to </w:t>
      </w:r>
      <w:proofErr w:type="spellStart"/>
      <w:r w:rsidRPr="00AA1148">
        <w:rPr>
          <w:rFonts w:ascii="Verdana" w:hAnsi="Verdana"/>
          <w:color w:val="303030"/>
          <w:sz w:val="16"/>
          <w:szCs w:val="16"/>
          <w:shd w:val="clear" w:color="auto" w:fill="FFFFFF"/>
        </w:rPr>
        <w:t>Gira's</w:t>
      </w:r>
      <w:proofErr w:type="spellEnd"/>
      <w:r w:rsidRPr="00AA1148">
        <w:rPr>
          <w:rFonts w:ascii="Verdana" w:hAnsi="Verdana"/>
          <w:color w:val="303030"/>
          <w:sz w:val="16"/>
          <w:szCs w:val="16"/>
          <w:shd w:val="clear" w:color="auto" w:fill="FFFFFF"/>
        </w:rPr>
        <w:t xml:space="preserve"> SRS</w:t>
      </w:r>
    </w:p>
    <w:p w:rsidR="00A555D5" w:rsidRPr="00A555D5" w:rsidRDefault="00A555D5" w:rsidP="00A555D5">
      <w:pPr>
        <w:pStyle w:val="ListParagraph"/>
        <w:shd w:val="clear" w:color="auto" w:fill="FFFFFF"/>
        <w:spacing w:after="0" w:line="240" w:lineRule="auto"/>
        <w:ind w:left="786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A555D5" w:rsidRPr="00C15A25" w:rsidRDefault="00A555D5" w:rsidP="00484CEF">
      <w:pPr>
        <w:pStyle w:val="ListParagraph"/>
        <w:spacing w:after="0"/>
        <w:rPr>
          <w:highlight w:val="yellow"/>
          <w:u w:val="single"/>
        </w:rPr>
      </w:pPr>
    </w:p>
    <w:p w:rsidR="00484CEF" w:rsidRPr="00AC10EA" w:rsidRDefault="00484CEF" w:rsidP="00484CEF">
      <w:pPr>
        <w:pStyle w:val="ListParagraph"/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AC10EA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484CEF" w:rsidRDefault="0012724B" w:rsidP="00484CEF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lastRenderedPageBreak/>
        <w:t>S</w:t>
      </w:r>
      <w:r w:rsidR="00A555D5">
        <w:rPr>
          <w:rFonts w:ascii="Verdana" w:eastAsia="Times New Roman" w:hAnsi="Verdana" w:cs="Times New Roman"/>
          <w:color w:val="303030"/>
          <w:sz w:val="16"/>
          <w:szCs w:val="16"/>
        </w:rPr>
        <w:t>iren buffer is 5-9 message (should be 16)</w:t>
      </w:r>
      <w:r w:rsidR="00484CEF">
        <w:rPr>
          <w:rFonts w:ascii="Verdana" w:eastAsia="Times New Roman" w:hAnsi="Verdana" w:cs="Times New Roman"/>
          <w:color w:val="303030"/>
          <w:sz w:val="16"/>
          <w:szCs w:val="16"/>
        </w:rPr>
        <w:t>.</w:t>
      </w:r>
    </w:p>
    <w:p w:rsidR="00636427" w:rsidRDefault="00636427" w:rsidP="00636427">
      <w:pPr>
        <w:shd w:val="clear" w:color="auto" w:fill="FFFFFF"/>
        <w:spacing w:after="0" w:line="240" w:lineRule="auto"/>
        <w:ind w:left="720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636427" w:rsidRDefault="00636427" w:rsidP="00636427">
      <w:pPr>
        <w:shd w:val="clear" w:color="auto" w:fill="FFFFFF"/>
        <w:spacing w:after="0" w:line="240" w:lineRule="auto"/>
        <w:ind w:left="720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484CEF" w:rsidRPr="00C15A25" w:rsidRDefault="00484CEF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 xml:space="preserve">Mag/Mag TECH </w:t>
      </w:r>
    </w:p>
    <w:p w:rsidR="00484CEF" w:rsidRPr="006D57AA" w:rsidRDefault="00484CEF" w:rsidP="00484CE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3F7C08" w:rsidRDefault="003F7C08" w:rsidP="003F7C08">
      <w:pPr>
        <w:pStyle w:val="ListParagraph"/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A555D5">
        <w:rPr>
          <w:rFonts w:ascii="Verdana" w:hAnsi="Verdana"/>
          <w:color w:val="303030"/>
          <w:sz w:val="16"/>
          <w:szCs w:val="16"/>
          <w:shd w:val="clear" w:color="auto" w:fill="FFFFFF"/>
        </w:rPr>
        <w:t>LED indications according to GIRA requirements</w:t>
      </w:r>
    </w:p>
    <w:p w:rsidR="003F7C08" w:rsidRPr="00AA1148" w:rsidRDefault="003F7C08" w:rsidP="003F7C08">
      <w:pPr>
        <w:pStyle w:val="ListParagraph"/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AA1148">
        <w:rPr>
          <w:rFonts w:ascii="Verdana" w:hAnsi="Verdana"/>
          <w:color w:val="303030"/>
          <w:sz w:val="16"/>
          <w:szCs w:val="16"/>
          <w:shd w:val="clear" w:color="auto" w:fill="FFFFFF"/>
        </w:rPr>
        <w:t xml:space="preserve">Installer Mode (aka Walk Test) is added, according to </w:t>
      </w:r>
      <w:proofErr w:type="spellStart"/>
      <w:r w:rsidRPr="00AA1148">
        <w:rPr>
          <w:rFonts w:ascii="Verdana" w:hAnsi="Verdana"/>
          <w:color w:val="303030"/>
          <w:sz w:val="16"/>
          <w:szCs w:val="16"/>
          <w:shd w:val="clear" w:color="auto" w:fill="FFFFFF"/>
        </w:rPr>
        <w:t>Gira's</w:t>
      </w:r>
      <w:proofErr w:type="spellEnd"/>
      <w:r w:rsidRPr="00AA1148">
        <w:rPr>
          <w:rFonts w:ascii="Verdana" w:hAnsi="Verdana"/>
          <w:color w:val="303030"/>
          <w:sz w:val="16"/>
          <w:szCs w:val="16"/>
          <w:shd w:val="clear" w:color="auto" w:fill="FFFFFF"/>
        </w:rPr>
        <w:t xml:space="preserve"> SRS</w:t>
      </w:r>
    </w:p>
    <w:p w:rsidR="00484CEF" w:rsidRDefault="00484CEF" w:rsidP="003F7C08">
      <w:pPr>
        <w:shd w:val="clear" w:color="auto" w:fill="FFFFFF"/>
        <w:spacing w:after="0" w:line="240" w:lineRule="auto"/>
        <w:ind w:left="720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636427" w:rsidRDefault="00636427" w:rsidP="00636427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636427" w:rsidRPr="00C15A25" w:rsidRDefault="00636427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 xml:space="preserve">I/O Device </w:t>
      </w:r>
    </w:p>
    <w:p w:rsidR="00636427" w:rsidRPr="006D57AA" w:rsidRDefault="00636427" w:rsidP="00636427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3F7C08" w:rsidRDefault="003F7C08" w:rsidP="003F7C08">
      <w:pPr>
        <w:pStyle w:val="ListParagraph"/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A555D5">
        <w:rPr>
          <w:rFonts w:ascii="Verdana" w:hAnsi="Verdana"/>
          <w:color w:val="303030"/>
          <w:sz w:val="16"/>
          <w:szCs w:val="16"/>
          <w:shd w:val="clear" w:color="auto" w:fill="FFFFFF"/>
        </w:rPr>
        <w:t>LED indications according to GIRA requirements</w:t>
      </w:r>
    </w:p>
    <w:p w:rsidR="003F7C08" w:rsidRPr="00AA1148" w:rsidRDefault="003F7C08" w:rsidP="003F7C08">
      <w:pPr>
        <w:pStyle w:val="ListParagraph"/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AA1148">
        <w:rPr>
          <w:rFonts w:ascii="Verdana" w:hAnsi="Verdana"/>
          <w:color w:val="303030"/>
          <w:sz w:val="16"/>
          <w:szCs w:val="16"/>
          <w:shd w:val="clear" w:color="auto" w:fill="FFFFFF"/>
        </w:rPr>
        <w:t xml:space="preserve">Installer Mode (aka Walk Test) is added, according to </w:t>
      </w:r>
      <w:proofErr w:type="spellStart"/>
      <w:r w:rsidRPr="00AA1148">
        <w:rPr>
          <w:rFonts w:ascii="Verdana" w:hAnsi="Verdana"/>
          <w:color w:val="303030"/>
          <w:sz w:val="16"/>
          <w:szCs w:val="16"/>
          <w:shd w:val="clear" w:color="auto" w:fill="FFFFFF"/>
        </w:rPr>
        <w:t>Gira's</w:t>
      </w:r>
      <w:proofErr w:type="spellEnd"/>
      <w:r w:rsidRPr="00AA1148">
        <w:rPr>
          <w:rFonts w:ascii="Verdana" w:hAnsi="Verdana"/>
          <w:color w:val="303030"/>
          <w:sz w:val="16"/>
          <w:szCs w:val="16"/>
          <w:shd w:val="clear" w:color="auto" w:fill="FFFFFF"/>
        </w:rPr>
        <w:t xml:space="preserve"> SRS</w:t>
      </w:r>
    </w:p>
    <w:p w:rsidR="00636427" w:rsidRDefault="00636427" w:rsidP="003F7C08">
      <w:pPr>
        <w:shd w:val="clear" w:color="auto" w:fill="FFFFFF"/>
        <w:spacing w:after="0" w:line="240" w:lineRule="auto"/>
        <w:ind w:left="720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484CEF" w:rsidRPr="00484CEF" w:rsidRDefault="00484CEF" w:rsidP="00484CEF"/>
    <w:p w:rsidR="006D57AA" w:rsidRDefault="006D57AA" w:rsidP="003815D3">
      <w:pPr>
        <w:pStyle w:val="Heading2"/>
      </w:pPr>
      <w:bookmarkStart w:id="31" w:name="_Toc523816811"/>
      <w:r>
        <w:t xml:space="preserve">Release Date: 03/07/2017 (Revision </w:t>
      </w:r>
      <w:r w:rsidR="003815D3">
        <w:t>47957</w:t>
      </w:r>
      <w:r>
        <w:t>)</w:t>
      </w:r>
      <w:bookmarkEnd w:id="31"/>
    </w:p>
    <w:p w:rsidR="006D57AA" w:rsidRDefault="006D57AA" w:rsidP="006D57AA">
      <w:r>
        <w:t>SVN Location: https://subversion.ise.de/svn/gira/AlarmSystemCrow</w:t>
      </w:r>
    </w:p>
    <w:p w:rsidR="006D57AA" w:rsidRPr="00AA05BC" w:rsidRDefault="006D57AA" w:rsidP="006D57AA">
      <w:pPr>
        <w:spacing w:after="0"/>
        <w:rPr>
          <w:u w:val="single"/>
        </w:rPr>
      </w:pPr>
      <w:r w:rsidRPr="00AA05BC">
        <w:rPr>
          <w:u w:val="single"/>
        </w:rPr>
        <w:t>The Package includes:</w:t>
      </w:r>
      <w:r>
        <w:rPr>
          <w:u w:val="single"/>
        </w:rPr>
        <w:t xml:space="preserve"> </w:t>
      </w:r>
    </w:p>
    <w:p w:rsidR="006D57AA" w:rsidRPr="00A8143B" w:rsidRDefault="006D57AA" w:rsidP="00127685">
      <w:pPr>
        <w:pStyle w:val="ListParagraph"/>
        <w:numPr>
          <w:ilvl w:val="0"/>
          <w:numId w:val="1"/>
        </w:numPr>
      </w:pPr>
      <w:proofErr w:type="spellStart"/>
      <w:r>
        <w:t>CrowLibrary</w:t>
      </w:r>
      <w:proofErr w:type="spellEnd"/>
      <w:r>
        <w:t xml:space="preserve"> Version </w:t>
      </w:r>
      <w:r w:rsidRPr="005F569C">
        <w:rPr>
          <w:highlight w:val="yellow"/>
        </w:rPr>
        <w:t>2.5.</w:t>
      </w:r>
      <w:r w:rsidRPr="006D57AA">
        <w:rPr>
          <w:highlight w:val="yellow"/>
        </w:rPr>
        <w:t>1</w:t>
      </w:r>
      <w:r w:rsidRPr="00127685">
        <w:rPr>
          <w:highlight w:val="yellow"/>
        </w:rPr>
        <w:t>.</w:t>
      </w:r>
      <w:r w:rsidR="00127685" w:rsidRPr="00127685">
        <w:rPr>
          <w:highlight w:val="yellow"/>
        </w:rPr>
        <w:t>59</w:t>
      </w:r>
    </w:p>
    <w:p w:rsidR="006D57AA" w:rsidRPr="00A8143B" w:rsidRDefault="006D57AA" w:rsidP="006D57AA">
      <w:pPr>
        <w:pStyle w:val="ListParagraph"/>
        <w:numPr>
          <w:ilvl w:val="0"/>
          <w:numId w:val="1"/>
        </w:numPr>
      </w:pPr>
      <w:r w:rsidRPr="00A8143B">
        <w:t xml:space="preserve">Crow </w:t>
      </w:r>
      <w:proofErr w:type="spellStart"/>
      <w:r w:rsidRPr="00A8143B">
        <w:t>IPMApplication</w:t>
      </w:r>
      <w:proofErr w:type="spellEnd"/>
      <w:r w:rsidRPr="00A8143B">
        <w:t xml:space="preserve"> Version </w:t>
      </w:r>
      <w:r w:rsidRPr="005F569C">
        <w:rPr>
          <w:highlight w:val="yellow"/>
        </w:rPr>
        <w:t>2.5.1.</w:t>
      </w:r>
      <w:r w:rsidRPr="006D57AA">
        <w:rPr>
          <w:highlight w:val="yellow"/>
        </w:rPr>
        <w:t>60</w:t>
      </w:r>
    </w:p>
    <w:p w:rsidR="006D57AA" w:rsidRPr="00B143F1" w:rsidRDefault="006D57AA" w:rsidP="006D57AA">
      <w:pPr>
        <w:pStyle w:val="ListParagraph"/>
        <w:numPr>
          <w:ilvl w:val="0"/>
          <w:numId w:val="1"/>
        </w:numPr>
      </w:pPr>
      <w:r w:rsidRPr="00B143F1">
        <w:t xml:space="preserve">Crow MCU </w:t>
      </w:r>
      <w:proofErr w:type="spellStart"/>
      <w:r w:rsidRPr="00B143F1">
        <w:t>UpdateFirmware</w:t>
      </w:r>
      <w:proofErr w:type="spellEnd"/>
      <w:r w:rsidRPr="00B143F1">
        <w:t xml:space="preserve"> Version </w:t>
      </w:r>
      <w:r w:rsidRPr="006D57AA">
        <w:rPr>
          <w:highlight w:val="yellow"/>
        </w:rPr>
        <w:t>1.7.2.44</w:t>
      </w:r>
    </w:p>
    <w:p w:rsidR="006D57AA" w:rsidRPr="00B143F1" w:rsidRDefault="006D57AA" w:rsidP="006D57AA">
      <w:pPr>
        <w:pStyle w:val="ListParagraph"/>
        <w:numPr>
          <w:ilvl w:val="0"/>
          <w:numId w:val="1"/>
        </w:numPr>
      </w:pPr>
      <w:r w:rsidRPr="00B143F1">
        <w:t>Crow MCU Peripheral Update Version 1.0.0.1</w:t>
      </w:r>
    </w:p>
    <w:p w:rsidR="006D57AA" w:rsidRPr="00AA05BC" w:rsidRDefault="006D57AA" w:rsidP="006D57AA">
      <w:pPr>
        <w:spacing w:after="0"/>
        <w:rPr>
          <w:u w:val="single"/>
        </w:rPr>
      </w:pPr>
      <w:r w:rsidRPr="00AA05BC">
        <w:rPr>
          <w:u w:val="single"/>
        </w:rPr>
        <w:t>Compatibility:</w:t>
      </w:r>
      <w:r>
        <w:rPr>
          <w:u w:val="single"/>
        </w:rPr>
        <w:t xml:space="preserve"> </w:t>
      </w:r>
    </w:p>
    <w:p w:rsidR="006D57AA" w:rsidRDefault="006D57AA" w:rsidP="00127685">
      <w:pPr>
        <w:pStyle w:val="ListParagraph"/>
        <w:numPr>
          <w:ilvl w:val="0"/>
          <w:numId w:val="1"/>
        </w:numPr>
      </w:pPr>
      <w:proofErr w:type="spellStart"/>
      <w:r>
        <w:t>CrowLibraryInterface</w:t>
      </w:r>
      <w:proofErr w:type="spellEnd"/>
      <w:r>
        <w:t xml:space="preserve"> Version </w:t>
      </w:r>
      <w:r w:rsidRPr="00127685">
        <w:rPr>
          <w:highlight w:val="yellow"/>
        </w:rPr>
        <w:t>1.2.1.3</w:t>
      </w:r>
      <w:r w:rsidR="00127685" w:rsidRPr="00127685">
        <w:rPr>
          <w:highlight w:val="yellow"/>
        </w:rPr>
        <w:t>2</w:t>
      </w:r>
    </w:p>
    <w:p w:rsidR="006D57AA" w:rsidRDefault="006D57AA" w:rsidP="006D57AA">
      <w:pPr>
        <w:pStyle w:val="ListParagraph"/>
        <w:numPr>
          <w:ilvl w:val="0"/>
          <w:numId w:val="1"/>
        </w:numPr>
      </w:pPr>
      <w:proofErr w:type="spellStart"/>
      <w:r w:rsidRPr="00A8143B">
        <w:t>Gira</w:t>
      </w:r>
      <w:proofErr w:type="spellEnd"/>
      <w:r w:rsidRPr="00A8143B">
        <w:t xml:space="preserve"> Device Package : </w:t>
      </w:r>
      <w:r w:rsidRPr="009632D2">
        <w:rPr>
          <w:highlight w:val="yellow"/>
        </w:rPr>
        <w:t>V1.0.5</w:t>
      </w:r>
      <w:r w:rsidR="008E561B">
        <w:rPr>
          <w:highlight w:val="yellow"/>
        </w:rPr>
        <w:t>5</w:t>
      </w:r>
      <w:r w:rsidR="008E561B" w:rsidRPr="008E561B">
        <w:rPr>
          <w:highlight w:val="yellow"/>
        </w:rPr>
        <w:t>9</w:t>
      </w:r>
    </w:p>
    <w:p w:rsidR="00B76EE5" w:rsidRDefault="00B76EE5" w:rsidP="00CF7228">
      <w:pPr>
        <w:pStyle w:val="ListParagraph"/>
      </w:pPr>
      <w:r w:rsidRPr="00CF7228">
        <w:rPr>
          <w:color w:val="FF0000"/>
        </w:rPr>
        <w:t>Note: V1.0.559 doesn’t work smoothly. It causes few issues:</w:t>
      </w:r>
      <w:r>
        <w:t xml:space="preserve"> </w:t>
      </w:r>
      <w:hyperlink r:id="rId28" w:history="1">
        <w:r w:rsidRPr="00CF7228">
          <w:rPr>
            <w:rStyle w:val="Hyperlink"/>
            <w:u w:val="single"/>
          </w:rPr>
          <w:t>472</w:t>
        </w:r>
      </w:hyperlink>
      <w:r w:rsidR="00CF7228">
        <w:t xml:space="preserve"> , </w:t>
      </w:r>
      <w:hyperlink r:id="rId29" w:history="1">
        <w:r w:rsidR="00CF7228" w:rsidRPr="00CF7228">
          <w:rPr>
            <w:rStyle w:val="Hyperlink"/>
            <w:u w:val="single"/>
          </w:rPr>
          <w:t>497</w:t>
        </w:r>
      </w:hyperlink>
    </w:p>
    <w:p w:rsidR="006D57AA" w:rsidRPr="00A8143B" w:rsidRDefault="006D57AA" w:rsidP="006D57AA">
      <w:pPr>
        <w:pStyle w:val="ListParagraph"/>
        <w:numPr>
          <w:ilvl w:val="0"/>
          <w:numId w:val="1"/>
        </w:numPr>
      </w:pPr>
      <w:r w:rsidRPr="00A8143B">
        <w:t>XSD version: 1.2.0.10</w:t>
      </w:r>
    </w:p>
    <w:p w:rsidR="006D57AA" w:rsidRDefault="006D57AA" w:rsidP="006D57AA">
      <w:pPr>
        <w:pStyle w:val="ListParagraph"/>
        <w:numPr>
          <w:ilvl w:val="0"/>
          <w:numId w:val="1"/>
        </w:numPr>
      </w:pPr>
      <w:r w:rsidRPr="00A8143B">
        <w:t xml:space="preserve">GPA Version </w:t>
      </w:r>
      <w:r w:rsidRPr="00127685">
        <w:t>2.4.0.177</w:t>
      </w:r>
    </w:p>
    <w:p w:rsidR="00FA21B9" w:rsidRDefault="00CF7228" w:rsidP="00CF7228">
      <w:pPr>
        <w:pStyle w:val="ListParagraph"/>
        <w:rPr>
          <w:color w:val="FF0000"/>
        </w:rPr>
      </w:pPr>
      <w:r w:rsidRPr="00CF7228">
        <w:rPr>
          <w:color w:val="FF0000"/>
        </w:rPr>
        <w:t xml:space="preserve">Note: </w:t>
      </w:r>
      <w:r w:rsidR="00FA21B9">
        <w:rPr>
          <w:color w:val="FF0000"/>
        </w:rPr>
        <w:t>Due to the following message in GPA V2.4.0.177 the system test setup stops running frequently</w:t>
      </w:r>
    </w:p>
    <w:p w:rsidR="00CF7228" w:rsidRDefault="00FA21B9" w:rsidP="00CF7228">
      <w:pPr>
        <w:pStyle w:val="ListParagraph"/>
        <w:rPr>
          <w:color w:val="FF0000"/>
        </w:rPr>
      </w:pPr>
      <w:r>
        <w:rPr>
          <w:noProof/>
        </w:rPr>
        <w:drawing>
          <wp:inline distT="0" distB="0" distL="0" distR="0">
            <wp:extent cx="2976846" cy="180367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6846" cy="1803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228" w:rsidRPr="00CF7228" w:rsidRDefault="00CF7228" w:rsidP="00CF7228">
      <w:pPr>
        <w:rPr>
          <w:b/>
          <w:bCs/>
          <w:color w:val="FF0000"/>
          <w:u w:val="single"/>
        </w:rPr>
      </w:pPr>
      <w:r w:rsidRPr="00CF7228">
        <w:rPr>
          <w:b/>
          <w:bCs/>
          <w:color w:val="FF0000"/>
          <w:u w:val="single"/>
        </w:rPr>
        <w:t>Due to the above 2 notes the feature test setup &amp; the system test setup cannot be run smoothly</w:t>
      </w:r>
    </w:p>
    <w:p w:rsidR="006D57AA" w:rsidRPr="00A7013A" w:rsidRDefault="006D57AA" w:rsidP="006D57AA">
      <w:pPr>
        <w:spacing w:after="0"/>
        <w:rPr>
          <w:u w:val="single"/>
        </w:rPr>
      </w:pPr>
      <w:r>
        <w:t xml:space="preserve"> </w:t>
      </w: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1580"/>
        <w:gridCol w:w="1460"/>
        <w:gridCol w:w="2313"/>
        <w:gridCol w:w="3503"/>
      </w:tblGrid>
      <w:tr w:rsidR="006D57AA" w:rsidRPr="00F62628" w:rsidTr="008E561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F62628" w:rsidRDefault="006D57AA" w:rsidP="008E561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lastRenderedPageBreak/>
              <w:t>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F62628" w:rsidRDefault="006D57AA" w:rsidP="008E561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F62628" w:rsidRDefault="006D57AA" w:rsidP="008E561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HW version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AA" w:rsidRPr="00F62628" w:rsidRDefault="006D57AA" w:rsidP="008E561B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Comments</w:t>
            </w:r>
          </w:p>
        </w:tc>
      </w:tr>
      <w:tr w:rsidR="006D57AA" w:rsidRPr="00F62628" w:rsidTr="008E561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B143F1" w:rsidRDefault="006D57AA" w:rsidP="008E561B">
            <w:pPr>
              <w:rPr>
                <w:rFonts w:cs="Arial"/>
              </w:rPr>
            </w:pPr>
            <w:r w:rsidRPr="00B143F1">
              <w:t>Control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4B7184" w:rsidRDefault="006D57AA" w:rsidP="00127685">
            <w:pPr>
              <w:rPr>
                <w:highlight w:val="yellow"/>
              </w:rPr>
            </w:pPr>
            <w:r w:rsidRPr="004B7184">
              <w:rPr>
                <w:highlight w:val="yellow"/>
              </w:rPr>
              <w:t>2.4.2.</w:t>
            </w:r>
            <w:r>
              <w:rPr>
                <w:highlight w:val="yellow"/>
              </w:rPr>
              <w:t>10</w:t>
            </w:r>
            <w:r w:rsidR="00127685">
              <w:rPr>
                <w:highlight w:val="yellow"/>
              </w:rPr>
              <w:t>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B143F1" w:rsidRDefault="006D57AA" w:rsidP="008E561B">
            <w:pPr>
              <w:rPr>
                <w:rFonts w:cs="Arial"/>
              </w:rPr>
            </w:pPr>
            <w:r w:rsidRPr="00B143F1">
              <w:t>5B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AA" w:rsidRPr="001A2528" w:rsidRDefault="006D57AA" w:rsidP="008E561B">
            <w:pPr>
              <w:rPr>
                <w:highlight w:val="yellow"/>
              </w:rPr>
            </w:pPr>
            <w:r>
              <w:rPr>
                <w:highlight w:val="yellow"/>
              </w:rPr>
              <w:t>S</w:t>
            </w:r>
            <w:r w:rsidRPr="005F569C">
              <w:rPr>
                <w:highlight w:val="yellow"/>
              </w:rPr>
              <w:t>till under test</w:t>
            </w:r>
          </w:p>
        </w:tc>
      </w:tr>
      <w:tr w:rsidR="006D57AA" w:rsidRPr="00F62628" w:rsidTr="008E561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B143F1" w:rsidRDefault="006D57AA" w:rsidP="008E561B">
            <w:pPr>
              <w:rPr>
                <w:rFonts w:cs="Arial"/>
              </w:rPr>
            </w:pPr>
            <w:r w:rsidRPr="00B143F1">
              <w:t>RF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B143F1" w:rsidRDefault="006D57AA" w:rsidP="008E561B">
            <w:pPr>
              <w:rPr>
                <w:rFonts w:cs="Arial"/>
              </w:rPr>
            </w:pPr>
            <w:r w:rsidRPr="00B143F1">
              <w:t>4.6.0.52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B143F1" w:rsidRDefault="006D57AA" w:rsidP="008E561B">
            <w:pPr>
              <w:rPr>
                <w:rFonts w:cs="Arial"/>
              </w:rPr>
            </w:pPr>
            <w:r w:rsidRPr="00B143F1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AA" w:rsidRPr="002F1CB4" w:rsidRDefault="006D57AA" w:rsidP="008E561B"/>
        </w:tc>
      </w:tr>
      <w:tr w:rsidR="006D57AA" w:rsidRPr="00F62628" w:rsidTr="008E561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B143F1" w:rsidRDefault="006D57AA" w:rsidP="008E561B">
            <w:pPr>
              <w:rPr>
                <w:rFonts w:cs="Arial"/>
              </w:rPr>
            </w:pPr>
            <w:r w:rsidRPr="00B143F1">
              <w:t>PIR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0539D7" w:rsidRDefault="006D57AA" w:rsidP="00127685">
            <w:pPr>
              <w:tabs>
                <w:tab w:val="center" w:pos="1368"/>
              </w:tabs>
              <w:rPr>
                <w:rFonts w:cs="Arial"/>
              </w:rPr>
            </w:pPr>
            <w:r w:rsidRPr="00127685">
              <w:rPr>
                <w:highlight w:val="yellow"/>
              </w:rPr>
              <w:t>0.8.</w:t>
            </w:r>
            <w:r w:rsidR="00127685" w:rsidRPr="00127685">
              <w:rPr>
                <w:highlight w:val="yellow"/>
              </w:rPr>
              <w:t>4</w:t>
            </w:r>
            <w:r w:rsidRPr="00127685">
              <w:rPr>
                <w:highlight w:val="yellow"/>
              </w:rPr>
              <w:t>.1</w:t>
            </w:r>
            <w:r w:rsidR="00127685" w:rsidRPr="00127685">
              <w:rPr>
                <w:highlight w:val="yellow"/>
              </w:rPr>
              <w:t>4</w:t>
            </w:r>
            <w:r w:rsidRPr="000539D7">
              <w:tab/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B143F1" w:rsidRDefault="006D57AA" w:rsidP="008E561B">
            <w:pPr>
              <w:rPr>
                <w:rFonts w:cs="Arial"/>
              </w:rPr>
            </w:pPr>
            <w:r w:rsidRPr="00B143F1">
              <w:t>4C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AA" w:rsidRPr="00F62628" w:rsidRDefault="006D57AA" w:rsidP="008E561B">
            <w:r>
              <w:t>4B is OK too</w:t>
            </w:r>
          </w:p>
        </w:tc>
      </w:tr>
      <w:tr w:rsidR="006D57AA" w:rsidRPr="00F62628" w:rsidTr="008E561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B143F1" w:rsidRDefault="006D57AA" w:rsidP="008E561B">
            <w:pPr>
              <w:rPr>
                <w:rFonts w:cs="Arial"/>
              </w:rPr>
            </w:pPr>
            <w:r w:rsidRPr="00B143F1">
              <w:t>PIR Cam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9632D2" w:rsidRDefault="006D57AA" w:rsidP="00127685">
            <w:pPr>
              <w:rPr>
                <w:rFonts w:cs="Arial"/>
                <w:highlight w:val="yellow"/>
              </w:rPr>
            </w:pPr>
            <w:r w:rsidRPr="009632D2">
              <w:rPr>
                <w:highlight w:val="yellow"/>
              </w:rPr>
              <w:t>1.2.0.</w:t>
            </w:r>
            <w:r w:rsidR="00127685">
              <w:rPr>
                <w:highlight w:val="yellow"/>
              </w:rPr>
              <w:t>37</w:t>
            </w:r>
            <w:r w:rsidR="00FA21B9">
              <w:rPr>
                <w:highlight w:val="yellow"/>
              </w:rPr>
              <w:t xml:space="preserve"> / 192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B143F1" w:rsidRDefault="006D57AA" w:rsidP="008E561B">
            <w:pPr>
              <w:rPr>
                <w:rFonts w:cs="Arial"/>
              </w:rPr>
            </w:pPr>
            <w:r w:rsidRPr="00B143F1">
              <w:t>4B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AA" w:rsidRPr="00F62628" w:rsidRDefault="006D57AA" w:rsidP="008E561B">
            <w:r>
              <w:t xml:space="preserve">4A is OK too. </w:t>
            </w:r>
            <w:r w:rsidRPr="009632D2">
              <w:rPr>
                <w:highlight w:val="yellow"/>
              </w:rPr>
              <w:t>Still under test</w:t>
            </w:r>
          </w:p>
        </w:tc>
      </w:tr>
      <w:tr w:rsidR="006D57AA" w:rsidRPr="00F62628" w:rsidTr="008E561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F62628" w:rsidRDefault="006D57AA" w:rsidP="008E561B">
            <w:pPr>
              <w:rPr>
                <w:rFonts w:cs="Arial"/>
              </w:rPr>
            </w:pPr>
            <w:r w:rsidRPr="00F62628">
              <w:t>Magnet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F15030" w:rsidRDefault="006D57AA" w:rsidP="008E561B">
            <w:pPr>
              <w:rPr>
                <w:rFonts w:cs="Arial"/>
              </w:rPr>
            </w:pPr>
            <w:r w:rsidRPr="00F15030">
              <w:t>0.7.0.9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F62628" w:rsidRDefault="00127685" w:rsidP="008E561B">
            <w:pPr>
              <w:rPr>
                <w:rFonts w:cs="Arial"/>
              </w:rPr>
            </w:pPr>
            <w:r w:rsidRPr="00127685">
              <w:rPr>
                <w:highlight w:val="yellow"/>
              </w:rPr>
              <w:t>5</w:t>
            </w:r>
            <w:r w:rsidR="006D57AA" w:rsidRPr="00127685">
              <w:rPr>
                <w:highlight w:val="yellow"/>
              </w:rPr>
              <w:t>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AA" w:rsidRPr="00F62628" w:rsidRDefault="00127685" w:rsidP="00127685">
            <w:r w:rsidRPr="00127685">
              <w:rPr>
                <w:highlight w:val="yellow"/>
              </w:rPr>
              <w:t>4A is OK too</w:t>
            </w:r>
          </w:p>
        </w:tc>
      </w:tr>
      <w:tr w:rsidR="006D57AA" w:rsidRPr="00F62628" w:rsidTr="008E561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F62628" w:rsidRDefault="006D57AA" w:rsidP="008E561B">
            <w:pPr>
              <w:rPr>
                <w:rFonts w:cs="Arial"/>
              </w:rPr>
            </w:pPr>
            <w:r w:rsidRPr="00F62628">
              <w:t>Technical Contact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F15030" w:rsidRDefault="006D57AA" w:rsidP="008E561B">
            <w:pPr>
              <w:rPr>
                <w:rFonts w:cs="Arial"/>
              </w:rPr>
            </w:pPr>
            <w:r w:rsidRPr="00F15030">
              <w:t>0.7.0.9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F62628" w:rsidRDefault="006D57AA" w:rsidP="008E561B">
            <w:pPr>
              <w:rPr>
                <w:rFonts w:cs="Arial"/>
              </w:rPr>
            </w:pPr>
            <w:r w:rsidRPr="00F62628">
              <w:t>4A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AA" w:rsidRPr="00F62628" w:rsidRDefault="006D57AA" w:rsidP="008E561B"/>
        </w:tc>
      </w:tr>
      <w:tr w:rsidR="006D57AA" w:rsidRPr="00F62628" w:rsidTr="008E561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B143F1" w:rsidRDefault="006D57AA" w:rsidP="008E561B">
            <w:pPr>
              <w:rPr>
                <w:rFonts w:cs="Arial"/>
              </w:rPr>
            </w:pPr>
            <w:r w:rsidRPr="00B143F1">
              <w:t>Indoor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5F569C" w:rsidRDefault="006D57AA" w:rsidP="008E561B">
            <w:pPr>
              <w:rPr>
                <w:rFonts w:cs="Arial"/>
              </w:rPr>
            </w:pPr>
            <w:r w:rsidRPr="005F569C">
              <w:t>0.14.3.21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B143F1" w:rsidRDefault="006D57AA" w:rsidP="008E561B">
            <w:pPr>
              <w:rPr>
                <w:rFonts w:cs="Arial"/>
              </w:rPr>
            </w:pPr>
            <w:r w:rsidRPr="00B143F1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AA" w:rsidRPr="00F62628" w:rsidRDefault="006D57AA" w:rsidP="008E561B">
            <w:r>
              <w:t>2C is OK too</w:t>
            </w:r>
          </w:p>
        </w:tc>
      </w:tr>
      <w:tr w:rsidR="006D57AA" w:rsidRPr="00F62628" w:rsidTr="008E561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B143F1" w:rsidRDefault="006D57AA" w:rsidP="008E561B">
            <w:pPr>
              <w:rPr>
                <w:rFonts w:cs="Arial"/>
              </w:rPr>
            </w:pPr>
            <w:r w:rsidRPr="00B143F1">
              <w:t>Outdoor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5F569C" w:rsidRDefault="006D57AA" w:rsidP="008E561B">
            <w:r w:rsidRPr="005F569C">
              <w:t>0.14.3.24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B143F1" w:rsidRDefault="006D57AA" w:rsidP="008E561B">
            <w:pPr>
              <w:rPr>
                <w:rFonts w:cs="Arial"/>
              </w:rPr>
            </w:pPr>
            <w:r w:rsidRPr="00B143F1">
              <w:t>4B</w:t>
            </w:r>
            <w:r w:rsidRPr="00B143F1">
              <w:rPr>
                <w:rFonts w:cs="Arial"/>
              </w:rPr>
              <w:t xml:space="preserve"> must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AA" w:rsidRPr="00F62628" w:rsidRDefault="006D57AA" w:rsidP="008E561B"/>
        </w:tc>
      </w:tr>
      <w:tr w:rsidR="006D57AA" w:rsidRPr="00F62628" w:rsidTr="008E561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B143F1" w:rsidRDefault="006D57AA" w:rsidP="008E561B">
            <w:pPr>
              <w:rPr>
                <w:rFonts w:cs="Arial"/>
              </w:rPr>
            </w:pPr>
            <w:r w:rsidRPr="00B143F1">
              <w:t>I/O 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AD3881" w:rsidRDefault="006D57AA" w:rsidP="008E561B">
            <w:pPr>
              <w:rPr>
                <w:rFonts w:cs="Arial"/>
              </w:rPr>
            </w:pPr>
            <w:r w:rsidRPr="00AD3881">
              <w:t>1.2.0.24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B143F1" w:rsidRDefault="006D57AA" w:rsidP="008E561B">
            <w:pPr>
              <w:rPr>
                <w:rFonts w:cs="Arial"/>
              </w:rPr>
            </w:pPr>
            <w:r w:rsidRPr="00B143F1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AA" w:rsidRPr="00F62628" w:rsidRDefault="006D57AA" w:rsidP="008E561B">
            <w:r>
              <w:t>3A is OK too</w:t>
            </w:r>
          </w:p>
        </w:tc>
      </w:tr>
      <w:tr w:rsidR="006D57AA" w:rsidRPr="00F62628" w:rsidTr="008E561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B143F1" w:rsidRDefault="006D57AA" w:rsidP="008E561B">
            <w:pPr>
              <w:rPr>
                <w:rFonts w:cs="Arial"/>
              </w:rPr>
            </w:pPr>
            <w:r w:rsidRPr="00B143F1">
              <w:t>Keyfob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B143F1" w:rsidRDefault="006D57AA" w:rsidP="008E561B">
            <w:pPr>
              <w:rPr>
                <w:rFonts w:cs="Arial"/>
              </w:rPr>
            </w:pPr>
            <w:r w:rsidRPr="00B143F1">
              <w:t>0.3.0.6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B143F1" w:rsidRDefault="006D57AA" w:rsidP="008E561B">
            <w:pPr>
              <w:rPr>
                <w:rFonts w:cs="Arial"/>
              </w:rPr>
            </w:pPr>
            <w:r w:rsidRPr="00B143F1">
              <w:t>1A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AA" w:rsidRPr="00F62628" w:rsidRDefault="006D57AA" w:rsidP="008E561B"/>
        </w:tc>
      </w:tr>
      <w:tr w:rsidR="006D57AA" w:rsidRPr="00F62628" w:rsidTr="008E561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B143F1" w:rsidRDefault="006D57AA" w:rsidP="008E561B">
            <w:pPr>
              <w:rPr>
                <w:rFonts w:cs="Arial"/>
              </w:rPr>
            </w:pPr>
            <w:r w:rsidRPr="00B143F1">
              <w:t>GBD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B143F1" w:rsidRDefault="006D57AA" w:rsidP="008E561B">
            <w:pPr>
              <w:rPr>
                <w:rFonts w:cs="Arial"/>
              </w:rPr>
            </w:pPr>
            <w:r w:rsidRPr="00B143F1">
              <w:t>0.1.0.19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B143F1" w:rsidRDefault="006D57AA" w:rsidP="008E561B">
            <w:pPr>
              <w:rPr>
                <w:rFonts w:cs="Arial"/>
              </w:rPr>
            </w:pPr>
            <w:r w:rsidRPr="00B143F1">
              <w:t>1D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AA" w:rsidRPr="00F62628" w:rsidRDefault="006D57AA" w:rsidP="008E561B">
            <w:r>
              <w:t>1C is OK too</w:t>
            </w:r>
          </w:p>
        </w:tc>
      </w:tr>
      <w:tr w:rsidR="006D57AA" w:rsidRPr="00F62628" w:rsidTr="008E561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B143F1" w:rsidRDefault="006D57AA" w:rsidP="008E561B">
            <w:pPr>
              <w:rPr>
                <w:rFonts w:cs="Arial"/>
              </w:rPr>
            </w:pPr>
            <w:r w:rsidRPr="00B143F1">
              <w:t>LCD Keypad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B143F1" w:rsidRDefault="006D57AA" w:rsidP="00127685">
            <w:pPr>
              <w:rPr>
                <w:rFonts w:cs="Arial"/>
              </w:rPr>
            </w:pPr>
            <w:r w:rsidRPr="009C23C9">
              <w:rPr>
                <w:highlight w:val="yellow"/>
              </w:rPr>
              <w:t>1.0.</w:t>
            </w:r>
            <w:r>
              <w:rPr>
                <w:highlight w:val="yellow"/>
              </w:rPr>
              <w:t>9</w:t>
            </w:r>
            <w:r w:rsidRPr="00127685">
              <w:rPr>
                <w:highlight w:val="yellow"/>
              </w:rPr>
              <w:t>.</w:t>
            </w:r>
            <w:r w:rsidR="00127685" w:rsidRPr="00127685">
              <w:rPr>
                <w:highlight w:val="yellow"/>
              </w:rPr>
              <w:t>41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B143F1" w:rsidRDefault="006D57AA" w:rsidP="008E561B">
            <w:pPr>
              <w:rPr>
                <w:rFonts w:cs="Arial"/>
              </w:rPr>
            </w:pPr>
            <w:r w:rsidRPr="00B143F1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AA" w:rsidRDefault="006D57AA" w:rsidP="008E561B">
            <w:r>
              <w:rPr>
                <w:highlight w:val="yellow"/>
              </w:rPr>
              <w:t>S</w:t>
            </w:r>
            <w:r w:rsidRPr="001A2528">
              <w:rPr>
                <w:highlight w:val="yellow"/>
              </w:rPr>
              <w:t>till under test</w:t>
            </w:r>
          </w:p>
          <w:p w:rsidR="006D57AA" w:rsidRPr="002F1CB4" w:rsidRDefault="006D57AA" w:rsidP="008E561B">
            <w:r>
              <w:t>3A is OK too</w:t>
            </w:r>
          </w:p>
        </w:tc>
      </w:tr>
      <w:tr w:rsidR="006D57AA" w:rsidRPr="00F62628" w:rsidTr="008E561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AA" w:rsidRPr="00B143F1" w:rsidRDefault="006D57AA" w:rsidP="008E561B">
            <w:r w:rsidRPr="00B143F1">
              <w:t>Touch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AA" w:rsidRPr="00A8143B" w:rsidRDefault="006D57AA" w:rsidP="008E561B">
            <w:pPr>
              <w:rPr>
                <w:highlight w:val="yellow"/>
              </w:rPr>
            </w:pPr>
            <w:r w:rsidRPr="005F569C">
              <w:t>0.0.0.6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AA" w:rsidRPr="00B143F1" w:rsidRDefault="006D57AA" w:rsidP="008E561B"/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AA" w:rsidRDefault="006D57AA" w:rsidP="008E561B"/>
        </w:tc>
      </w:tr>
      <w:tr w:rsidR="006D57AA" w:rsidRPr="00F62628" w:rsidTr="008E561B">
        <w:trPr>
          <w:trHeight w:val="85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B143F1" w:rsidRDefault="006D57AA" w:rsidP="008E561B">
            <w:pPr>
              <w:rPr>
                <w:rFonts w:cs="Arial"/>
              </w:rPr>
            </w:pPr>
            <w:r w:rsidRPr="00B143F1">
              <w:t>Door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A8143B" w:rsidRDefault="006D57AA" w:rsidP="008E561B">
            <w:pPr>
              <w:rPr>
                <w:rFonts w:cs="Arial"/>
                <w:highlight w:val="yellow"/>
              </w:rPr>
            </w:pPr>
            <w:r w:rsidRPr="005F569C">
              <w:t>0.1.0.6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B143F1" w:rsidRDefault="006D57AA" w:rsidP="008E561B">
            <w:pPr>
              <w:rPr>
                <w:rFonts w:cs="Arial"/>
              </w:rPr>
            </w:pPr>
            <w:r w:rsidRPr="00B143F1">
              <w:t>2B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AA" w:rsidRPr="00F62628" w:rsidRDefault="006D57AA" w:rsidP="008E561B">
            <w:r>
              <w:t>Known issue: Automatic feature tests fail (see MCU known issues below). Manual tests - Pass</w:t>
            </w:r>
          </w:p>
        </w:tc>
      </w:tr>
      <w:tr w:rsidR="006D57AA" w:rsidRPr="00F62628" w:rsidTr="008E561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B143F1" w:rsidRDefault="006D57AA" w:rsidP="008E561B">
            <w:pPr>
              <w:rPr>
                <w:rFonts w:cs="Arial"/>
              </w:rPr>
            </w:pPr>
            <w:r w:rsidRPr="00B143F1">
              <w:t>Repeater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B143F1" w:rsidRDefault="006D57AA" w:rsidP="008E561B">
            <w:pPr>
              <w:rPr>
                <w:rFonts w:cs="Arial"/>
              </w:rPr>
            </w:pPr>
            <w:r w:rsidRPr="00B143F1">
              <w:t>0.1.2.12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B143F1" w:rsidRDefault="006D57AA" w:rsidP="008E561B">
            <w:pPr>
              <w:rPr>
                <w:rFonts w:cs="Arial"/>
              </w:rPr>
            </w:pPr>
            <w:r w:rsidRPr="00B143F1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AA" w:rsidRPr="00F62628" w:rsidRDefault="006D57AA" w:rsidP="008E561B">
            <w:r>
              <w:t>2C is OK too</w:t>
            </w:r>
          </w:p>
        </w:tc>
      </w:tr>
      <w:tr w:rsidR="006D57AA" w:rsidTr="008E561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B143F1" w:rsidRDefault="006D57AA" w:rsidP="008E561B">
            <w:pPr>
              <w:rPr>
                <w:rFonts w:cs="Arial"/>
              </w:rPr>
            </w:pPr>
            <w:r w:rsidRPr="00B143F1">
              <w:t>GPA-C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B143F1" w:rsidRDefault="006D57AA" w:rsidP="0049627F">
            <w:pPr>
              <w:rPr>
                <w:rFonts w:cs="Arial"/>
              </w:rPr>
            </w:pPr>
            <w:r>
              <w:rPr>
                <w:highlight w:val="yellow"/>
              </w:rPr>
              <w:t>V2.8</w:t>
            </w:r>
            <w:r w:rsidRPr="005F569C">
              <w:rPr>
                <w:highlight w:val="yellow"/>
              </w:rPr>
              <w:t>.0.</w:t>
            </w:r>
            <w:r w:rsidRPr="0049627F">
              <w:rPr>
                <w:highlight w:val="yellow"/>
              </w:rPr>
              <w:t>4</w:t>
            </w:r>
            <w:r w:rsidR="0049627F" w:rsidRPr="0049627F">
              <w:rPr>
                <w:highlight w:val="yellow"/>
              </w:rPr>
              <w:t>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7AA" w:rsidRPr="00B143F1" w:rsidRDefault="006D57AA" w:rsidP="008E561B">
            <w:pPr>
              <w:rPr>
                <w:rFonts w:cs="Arial"/>
              </w:rPr>
            </w:pPr>
            <w:r w:rsidRPr="00B143F1">
              <w:t>Located @ Tests folder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AA" w:rsidRPr="00F62628" w:rsidRDefault="006D57AA" w:rsidP="008E561B"/>
        </w:tc>
      </w:tr>
    </w:tbl>
    <w:p w:rsidR="006D57AA" w:rsidRDefault="006D57AA" w:rsidP="006D57AA">
      <w:pPr>
        <w:spacing w:after="0"/>
        <w:rPr>
          <w:u w:val="single"/>
        </w:rPr>
      </w:pPr>
    </w:p>
    <w:p w:rsidR="006D57AA" w:rsidRPr="004B7184" w:rsidRDefault="006D57AA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 w:rsidRPr="004B7184">
        <w:rPr>
          <w:highlight w:val="yellow"/>
          <w:u w:val="single"/>
        </w:rPr>
        <w:t>MCU</w:t>
      </w:r>
    </w:p>
    <w:p w:rsidR="006D57AA" w:rsidRPr="00303B78" w:rsidRDefault="006D57AA" w:rsidP="006D57AA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303B78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6D57AA" w:rsidRPr="003814D2" w:rsidRDefault="00127685" w:rsidP="008538ED">
      <w:pPr>
        <w:pStyle w:val="ListParagraph"/>
        <w:numPr>
          <w:ilvl w:val="0"/>
          <w:numId w:val="66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3814D2">
        <w:rPr>
          <w:rFonts w:ascii="Verdana" w:eastAsia="Times New Roman" w:hAnsi="Verdana" w:cs="Times New Roman"/>
          <w:color w:val="303030"/>
          <w:sz w:val="16"/>
          <w:szCs w:val="16"/>
        </w:rPr>
        <w:t>ASCBT-</w:t>
      </w:r>
      <w:r w:rsidR="003814D2">
        <w:rPr>
          <w:rFonts w:ascii="Verdana" w:eastAsia="Times New Roman" w:hAnsi="Verdana" w:cs="Times New Roman"/>
          <w:color w:val="303030"/>
          <w:sz w:val="16"/>
          <w:szCs w:val="16"/>
        </w:rPr>
        <w:t>480</w:t>
      </w:r>
    </w:p>
    <w:p w:rsidR="00127685" w:rsidRDefault="00127685" w:rsidP="006D57AA">
      <w:pPr>
        <w:pStyle w:val="ListParagraph"/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6D57AA" w:rsidRPr="00127685" w:rsidRDefault="006D57AA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 xml:space="preserve">LCD </w:t>
      </w:r>
      <w:r w:rsidRPr="002B3A5C">
        <w:rPr>
          <w:highlight w:val="yellow"/>
          <w:u w:val="single"/>
        </w:rPr>
        <w:t>K</w:t>
      </w:r>
      <w:r>
        <w:rPr>
          <w:highlight w:val="yellow"/>
          <w:u w:val="single"/>
        </w:rPr>
        <w:t>eypad</w:t>
      </w:r>
    </w:p>
    <w:p w:rsidR="006D57AA" w:rsidRPr="00BE347E" w:rsidRDefault="006D57AA" w:rsidP="006D57AA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BE347E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6D57AA" w:rsidRDefault="00B80AB8" w:rsidP="005C5F98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DF626A">
        <w:rPr>
          <w:rFonts w:ascii="Verdana" w:eastAsia="Times New Roman" w:hAnsi="Verdana" w:cs="Times New Roman"/>
          <w:color w:val="303030"/>
          <w:sz w:val="16"/>
          <w:szCs w:val="16"/>
        </w:rPr>
        <w:t>ASCBT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  <w:r w:rsidR="00D032EA">
        <w:rPr>
          <w:rFonts w:ascii="Verdana" w:eastAsia="Times New Roman" w:hAnsi="Verdana" w:cs="Times New Roman"/>
          <w:color w:val="303030"/>
          <w:sz w:val="16"/>
          <w:szCs w:val="16"/>
        </w:rPr>
        <w:t>266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,</w:t>
      </w:r>
      <w:r w:rsidR="003814D2"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287,</w:t>
      </w:r>
      <w:r w:rsidR="003814D2"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328,</w:t>
      </w:r>
      <w:r w:rsidR="003814D2"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359,</w:t>
      </w:r>
      <w:r w:rsidR="003814D2"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411</w:t>
      </w:r>
      <w:r w:rsidR="003814D2">
        <w:rPr>
          <w:rFonts w:ascii="Verdana" w:eastAsia="Times New Roman" w:hAnsi="Verdana" w:cs="Times New Roman"/>
          <w:color w:val="303030"/>
          <w:sz w:val="16"/>
          <w:szCs w:val="16"/>
        </w:rPr>
        <w:t>, 445</w:t>
      </w:r>
    </w:p>
    <w:p w:rsidR="005C5F98" w:rsidRPr="005C5F98" w:rsidRDefault="005C5F98" w:rsidP="005C5F98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5C5F98">
        <w:rPr>
          <w:rFonts w:ascii="Verdana" w:eastAsia="Times New Roman" w:hAnsi="Verdana" w:cs="Times New Roman"/>
          <w:color w:val="303030"/>
          <w:sz w:val="16"/>
          <w:szCs w:val="16"/>
        </w:rPr>
        <w:t>Display service phone number</w:t>
      </w:r>
    </w:p>
    <w:p w:rsidR="005C5F98" w:rsidRPr="005C5F98" w:rsidRDefault="005C5F98" w:rsidP="00CF7228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5C5F98">
        <w:rPr>
          <w:rFonts w:ascii="Verdana" w:eastAsia="Times New Roman" w:hAnsi="Verdana" w:cs="Times New Roman"/>
          <w:color w:val="303030"/>
          <w:sz w:val="16"/>
          <w:szCs w:val="16"/>
        </w:rPr>
        <w:t xml:space="preserve">Display service phone number screen and Display next service date screen is always </w:t>
      </w:r>
      <w:r w:rsidR="00CF7228">
        <w:rPr>
          <w:rFonts w:ascii="Verdana" w:eastAsia="Times New Roman" w:hAnsi="Verdana" w:cs="Times New Roman"/>
          <w:color w:val="303030"/>
          <w:sz w:val="16"/>
          <w:szCs w:val="16"/>
        </w:rPr>
        <w:t>v</w:t>
      </w:r>
      <w:r w:rsidRPr="005C5F98">
        <w:rPr>
          <w:rFonts w:ascii="Verdana" w:eastAsia="Times New Roman" w:hAnsi="Verdana" w:cs="Times New Roman"/>
          <w:color w:val="303030"/>
          <w:sz w:val="16"/>
          <w:szCs w:val="16"/>
        </w:rPr>
        <w:t>isible.</w:t>
      </w:r>
    </w:p>
    <w:p w:rsidR="005C5F98" w:rsidRPr="005C5F98" w:rsidRDefault="005C5F98" w:rsidP="005C5F98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5C5F98">
        <w:rPr>
          <w:rFonts w:ascii="Verdana" w:eastAsia="Times New Roman" w:hAnsi="Verdana" w:cs="Times New Roman"/>
          <w:color w:val="303030"/>
          <w:sz w:val="16"/>
          <w:szCs w:val="16"/>
        </w:rPr>
        <w:t xml:space="preserve">The options in "Chime sound" menu aren't written as depicted in the </w:t>
      </w:r>
      <w:proofErr w:type="spellStart"/>
      <w:r w:rsidRPr="005C5F98">
        <w:rPr>
          <w:rFonts w:ascii="Verdana" w:eastAsia="Times New Roman" w:hAnsi="Verdana" w:cs="Times New Roman"/>
          <w:color w:val="303030"/>
          <w:sz w:val="16"/>
          <w:szCs w:val="16"/>
        </w:rPr>
        <w:t>styleguide</w:t>
      </w:r>
      <w:proofErr w:type="spellEnd"/>
      <w:r w:rsidRPr="005C5F98">
        <w:rPr>
          <w:rFonts w:ascii="Verdana" w:eastAsia="Times New Roman" w:hAnsi="Verdana" w:cs="Times New Roman"/>
          <w:color w:val="303030"/>
          <w:sz w:val="16"/>
          <w:szCs w:val="16"/>
        </w:rPr>
        <w:t xml:space="preserve"> doc</w:t>
      </w:r>
    </w:p>
    <w:p w:rsidR="005C5F98" w:rsidRPr="005C5F98" w:rsidRDefault="005C5F98" w:rsidP="005C5F98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5C5F98">
        <w:rPr>
          <w:rFonts w:ascii="Verdana" w:eastAsia="Times New Roman" w:hAnsi="Verdana" w:cs="Times New Roman"/>
          <w:color w:val="303030"/>
          <w:sz w:val="16"/>
          <w:szCs w:val="16"/>
        </w:rPr>
        <w:t>Exit delay screen when the number is above 100 presented wrong.</w:t>
      </w:r>
    </w:p>
    <w:p w:rsidR="005C5F98" w:rsidRPr="005C5F98" w:rsidRDefault="005C5F98" w:rsidP="005C5F98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5C5F98">
        <w:rPr>
          <w:rFonts w:ascii="Verdana" w:eastAsia="Times New Roman" w:hAnsi="Verdana" w:cs="Times New Roman"/>
          <w:color w:val="303030"/>
          <w:sz w:val="16"/>
          <w:szCs w:val="16"/>
        </w:rPr>
        <w:t>When trying to reset user code via keypad, the screen's backlight changes</w:t>
      </w:r>
    </w:p>
    <w:p w:rsidR="005C5F98" w:rsidRPr="005C5F98" w:rsidRDefault="005C5F98" w:rsidP="005C5F98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5C5F98">
        <w:rPr>
          <w:rFonts w:ascii="Verdana" w:eastAsia="Times New Roman" w:hAnsi="Verdana" w:cs="Times New Roman"/>
          <w:color w:val="303030"/>
          <w:sz w:val="16"/>
          <w:szCs w:val="16"/>
        </w:rPr>
        <w:t>Positive code acknowledge sound is shortened by half or not heard at all in certain situations</w:t>
      </w:r>
    </w:p>
    <w:p w:rsidR="005C5F98" w:rsidRPr="005C5F98" w:rsidRDefault="005C5F98" w:rsidP="005C5F98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5C5F98">
        <w:rPr>
          <w:rFonts w:ascii="Verdana" w:eastAsia="Times New Roman" w:hAnsi="Verdana" w:cs="Times New Roman"/>
          <w:color w:val="303030"/>
          <w:sz w:val="16"/>
          <w:szCs w:val="16"/>
        </w:rPr>
        <w:t>Pre-alarm and exit delay sounds aren't managed by changes in "Notifications and acknowledge"</w:t>
      </w:r>
    </w:p>
    <w:p w:rsidR="005C5F98" w:rsidRPr="005C5F98" w:rsidRDefault="005C5F98" w:rsidP="005C5F98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5C5F98">
        <w:rPr>
          <w:rFonts w:ascii="Verdana" w:eastAsia="Times New Roman" w:hAnsi="Verdana" w:cs="Times New Roman"/>
          <w:color w:val="303030"/>
          <w:sz w:val="16"/>
          <w:szCs w:val="16"/>
        </w:rPr>
        <w:t>Other security areas icon: in case of alarm digits doesn't flash And keypad doesn't beep.</w:t>
      </w:r>
    </w:p>
    <w:p w:rsidR="006D57AA" w:rsidRDefault="006D57AA" w:rsidP="006D57AA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</w:p>
    <w:p w:rsidR="006D57AA" w:rsidRDefault="006D57AA" w:rsidP="006D57AA">
      <w:p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</w:p>
    <w:p w:rsidR="00127685" w:rsidRDefault="006D57AA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>IPM</w:t>
      </w:r>
    </w:p>
    <w:p w:rsidR="0049627F" w:rsidRPr="0049627F" w:rsidRDefault="00062423" w:rsidP="00CF7228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proofErr w:type="spellStart"/>
      <w:r>
        <w:rPr>
          <w:rFonts w:ascii="Verdana" w:eastAsia="Times New Roman" w:hAnsi="Verdana" w:cs="Times New Roman"/>
          <w:color w:val="303030"/>
          <w:sz w:val="16"/>
          <w:szCs w:val="16"/>
        </w:rPr>
        <w:t>IPMApp</w:t>
      </w:r>
      <w:proofErr w:type="spellEnd"/>
      <w:r>
        <w:rPr>
          <w:rFonts w:ascii="Verdana" w:eastAsia="Times New Roman" w:hAnsi="Verdana" w:cs="Times New Roman"/>
          <w:color w:val="303030"/>
          <w:sz w:val="16"/>
          <w:szCs w:val="16"/>
        </w:rPr>
        <w:t xml:space="preserve"> - MCU disconnection </w:t>
      </w:r>
      <w:r w:rsidR="0049627F" w:rsidRPr="0049627F">
        <w:rPr>
          <w:rFonts w:ascii="Verdana" w:eastAsia="Times New Roman" w:hAnsi="Verdana" w:cs="Times New Roman"/>
          <w:color w:val="303030"/>
          <w:sz w:val="16"/>
          <w:szCs w:val="16"/>
        </w:rPr>
        <w:t>problem</w:t>
      </w:r>
    </w:p>
    <w:p w:rsidR="0049627F" w:rsidRDefault="0049627F" w:rsidP="0049627F">
      <w:pPr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proofErr w:type="spellStart"/>
      <w:r w:rsidRPr="0049627F">
        <w:rPr>
          <w:rFonts w:ascii="Verdana" w:eastAsia="Times New Roman" w:hAnsi="Verdana" w:cs="Times New Roman"/>
          <w:color w:val="303030"/>
          <w:sz w:val="16"/>
          <w:szCs w:val="16"/>
        </w:rPr>
        <w:t>CrowMcuPeripheralUpdate</w:t>
      </w:r>
      <w:proofErr w:type="spellEnd"/>
      <w:r w:rsidRPr="0049627F">
        <w:rPr>
          <w:rFonts w:ascii="Verdana" w:eastAsia="Times New Roman" w:hAnsi="Verdana" w:cs="Times New Roman"/>
          <w:color w:val="303030"/>
          <w:sz w:val="16"/>
          <w:szCs w:val="16"/>
        </w:rPr>
        <w:t xml:space="preserve"> - return status WRONG_PARAMETER was changed to 5 instead of -1</w:t>
      </w:r>
    </w:p>
    <w:p w:rsidR="009E791A" w:rsidRPr="009E791A" w:rsidRDefault="009E791A" w:rsidP="00062423">
      <w:pPr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9E791A">
        <w:rPr>
          <w:rFonts w:ascii="Verdana" w:eastAsia="Times New Roman" w:hAnsi="Verdana" w:cs="Times New Roman"/>
          <w:color w:val="303030"/>
          <w:sz w:val="16"/>
          <w:szCs w:val="16"/>
        </w:rPr>
        <w:t xml:space="preserve">The following error codes are added as </w:t>
      </w:r>
      <w:proofErr w:type="spellStart"/>
      <w:r w:rsidRPr="009E791A">
        <w:rPr>
          <w:rFonts w:ascii="Verdana" w:eastAsia="Times New Roman" w:hAnsi="Verdana" w:cs="Times New Roman"/>
          <w:color w:val="303030"/>
          <w:sz w:val="16"/>
          <w:szCs w:val="16"/>
        </w:rPr>
        <w:t>commandId</w:t>
      </w:r>
      <w:proofErr w:type="spellEnd"/>
      <w:r w:rsidRPr="009E791A">
        <w:rPr>
          <w:rFonts w:ascii="Verdana" w:eastAsia="Times New Roman" w:hAnsi="Verdana" w:cs="Times New Roman"/>
          <w:color w:val="303030"/>
          <w:sz w:val="16"/>
          <w:szCs w:val="16"/>
        </w:rPr>
        <w:t xml:space="preserve"> when sending commands: </w:t>
      </w:r>
      <w:r w:rsidRPr="009E791A">
        <w:rPr>
          <w:rFonts w:ascii="Verdana" w:eastAsia="Times New Roman" w:hAnsi="Verdana" w:cs="Times New Roman"/>
          <w:color w:val="303030"/>
          <w:sz w:val="16"/>
          <w:szCs w:val="16"/>
        </w:rPr>
        <w:br/>
        <w:t>COMMAND_TIMEOUT_ELAPSED_ERROR = -8,</w:t>
      </w:r>
      <w:r w:rsidRPr="009E791A">
        <w:rPr>
          <w:rFonts w:ascii="Verdana" w:eastAsia="Times New Roman" w:hAnsi="Verdana" w:cs="Times New Roman"/>
          <w:color w:val="303030"/>
          <w:sz w:val="16"/>
          <w:szCs w:val="16"/>
        </w:rPr>
        <w:br/>
        <w:t>SEND_COMMAND_INTERNAL_NULL_ERROR = -9,</w:t>
      </w:r>
      <w:r w:rsidRPr="009E791A">
        <w:rPr>
          <w:rFonts w:ascii="Verdana" w:eastAsia="Times New Roman" w:hAnsi="Verdana" w:cs="Times New Roman"/>
          <w:color w:val="303030"/>
          <w:sz w:val="16"/>
          <w:szCs w:val="16"/>
        </w:rPr>
        <w:br/>
        <w:t>PROTOCOL_HANLDER_ISNULL_ERROR = -10,</w:t>
      </w:r>
      <w:r w:rsidRPr="009E791A">
        <w:rPr>
          <w:rFonts w:ascii="Verdana" w:eastAsia="Times New Roman" w:hAnsi="Verdana" w:cs="Times New Roman"/>
          <w:color w:val="303030"/>
          <w:sz w:val="16"/>
          <w:szCs w:val="16"/>
        </w:rPr>
        <w:br/>
        <w:t>IPM_QUEUE_IS_FULL = -11,</w:t>
      </w:r>
      <w:r w:rsidRPr="009E791A">
        <w:rPr>
          <w:rFonts w:ascii="Verdana" w:eastAsia="Times New Roman" w:hAnsi="Verdana" w:cs="Times New Roman"/>
          <w:color w:val="303030"/>
          <w:sz w:val="16"/>
          <w:szCs w:val="16"/>
        </w:rPr>
        <w:br/>
        <w:t>IPM_SEND_FAIL = -12,</w:t>
      </w:r>
      <w:r w:rsidRPr="009E791A">
        <w:rPr>
          <w:rFonts w:ascii="Verdana" w:eastAsia="Times New Roman" w:hAnsi="Verdana" w:cs="Times New Roman"/>
          <w:color w:val="303030"/>
          <w:sz w:val="16"/>
          <w:szCs w:val="16"/>
        </w:rPr>
        <w:br/>
        <w:t>IPM_COMMAND_ACK_TIMEOUT = -13,</w:t>
      </w:r>
    </w:p>
    <w:p w:rsidR="006D57AA" w:rsidRDefault="006D57AA" w:rsidP="006D57AA">
      <w:pPr>
        <w:shd w:val="clear" w:color="auto" w:fill="FFFFFF"/>
        <w:spacing w:after="0" w:line="240" w:lineRule="auto"/>
        <w:ind w:left="720"/>
        <w:rPr>
          <w:rFonts w:ascii="Verdana" w:hAnsi="Verdana"/>
          <w:b/>
          <w:bCs/>
          <w:color w:val="303030"/>
          <w:sz w:val="16"/>
          <w:szCs w:val="16"/>
        </w:rPr>
      </w:pPr>
    </w:p>
    <w:p w:rsidR="006D57AA" w:rsidRPr="00BE347E" w:rsidRDefault="006D57AA" w:rsidP="006D57AA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BE347E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6D57AA" w:rsidRDefault="0049627F" w:rsidP="006D57AA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D84F89">
        <w:rPr>
          <w:rFonts w:ascii="Verdana" w:eastAsia="Times New Roman" w:hAnsi="Verdana" w:cs="Times New Roman"/>
          <w:color w:val="303030"/>
          <w:sz w:val="16"/>
          <w:szCs w:val="16"/>
        </w:rPr>
        <w:t>ASCBT-</w:t>
      </w:r>
      <w:r w:rsidR="005C5F98">
        <w:rPr>
          <w:rFonts w:ascii="Verdana" w:eastAsia="Times New Roman" w:hAnsi="Verdana" w:cs="Times New Roman"/>
          <w:color w:val="303030"/>
          <w:sz w:val="16"/>
          <w:szCs w:val="16"/>
        </w:rPr>
        <w:t xml:space="preserve">372, 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436,</w:t>
      </w:r>
      <w:r w:rsidR="005C5F98"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431</w:t>
      </w:r>
    </w:p>
    <w:p w:rsidR="006D57AA" w:rsidRDefault="006D57AA" w:rsidP="006D57AA">
      <w:pPr>
        <w:shd w:val="clear" w:color="auto" w:fill="FFFFFF"/>
        <w:spacing w:after="0" w:line="240" w:lineRule="auto"/>
        <w:ind w:left="720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6D57AA" w:rsidRDefault="006D57AA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lastRenderedPageBreak/>
        <w:t>PIR CAM</w:t>
      </w:r>
    </w:p>
    <w:p w:rsidR="00AC10EA" w:rsidRDefault="00AC10EA" w:rsidP="00AC10EA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  <w:shd w:val="clear" w:color="auto" w:fill="FFFFFF"/>
        </w:rPr>
        <w:t>Supports GIRA LED behavior requirements</w:t>
      </w:r>
    </w:p>
    <w:p w:rsidR="00AC10EA" w:rsidRPr="00C15A25" w:rsidRDefault="00AC10EA" w:rsidP="00AC10EA">
      <w:pPr>
        <w:pStyle w:val="ListParagraph"/>
        <w:spacing w:after="0"/>
        <w:rPr>
          <w:highlight w:val="yellow"/>
          <w:u w:val="single"/>
        </w:rPr>
      </w:pPr>
    </w:p>
    <w:p w:rsidR="00AC10EA" w:rsidRPr="00AC10EA" w:rsidRDefault="00AC10EA" w:rsidP="00AC10EA">
      <w:pPr>
        <w:pStyle w:val="ListParagraph"/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AC10EA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8E684A" w:rsidRDefault="004C5004" w:rsidP="006D57AA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I</w:t>
      </w:r>
      <w:r w:rsidR="008E684A">
        <w:rPr>
          <w:rFonts w:ascii="Verdana" w:eastAsia="Times New Roman" w:hAnsi="Verdana" w:cs="Times New Roman"/>
          <w:color w:val="303030"/>
          <w:sz w:val="16"/>
          <w:szCs w:val="16"/>
        </w:rPr>
        <w:t>nitialization may never end</w:t>
      </w:r>
      <w:r w:rsidR="00324DDC">
        <w:rPr>
          <w:rFonts w:ascii="Verdana" w:eastAsia="Times New Roman" w:hAnsi="Verdana" w:cs="Times New Roman"/>
          <w:color w:val="303030"/>
          <w:sz w:val="16"/>
          <w:szCs w:val="16"/>
        </w:rPr>
        <w:t>.</w:t>
      </w:r>
    </w:p>
    <w:p w:rsidR="00127685" w:rsidRDefault="00127685" w:rsidP="00127685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127685" w:rsidRPr="00C15A25" w:rsidRDefault="00127685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 xml:space="preserve">PIR </w:t>
      </w:r>
    </w:p>
    <w:p w:rsidR="00127685" w:rsidRPr="006D57AA" w:rsidRDefault="00127685" w:rsidP="00127685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  <w:shd w:val="clear" w:color="auto" w:fill="FFFFFF"/>
        </w:rPr>
        <w:t>Supports GIRA LED behavior requirements</w:t>
      </w:r>
    </w:p>
    <w:p w:rsidR="00127685" w:rsidRPr="006D57AA" w:rsidRDefault="00127685" w:rsidP="00127685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EA1EC2" w:rsidRDefault="00EA1EC2" w:rsidP="009632D2">
      <w:pPr>
        <w:pStyle w:val="Heading2"/>
      </w:pPr>
      <w:bookmarkStart w:id="32" w:name="_Toc523816812"/>
      <w:r>
        <w:t xml:space="preserve">Release Date: 22/06/2017 (Revision </w:t>
      </w:r>
      <w:r w:rsidR="009632D2">
        <w:t>47850</w:t>
      </w:r>
      <w:r>
        <w:t>)</w:t>
      </w:r>
      <w:bookmarkEnd w:id="32"/>
    </w:p>
    <w:p w:rsidR="00EA1EC2" w:rsidRDefault="00EA1EC2" w:rsidP="00EA1EC2">
      <w:r>
        <w:t>SVN Location: https://subversion.ise.de/svn/gira/AlarmSystemCrow</w:t>
      </w:r>
    </w:p>
    <w:p w:rsidR="00EA1EC2" w:rsidRPr="00AA05BC" w:rsidRDefault="00EA1EC2" w:rsidP="00EA1EC2">
      <w:pPr>
        <w:spacing w:after="0"/>
        <w:rPr>
          <w:u w:val="single"/>
        </w:rPr>
      </w:pPr>
      <w:r w:rsidRPr="00AA05BC">
        <w:rPr>
          <w:u w:val="single"/>
        </w:rPr>
        <w:t>The Package includes:</w:t>
      </w:r>
      <w:r>
        <w:rPr>
          <w:u w:val="single"/>
        </w:rPr>
        <w:t xml:space="preserve"> </w:t>
      </w:r>
    </w:p>
    <w:p w:rsidR="00EA1EC2" w:rsidRPr="00A8143B" w:rsidRDefault="00EA1EC2" w:rsidP="005F569C">
      <w:pPr>
        <w:pStyle w:val="ListParagraph"/>
        <w:numPr>
          <w:ilvl w:val="0"/>
          <w:numId w:val="1"/>
        </w:numPr>
      </w:pPr>
      <w:proofErr w:type="spellStart"/>
      <w:r>
        <w:t>CrowLibrary</w:t>
      </w:r>
      <w:proofErr w:type="spellEnd"/>
      <w:r>
        <w:t xml:space="preserve"> </w:t>
      </w:r>
      <w:r w:rsidR="005F569C">
        <w:t xml:space="preserve">Version </w:t>
      </w:r>
      <w:r w:rsidR="005F569C" w:rsidRPr="005F569C">
        <w:rPr>
          <w:highlight w:val="yellow"/>
        </w:rPr>
        <w:t>2.5</w:t>
      </w:r>
      <w:r w:rsidRPr="005F569C">
        <w:rPr>
          <w:highlight w:val="yellow"/>
        </w:rPr>
        <w:t>.</w:t>
      </w:r>
      <w:r w:rsidR="005F569C" w:rsidRPr="005F569C">
        <w:rPr>
          <w:highlight w:val="yellow"/>
        </w:rPr>
        <w:t>1</w:t>
      </w:r>
      <w:r w:rsidRPr="005F569C">
        <w:rPr>
          <w:highlight w:val="yellow"/>
        </w:rPr>
        <w:t>.5</w:t>
      </w:r>
      <w:r w:rsidR="005F569C" w:rsidRPr="005F569C">
        <w:rPr>
          <w:highlight w:val="yellow"/>
        </w:rPr>
        <w:t>8</w:t>
      </w:r>
    </w:p>
    <w:p w:rsidR="00EA1EC2" w:rsidRPr="00A8143B" w:rsidRDefault="00EA1EC2" w:rsidP="005F569C">
      <w:pPr>
        <w:pStyle w:val="ListParagraph"/>
        <w:numPr>
          <w:ilvl w:val="0"/>
          <w:numId w:val="1"/>
        </w:numPr>
      </w:pPr>
      <w:r w:rsidRPr="00A8143B">
        <w:t xml:space="preserve">Crow </w:t>
      </w:r>
      <w:proofErr w:type="spellStart"/>
      <w:r w:rsidRPr="00A8143B">
        <w:t>IPMApplication</w:t>
      </w:r>
      <w:proofErr w:type="spellEnd"/>
      <w:r w:rsidRPr="00A8143B">
        <w:t xml:space="preserve"> Version </w:t>
      </w:r>
      <w:r w:rsidRPr="005F569C">
        <w:rPr>
          <w:highlight w:val="yellow"/>
        </w:rPr>
        <w:t>2.</w:t>
      </w:r>
      <w:r w:rsidR="005F569C" w:rsidRPr="005F569C">
        <w:rPr>
          <w:highlight w:val="yellow"/>
        </w:rPr>
        <w:t>5</w:t>
      </w:r>
      <w:r w:rsidRPr="005F569C">
        <w:rPr>
          <w:highlight w:val="yellow"/>
        </w:rPr>
        <w:t>.</w:t>
      </w:r>
      <w:r w:rsidR="005F569C" w:rsidRPr="005F569C">
        <w:rPr>
          <w:highlight w:val="yellow"/>
        </w:rPr>
        <w:t>1</w:t>
      </w:r>
      <w:r w:rsidRPr="005F569C">
        <w:rPr>
          <w:highlight w:val="yellow"/>
        </w:rPr>
        <w:t>.5</w:t>
      </w:r>
      <w:r w:rsidR="005F569C" w:rsidRPr="005F569C">
        <w:rPr>
          <w:highlight w:val="yellow"/>
        </w:rPr>
        <w:t>9</w:t>
      </w:r>
    </w:p>
    <w:p w:rsidR="00EA1EC2" w:rsidRPr="00B143F1" w:rsidRDefault="00EA1EC2" w:rsidP="00EA1EC2">
      <w:pPr>
        <w:pStyle w:val="ListParagraph"/>
        <w:numPr>
          <w:ilvl w:val="0"/>
          <w:numId w:val="1"/>
        </w:numPr>
      </w:pPr>
      <w:r w:rsidRPr="00B143F1">
        <w:t xml:space="preserve">Crow MCU </w:t>
      </w:r>
      <w:proofErr w:type="spellStart"/>
      <w:r w:rsidRPr="00B143F1">
        <w:t>UpdateFirmware</w:t>
      </w:r>
      <w:proofErr w:type="spellEnd"/>
      <w:r w:rsidRPr="00B143F1">
        <w:t xml:space="preserve"> Version 1.7.3.43</w:t>
      </w:r>
    </w:p>
    <w:p w:rsidR="00EA1EC2" w:rsidRPr="00B143F1" w:rsidRDefault="00EA1EC2" w:rsidP="00EA1EC2">
      <w:pPr>
        <w:pStyle w:val="ListParagraph"/>
        <w:numPr>
          <w:ilvl w:val="0"/>
          <w:numId w:val="1"/>
        </w:numPr>
      </w:pPr>
      <w:r w:rsidRPr="00B143F1">
        <w:t>Crow MCU Peripheral Update Version 1.0.0.1</w:t>
      </w:r>
    </w:p>
    <w:p w:rsidR="00EA1EC2" w:rsidRPr="00AA05BC" w:rsidRDefault="00EA1EC2" w:rsidP="00EA1EC2">
      <w:pPr>
        <w:spacing w:after="0"/>
        <w:rPr>
          <w:u w:val="single"/>
        </w:rPr>
      </w:pPr>
      <w:r w:rsidRPr="00AA05BC">
        <w:rPr>
          <w:u w:val="single"/>
        </w:rPr>
        <w:t>Compatibility:</w:t>
      </w:r>
      <w:r>
        <w:rPr>
          <w:u w:val="single"/>
        </w:rPr>
        <w:t xml:space="preserve"> </w:t>
      </w:r>
    </w:p>
    <w:p w:rsidR="00EA1EC2" w:rsidRDefault="00EA1EC2" w:rsidP="00EA1EC2">
      <w:pPr>
        <w:pStyle w:val="ListParagraph"/>
        <w:numPr>
          <w:ilvl w:val="0"/>
          <w:numId w:val="1"/>
        </w:numPr>
      </w:pPr>
      <w:proofErr w:type="spellStart"/>
      <w:r>
        <w:t>CrowLibraryInterface</w:t>
      </w:r>
      <w:proofErr w:type="spellEnd"/>
      <w:r>
        <w:t xml:space="preserve"> Version 1.2.1.31</w:t>
      </w:r>
    </w:p>
    <w:p w:rsidR="00EA1EC2" w:rsidRPr="00A8143B" w:rsidRDefault="00EA1EC2" w:rsidP="005F569C">
      <w:pPr>
        <w:pStyle w:val="ListParagraph"/>
        <w:numPr>
          <w:ilvl w:val="0"/>
          <w:numId w:val="1"/>
        </w:numPr>
      </w:pPr>
      <w:proofErr w:type="spellStart"/>
      <w:r w:rsidRPr="00A8143B">
        <w:t>Gira</w:t>
      </w:r>
      <w:proofErr w:type="spellEnd"/>
      <w:r w:rsidRPr="00A8143B">
        <w:t xml:space="preserve"> Device Package : </w:t>
      </w:r>
      <w:r w:rsidRPr="009632D2">
        <w:rPr>
          <w:highlight w:val="yellow"/>
        </w:rPr>
        <w:t>V1.0.5</w:t>
      </w:r>
      <w:r w:rsidR="005F569C" w:rsidRPr="009632D2">
        <w:rPr>
          <w:highlight w:val="yellow"/>
        </w:rPr>
        <w:t>56</w:t>
      </w:r>
      <w:r w:rsidR="009632D2" w:rsidRPr="009632D2">
        <w:rPr>
          <w:highlight w:val="yellow"/>
        </w:rPr>
        <w:t>/V1.0.557</w:t>
      </w:r>
    </w:p>
    <w:p w:rsidR="00EA1EC2" w:rsidRPr="00A8143B" w:rsidRDefault="00EA1EC2" w:rsidP="00EA1EC2">
      <w:pPr>
        <w:pStyle w:val="ListParagraph"/>
        <w:numPr>
          <w:ilvl w:val="0"/>
          <w:numId w:val="1"/>
        </w:numPr>
      </w:pPr>
      <w:r w:rsidRPr="00A8143B">
        <w:t>XSD version: 1.2.0.10</w:t>
      </w:r>
    </w:p>
    <w:p w:rsidR="00EA1EC2" w:rsidRPr="00A8143B" w:rsidRDefault="00EA1EC2" w:rsidP="005F569C">
      <w:pPr>
        <w:pStyle w:val="ListParagraph"/>
        <w:numPr>
          <w:ilvl w:val="0"/>
          <w:numId w:val="1"/>
        </w:numPr>
      </w:pPr>
      <w:r w:rsidRPr="00A8143B">
        <w:t xml:space="preserve">GPA Version </w:t>
      </w:r>
      <w:r w:rsidRPr="005F569C">
        <w:rPr>
          <w:highlight w:val="yellow"/>
        </w:rPr>
        <w:t>2.</w:t>
      </w:r>
      <w:r w:rsidR="005F569C" w:rsidRPr="005F569C">
        <w:rPr>
          <w:highlight w:val="yellow"/>
        </w:rPr>
        <w:t>4</w:t>
      </w:r>
      <w:r w:rsidRPr="005F569C">
        <w:rPr>
          <w:highlight w:val="yellow"/>
        </w:rPr>
        <w:t>.0.1</w:t>
      </w:r>
      <w:r w:rsidR="005F569C" w:rsidRPr="005F569C">
        <w:rPr>
          <w:highlight w:val="yellow"/>
        </w:rPr>
        <w:t>77</w:t>
      </w:r>
      <w:r w:rsidRPr="00A8143B">
        <w:t xml:space="preserve"> </w:t>
      </w:r>
    </w:p>
    <w:p w:rsidR="00EA1EC2" w:rsidRPr="00A7013A" w:rsidRDefault="00EA1EC2" w:rsidP="00EA1EC2">
      <w:pPr>
        <w:spacing w:after="0"/>
        <w:rPr>
          <w:u w:val="single"/>
        </w:rPr>
      </w:pPr>
      <w:r>
        <w:t xml:space="preserve"> </w:t>
      </w: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1580"/>
        <w:gridCol w:w="1460"/>
        <w:gridCol w:w="2313"/>
        <w:gridCol w:w="3503"/>
      </w:tblGrid>
      <w:tr w:rsidR="00EA1EC2" w:rsidRPr="00F62628" w:rsidTr="005F569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F62628" w:rsidRDefault="00EA1EC2" w:rsidP="005F56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F62628" w:rsidRDefault="00EA1EC2" w:rsidP="005F56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F62628" w:rsidRDefault="00EA1EC2" w:rsidP="005F56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HW version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C2" w:rsidRPr="00F62628" w:rsidRDefault="00EA1EC2" w:rsidP="005F569C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Comments</w:t>
            </w:r>
          </w:p>
        </w:tc>
      </w:tr>
      <w:tr w:rsidR="00EA1EC2" w:rsidRPr="00F62628" w:rsidTr="005F569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B143F1" w:rsidRDefault="00EA1EC2" w:rsidP="005F569C">
            <w:pPr>
              <w:rPr>
                <w:rFonts w:cs="Arial"/>
              </w:rPr>
            </w:pPr>
            <w:r w:rsidRPr="00B143F1">
              <w:t>Control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4B7184" w:rsidRDefault="00EA1EC2" w:rsidP="005F569C">
            <w:pPr>
              <w:rPr>
                <w:highlight w:val="yellow"/>
              </w:rPr>
            </w:pPr>
            <w:r w:rsidRPr="004B7184">
              <w:rPr>
                <w:highlight w:val="yellow"/>
              </w:rPr>
              <w:t>2.4.2.</w:t>
            </w:r>
            <w:r w:rsidR="005F569C">
              <w:rPr>
                <w:highlight w:val="yellow"/>
              </w:rPr>
              <w:t>102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B143F1" w:rsidRDefault="00EA1EC2" w:rsidP="005F569C">
            <w:pPr>
              <w:rPr>
                <w:rFonts w:cs="Arial"/>
              </w:rPr>
            </w:pPr>
            <w:r w:rsidRPr="00B143F1">
              <w:t>5B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C2" w:rsidRPr="001A2528" w:rsidRDefault="001A2528" w:rsidP="001A2528">
            <w:pPr>
              <w:rPr>
                <w:highlight w:val="yellow"/>
              </w:rPr>
            </w:pPr>
            <w:r>
              <w:rPr>
                <w:highlight w:val="yellow"/>
              </w:rPr>
              <w:t>S</w:t>
            </w:r>
            <w:r w:rsidR="00EA1EC2" w:rsidRPr="005F569C">
              <w:rPr>
                <w:highlight w:val="yellow"/>
              </w:rPr>
              <w:t>till under test</w:t>
            </w:r>
          </w:p>
        </w:tc>
      </w:tr>
      <w:tr w:rsidR="00EA1EC2" w:rsidRPr="00F62628" w:rsidTr="005F569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B143F1" w:rsidRDefault="00EA1EC2" w:rsidP="005F569C">
            <w:pPr>
              <w:rPr>
                <w:rFonts w:cs="Arial"/>
              </w:rPr>
            </w:pPr>
            <w:r w:rsidRPr="00B143F1">
              <w:t>RF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B143F1" w:rsidRDefault="00EA1EC2" w:rsidP="005F569C">
            <w:pPr>
              <w:rPr>
                <w:rFonts w:cs="Arial"/>
              </w:rPr>
            </w:pPr>
            <w:r w:rsidRPr="00B143F1">
              <w:t>4.6.0.52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B143F1" w:rsidRDefault="00EA1EC2" w:rsidP="005F569C">
            <w:pPr>
              <w:rPr>
                <w:rFonts w:cs="Arial"/>
              </w:rPr>
            </w:pPr>
            <w:r w:rsidRPr="00B143F1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C2" w:rsidRPr="002F1CB4" w:rsidRDefault="00EA1EC2" w:rsidP="005F569C"/>
        </w:tc>
      </w:tr>
      <w:tr w:rsidR="00EA1EC2" w:rsidRPr="00F62628" w:rsidTr="005F569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B143F1" w:rsidRDefault="00EA1EC2" w:rsidP="005F569C">
            <w:pPr>
              <w:rPr>
                <w:rFonts w:cs="Arial"/>
              </w:rPr>
            </w:pPr>
            <w:r w:rsidRPr="00B143F1">
              <w:t>PIR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0539D7" w:rsidRDefault="00EA1EC2" w:rsidP="005F569C">
            <w:pPr>
              <w:tabs>
                <w:tab w:val="center" w:pos="1368"/>
              </w:tabs>
              <w:rPr>
                <w:rFonts w:cs="Arial"/>
              </w:rPr>
            </w:pPr>
            <w:r w:rsidRPr="00A8143B">
              <w:t>0.8.2.12</w:t>
            </w:r>
            <w:r w:rsidRPr="000539D7">
              <w:tab/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B143F1" w:rsidRDefault="00EA1EC2" w:rsidP="005F569C">
            <w:pPr>
              <w:rPr>
                <w:rFonts w:cs="Arial"/>
              </w:rPr>
            </w:pPr>
            <w:r w:rsidRPr="00B143F1">
              <w:t>4C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C2" w:rsidRPr="00F62628" w:rsidRDefault="00EA1EC2" w:rsidP="005F569C">
            <w:r>
              <w:t>4B is OK too</w:t>
            </w:r>
          </w:p>
        </w:tc>
      </w:tr>
      <w:tr w:rsidR="00EA1EC2" w:rsidRPr="00F62628" w:rsidTr="005F569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B143F1" w:rsidRDefault="00EA1EC2" w:rsidP="005F569C">
            <w:pPr>
              <w:rPr>
                <w:rFonts w:cs="Arial"/>
              </w:rPr>
            </w:pPr>
            <w:r w:rsidRPr="00B143F1">
              <w:t>PIR Cam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9632D2" w:rsidRDefault="00EA1EC2" w:rsidP="009632D2">
            <w:pPr>
              <w:rPr>
                <w:rFonts w:cs="Arial"/>
                <w:highlight w:val="yellow"/>
              </w:rPr>
            </w:pPr>
            <w:r w:rsidRPr="009632D2">
              <w:rPr>
                <w:highlight w:val="yellow"/>
              </w:rPr>
              <w:t>1.2.0.3</w:t>
            </w:r>
            <w:r w:rsidR="009632D2" w:rsidRPr="009632D2">
              <w:rPr>
                <w:highlight w:val="yellow"/>
              </w:rPr>
              <w:t>6</w:t>
            </w:r>
            <w:r w:rsidRPr="009632D2">
              <w:rPr>
                <w:highlight w:val="yellow"/>
              </w:rPr>
              <w:t>/192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B143F1" w:rsidRDefault="00EA1EC2" w:rsidP="005F569C">
            <w:pPr>
              <w:rPr>
                <w:rFonts w:cs="Arial"/>
              </w:rPr>
            </w:pPr>
            <w:r w:rsidRPr="00B143F1">
              <w:t>4B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C2" w:rsidRPr="00F62628" w:rsidRDefault="00EA1EC2" w:rsidP="009632D2">
            <w:r>
              <w:t>4A is OK too</w:t>
            </w:r>
            <w:r w:rsidR="009632D2">
              <w:t xml:space="preserve">. </w:t>
            </w:r>
            <w:r w:rsidR="009632D2" w:rsidRPr="009632D2">
              <w:rPr>
                <w:highlight w:val="yellow"/>
              </w:rPr>
              <w:t>Still under test</w:t>
            </w:r>
          </w:p>
        </w:tc>
      </w:tr>
      <w:tr w:rsidR="00EA1EC2" w:rsidRPr="00F62628" w:rsidTr="005F569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F62628" w:rsidRDefault="00EA1EC2" w:rsidP="005F569C">
            <w:pPr>
              <w:rPr>
                <w:rFonts w:cs="Arial"/>
              </w:rPr>
            </w:pPr>
            <w:r w:rsidRPr="00F62628">
              <w:t>Magnet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F15030" w:rsidRDefault="00EA1EC2" w:rsidP="005F569C">
            <w:pPr>
              <w:rPr>
                <w:rFonts w:cs="Arial"/>
              </w:rPr>
            </w:pPr>
            <w:r w:rsidRPr="00F15030">
              <w:t>0.7.0.9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F62628" w:rsidRDefault="00EA1EC2" w:rsidP="005F569C">
            <w:pPr>
              <w:rPr>
                <w:rFonts w:cs="Arial"/>
              </w:rPr>
            </w:pPr>
            <w:r w:rsidRPr="00F62628">
              <w:t>4A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C2" w:rsidRPr="00F62628" w:rsidRDefault="00EA1EC2" w:rsidP="005F569C"/>
        </w:tc>
      </w:tr>
      <w:tr w:rsidR="00EA1EC2" w:rsidRPr="00F62628" w:rsidTr="005F569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F62628" w:rsidRDefault="00EA1EC2" w:rsidP="005F569C">
            <w:pPr>
              <w:rPr>
                <w:rFonts w:cs="Arial"/>
              </w:rPr>
            </w:pPr>
            <w:r w:rsidRPr="00F62628">
              <w:t>Technical Contact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F15030" w:rsidRDefault="00EA1EC2" w:rsidP="005F569C">
            <w:pPr>
              <w:rPr>
                <w:rFonts w:cs="Arial"/>
              </w:rPr>
            </w:pPr>
            <w:r w:rsidRPr="00F15030">
              <w:t>0.7.0.9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F62628" w:rsidRDefault="00EA1EC2" w:rsidP="005F569C">
            <w:pPr>
              <w:rPr>
                <w:rFonts w:cs="Arial"/>
              </w:rPr>
            </w:pPr>
            <w:r w:rsidRPr="00F62628">
              <w:t>4A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C2" w:rsidRPr="00F62628" w:rsidRDefault="00EA1EC2" w:rsidP="005F569C"/>
        </w:tc>
      </w:tr>
      <w:tr w:rsidR="00EA1EC2" w:rsidRPr="00F62628" w:rsidTr="005F569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B143F1" w:rsidRDefault="00EA1EC2" w:rsidP="005F569C">
            <w:pPr>
              <w:rPr>
                <w:rFonts w:cs="Arial"/>
              </w:rPr>
            </w:pPr>
            <w:r w:rsidRPr="00B143F1">
              <w:t>Indoor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5F569C" w:rsidRDefault="00EA1EC2" w:rsidP="005F569C">
            <w:pPr>
              <w:rPr>
                <w:rFonts w:cs="Arial"/>
              </w:rPr>
            </w:pPr>
            <w:r w:rsidRPr="005F569C">
              <w:t>0.14.3.21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B143F1" w:rsidRDefault="00EA1EC2" w:rsidP="005F569C">
            <w:pPr>
              <w:rPr>
                <w:rFonts w:cs="Arial"/>
              </w:rPr>
            </w:pPr>
            <w:r w:rsidRPr="00B143F1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C2" w:rsidRPr="00F62628" w:rsidRDefault="00EA1EC2" w:rsidP="005F569C">
            <w:r>
              <w:t>2C is OK too</w:t>
            </w:r>
          </w:p>
        </w:tc>
      </w:tr>
      <w:tr w:rsidR="00EA1EC2" w:rsidRPr="00F62628" w:rsidTr="005F569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B143F1" w:rsidRDefault="00EA1EC2" w:rsidP="005F569C">
            <w:pPr>
              <w:rPr>
                <w:rFonts w:cs="Arial"/>
              </w:rPr>
            </w:pPr>
            <w:r w:rsidRPr="00B143F1">
              <w:t>Outdoor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5F569C" w:rsidRDefault="00EA1EC2" w:rsidP="005F569C">
            <w:r w:rsidRPr="005F569C">
              <w:t>0.14.3.24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B143F1" w:rsidRDefault="00EA1EC2" w:rsidP="005F569C">
            <w:pPr>
              <w:rPr>
                <w:rFonts w:cs="Arial"/>
              </w:rPr>
            </w:pPr>
            <w:r w:rsidRPr="00B143F1">
              <w:t>4B</w:t>
            </w:r>
            <w:r w:rsidRPr="00B143F1">
              <w:rPr>
                <w:rFonts w:cs="Arial"/>
              </w:rPr>
              <w:t xml:space="preserve"> must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C2" w:rsidRPr="00F62628" w:rsidRDefault="00EA1EC2" w:rsidP="005F569C"/>
        </w:tc>
      </w:tr>
      <w:tr w:rsidR="00EA1EC2" w:rsidRPr="00F62628" w:rsidTr="005F569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B143F1" w:rsidRDefault="00EA1EC2" w:rsidP="005F569C">
            <w:pPr>
              <w:rPr>
                <w:rFonts w:cs="Arial"/>
              </w:rPr>
            </w:pPr>
            <w:r w:rsidRPr="00B143F1">
              <w:t>I/O 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AD3881" w:rsidRDefault="00EA1EC2" w:rsidP="005F569C">
            <w:pPr>
              <w:rPr>
                <w:rFonts w:cs="Arial"/>
              </w:rPr>
            </w:pPr>
            <w:r w:rsidRPr="00AD3881">
              <w:t>1.2.0.24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B143F1" w:rsidRDefault="00EA1EC2" w:rsidP="005F569C">
            <w:pPr>
              <w:rPr>
                <w:rFonts w:cs="Arial"/>
              </w:rPr>
            </w:pPr>
            <w:r w:rsidRPr="00B143F1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C2" w:rsidRPr="00F62628" w:rsidRDefault="00EA1EC2" w:rsidP="005F569C">
            <w:r>
              <w:t>3A is OK too</w:t>
            </w:r>
          </w:p>
        </w:tc>
      </w:tr>
      <w:tr w:rsidR="00EA1EC2" w:rsidRPr="00F62628" w:rsidTr="005F569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B143F1" w:rsidRDefault="00EA1EC2" w:rsidP="005F569C">
            <w:pPr>
              <w:rPr>
                <w:rFonts w:cs="Arial"/>
              </w:rPr>
            </w:pPr>
            <w:r w:rsidRPr="00B143F1">
              <w:t>Keyfob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B143F1" w:rsidRDefault="00EA1EC2" w:rsidP="005F569C">
            <w:pPr>
              <w:rPr>
                <w:rFonts w:cs="Arial"/>
              </w:rPr>
            </w:pPr>
            <w:r w:rsidRPr="00B143F1">
              <w:t>0.3.0.6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B143F1" w:rsidRDefault="00EA1EC2" w:rsidP="005F569C">
            <w:pPr>
              <w:rPr>
                <w:rFonts w:cs="Arial"/>
              </w:rPr>
            </w:pPr>
            <w:r w:rsidRPr="00B143F1">
              <w:t>1A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C2" w:rsidRPr="00F62628" w:rsidRDefault="00EA1EC2" w:rsidP="005F569C"/>
        </w:tc>
      </w:tr>
      <w:tr w:rsidR="00EA1EC2" w:rsidRPr="00F62628" w:rsidTr="005F569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B143F1" w:rsidRDefault="00EA1EC2" w:rsidP="005F569C">
            <w:pPr>
              <w:rPr>
                <w:rFonts w:cs="Arial"/>
              </w:rPr>
            </w:pPr>
            <w:r w:rsidRPr="00B143F1">
              <w:t>GBD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B143F1" w:rsidRDefault="00EA1EC2" w:rsidP="005F569C">
            <w:pPr>
              <w:rPr>
                <w:rFonts w:cs="Arial"/>
              </w:rPr>
            </w:pPr>
            <w:r w:rsidRPr="00B143F1">
              <w:t>0.1.0.19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B143F1" w:rsidRDefault="00EA1EC2" w:rsidP="005F569C">
            <w:pPr>
              <w:rPr>
                <w:rFonts w:cs="Arial"/>
              </w:rPr>
            </w:pPr>
            <w:r w:rsidRPr="00B143F1">
              <w:t>1D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C2" w:rsidRPr="00F62628" w:rsidRDefault="00EA1EC2" w:rsidP="005F569C">
            <w:r>
              <w:t>1C is OK too</w:t>
            </w:r>
          </w:p>
        </w:tc>
      </w:tr>
      <w:tr w:rsidR="00EA1EC2" w:rsidRPr="00F62628" w:rsidTr="005F569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B143F1" w:rsidRDefault="00EA1EC2" w:rsidP="005F569C">
            <w:pPr>
              <w:rPr>
                <w:rFonts w:cs="Arial"/>
              </w:rPr>
            </w:pPr>
            <w:r w:rsidRPr="00B143F1">
              <w:t>LCD Keypad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B143F1" w:rsidRDefault="00EA1EC2" w:rsidP="005F569C">
            <w:pPr>
              <w:rPr>
                <w:rFonts w:cs="Arial"/>
              </w:rPr>
            </w:pPr>
            <w:r w:rsidRPr="009C23C9">
              <w:rPr>
                <w:highlight w:val="yellow"/>
              </w:rPr>
              <w:t>1.0.</w:t>
            </w:r>
            <w:r>
              <w:rPr>
                <w:highlight w:val="yellow"/>
              </w:rPr>
              <w:t>9</w:t>
            </w:r>
            <w:r w:rsidR="005F569C" w:rsidRPr="005F569C">
              <w:rPr>
                <w:highlight w:val="yellow"/>
              </w:rPr>
              <w:t>.39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B143F1" w:rsidRDefault="00EA1EC2" w:rsidP="005F569C">
            <w:pPr>
              <w:rPr>
                <w:rFonts w:cs="Arial"/>
              </w:rPr>
            </w:pPr>
            <w:r w:rsidRPr="00B143F1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C2" w:rsidRDefault="001A2528" w:rsidP="001A2528">
            <w:r>
              <w:rPr>
                <w:highlight w:val="yellow"/>
              </w:rPr>
              <w:t>S</w:t>
            </w:r>
            <w:r w:rsidR="00EA1EC2" w:rsidRPr="001A2528">
              <w:rPr>
                <w:highlight w:val="yellow"/>
              </w:rPr>
              <w:t>till under test</w:t>
            </w:r>
          </w:p>
          <w:p w:rsidR="00EA1EC2" w:rsidRPr="002F1CB4" w:rsidRDefault="00EA1EC2" w:rsidP="005F569C">
            <w:r>
              <w:t>3A is OK too</w:t>
            </w:r>
          </w:p>
        </w:tc>
      </w:tr>
      <w:tr w:rsidR="00EA1EC2" w:rsidRPr="00F62628" w:rsidTr="005F569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C2" w:rsidRPr="00B143F1" w:rsidRDefault="00EA1EC2" w:rsidP="005F569C">
            <w:r w:rsidRPr="00B143F1">
              <w:t>Touch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C2" w:rsidRPr="00A8143B" w:rsidRDefault="00EA1EC2" w:rsidP="005F569C">
            <w:pPr>
              <w:rPr>
                <w:highlight w:val="yellow"/>
              </w:rPr>
            </w:pPr>
            <w:r w:rsidRPr="005F569C">
              <w:t>0.0.0.6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C2" w:rsidRPr="00B143F1" w:rsidRDefault="00EA1EC2" w:rsidP="005F569C"/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C2" w:rsidRDefault="00EA1EC2" w:rsidP="005F569C"/>
        </w:tc>
      </w:tr>
      <w:tr w:rsidR="00EA1EC2" w:rsidRPr="00F62628" w:rsidTr="005F569C">
        <w:trPr>
          <w:trHeight w:val="85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B143F1" w:rsidRDefault="00EA1EC2" w:rsidP="005F569C">
            <w:pPr>
              <w:rPr>
                <w:rFonts w:cs="Arial"/>
              </w:rPr>
            </w:pPr>
            <w:r w:rsidRPr="00B143F1">
              <w:t>Door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A8143B" w:rsidRDefault="00EA1EC2" w:rsidP="005F569C">
            <w:pPr>
              <w:rPr>
                <w:rFonts w:cs="Arial"/>
                <w:highlight w:val="yellow"/>
              </w:rPr>
            </w:pPr>
            <w:r w:rsidRPr="005F569C">
              <w:t>0.1.0.6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B143F1" w:rsidRDefault="00EA1EC2" w:rsidP="005F569C">
            <w:pPr>
              <w:rPr>
                <w:rFonts w:cs="Arial"/>
              </w:rPr>
            </w:pPr>
            <w:r w:rsidRPr="00B143F1">
              <w:t>2B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C2" w:rsidRPr="00F62628" w:rsidRDefault="00EA1EC2" w:rsidP="005F569C">
            <w:r>
              <w:t>Known issue: Automatic feature tests fail (see MCU known issues below). Manual tests - Pass</w:t>
            </w:r>
          </w:p>
        </w:tc>
      </w:tr>
      <w:tr w:rsidR="00EA1EC2" w:rsidRPr="00F62628" w:rsidTr="005F569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B143F1" w:rsidRDefault="00EA1EC2" w:rsidP="005F569C">
            <w:pPr>
              <w:rPr>
                <w:rFonts w:cs="Arial"/>
              </w:rPr>
            </w:pPr>
            <w:r w:rsidRPr="00B143F1">
              <w:t>Repeater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B143F1" w:rsidRDefault="00EA1EC2" w:rsidP="005F569C">
            <w:pPr>
              <w:rPr>
                <w:rFonts w:cs="Arial"/>
              </w:rPr>
            </w:pPr>
            <w:r w:rsidRPr="00B143F1">
              <w:t>0.1.2.12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B143F1" w:rsidRDefault="00EA1EC2" w:rsidP="005F569C">
            <w:pPr>
              <w:rPr>
                <w:rFonts w:cs="Arial"/>
              </w:rPr>
            </w:pPr>
            <w:r w:rsidRPr="00B143F1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C2" w:rsidRPr="00F62628" w:rsidRDefault="00EA1EC2" w:rsidP="005F569C">
            <w:r>
              <w:t>2C is OK too</w:t>
            </w:r>
          </w:p>
        </w:tc>
      </w:tr>
      <w:tr w:rsidR="00EA1EC2" w:rsidTr="005F569C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B143F1" w:rsidRDefault="00EA1EC2" w:rsidP="005F569C">
            <w:pPr>
              <w:rPr>
                <w:rFonts w:cs="Arial"/>
              </w:rPr>
            </w:pPr>
            <w:r w:rsidRPr="00B143F1">
              <w:t>GPA-C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B143F1" w:rsidRDefault="005F569C" w:rsidP="005F569C">
            <w:pPr>
              <w:rPr>
                <w:rFonts w:cs="Arial"/>
              </w:rPr>
            </w:pPr>
            <w:r>
              <w:rPr>
                <w:highlight w:val="yellow"/>
              </w:rPr>
              <w:t>V2.8</w:t>
            </w:r>
            <w:r w:rsidRPr="005F569C">
              <w:rPr>
                <w:highlight w:val="yellow"/>
              </w:rPr>
              <w:t>.0.43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C2" w:rsidRPr="00B143F1" w:rsidRDefault="00EA1EC2" w:rsidP="005F569C">
            <w:pPr>
              <w:rPr>
                <w:rFonts w:cs="Arial"/>
              </w:rPr>
            </w:pPr>
            <w:r w:rsidRPr="00B143F1">
              <w:t>Located @ Tests folder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C2" w:rsidRPr="00F62628" w:rsidRDefault="00EA1EC2" w:rsidP="005F569C"/>
        </w:tc>
      </w:tr>
    </w:tbl>
    <w:p w:rsidR="00EA1EC2" w:rsidRDefault="00EA1EC2" w:rsidP="00EA1EC2">
      <w:pPr>
        <w:spacing w:after="0"/>
        <w:rPr>
          <w:u w:val="single"/>
        </w:rPr>
      </w:pPr>
    </w:p>
    <w:p w:rsidR="00EA1EC2" w:rsidRPr="004B7184" w:rsidRDefault="00EA1EC2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 w:rsidRPr="004B7184">
        <w:rPr>
          <w:highlight w:val="yellow"/>
          <w:u w:val="single"/>
        </w:rPr>
        <w:t>MCU</w:t>
      </w:r>
    </w:p>
    <w:p w:rsidR="005F569C" w:rsidRDefault="005F569C" w:rsidP="008538ED">
      <w:pPr>
        <w:pStyle w:val="ListParagraph"/>
        <w:numPr>
          <w:ilvl w:val="0"/>
          <w:numId w:val="66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DF626A">
        <w:rPr>
          <w:rFonts w:ascii="Verdana" w:eastAsia="Times New Roman" w:hAnsi="Verdana" w:cs="Times New Roman"/>
          <w:color w:val="303030"/>
          <w:sz w:val="16"/>
          <w:szCs w:val="16"/>
        </w:rPr>
        <w:t>ASCBT-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440</w:t>
      </w:r>
      <w:r w:rsidR="00BA5E76">
        <w:rPr>
          <w:rFonts w:ascii="Verdana" w:eastAsia="Times New Roman" w:hAnsi="Verdana" w:cs="Times New Roman"/>
          <w:color w:val="303030"/>
          <w:sz w:val="16"/>
          <w:szCs w:val="16"/>
        </w:rPr>
        <w:t>, 481</w:t>
      </w:r>
    </w:p>
    <w:p w:rsidR="00EA1EC2" w:rsidRPr="00303B78" w:rsidRDefault="00EA1EC2" w:rsidP="00EA1EC2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303B78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5F569C" w:rsidRDefault="005F569C" w:rsidP="008538ED">
      <w:pPr>
        <w:pStyle w:val="ListParagraph"/>
        <w:numPr>
          <w:ilvl w:val="0"/>
          <w:numId w:val="66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NTR</w:t>
      </w:r>
    </w:p>
    <w:p w:rsidR="00EA1EC2" w:rsidRPr="0008558C" w:rsidRDefault="00EA1EC2" w:rsidP="00EA1EC2">
      <w:pPr>
        <w:pStyle w:val="ListParagraph"/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EA1EC2" w:rsidRPr="002B3A5C" w:rsidRDefault="00EA1EC2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 xml:space="preserve">LCD </w:t>
      </w:r>
      <w:r w:rsidRPr="002B3A5C">
        <w:rPr>
          <w:highlight w:val="yellow"/>
          <w:u w:val="single"/>
        </w:rPr>
        <w:t>K</w:t>
      </w:r>
      <w:r>
        <w:rPr>
          <w:highlight w:val="yellow"/>
          <w:u w:val="single"/>
        </w:rPr>
        <w:t>eypad</w:t>
      </w:r>
    </w:p>
    <w:p w:rsidR="00EA1EC2" w:rsidRPr="00A8143B" w:rsidRDefault="00EA1EC2" w:rsidP="00EA1EC2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hAnsi="Verdana"/>
          <w:b/>
          <w:bCs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NTR</w:t>
      </w:r>
      <w:r w:rsidRPr="003D3E16"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</w:p>
    <w:p w:rsidR="00EA1EC2" w:rsidRDefault="00EA1EC2" w:rsidP="00EA1EC2">
      <w:pPr>
        <w:shd w:val="clear" w:color="auto" w:fill="FFFFFF"/>
        <w:spacing w:after="0" w:line="240" w:lineRule="auto"/>
        <w:ind w:left="720"/>
        <w:rPr>
          <w:rFonts w:ascii="Verdana" w:hAnsi="Verdana"/>
          <w:b/>
          <w:bCs/>
          <w:color w:val="303030"/>
          <w:sz w:val="16"/>
          <w:szCs w:val="16"/>
        </w:rPr>
      </w:pPr>
    </w:p>
    <w:p w:rsidR="00EA1EC2" w:rsidRPr="00BE347E" w:rsidRDefault="00EA1EC2" w:rsidP="00EA1EC2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BE347E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5F569C" w:rsidRDefault="00EA1EC2" w:rsidP="00EA1EC2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D84F89">
        <w:rPr>
          <w:rFonts w:ascii="Verdana" w:eastAsia="Times New Roman" w:hAnsi="Verdana" w:cs="Times New Roman"/>
          <w:color w:val="303030"/>
          <w:sz w:val="16"/>
          <w:szCs w:val="16"/>
        </w:rPr>
        <w:t>ASCBT-</w:t>
      </w:r>
      <w:r w:rsidR="005F569C">
        <w:rPr>
          <w:rFonts w:ascii="Verdana" w:eastAsia="Times New Roman" w:hAnsi="Verdana" w:cs="Times New Roman"/>
          <w:color w:val="303030"/>
          <w:sz w:val="16"/>
          <w:szCs w:val="16"/>
        </w:rPr>
        <w:t>471</w:t>
      </w:r>
      <w:r w:rsidR="00BA5E76">
        <w:rPr>
          <w:rFonts w:ascii="Verdana" w:eastAsia="Times New Roman" w:hAnsi="Verdana" w:cs="Times New Roman"/>
          <w:color w:val="303030"/>
          <w:sz w:val="16"/>
          <w:szCs w:val="16"/>
        </w:rPr>
        <w:t>, 456</w:t>
      </w:r>
    </w:p>
    <w:p w:rsidR="00EA1EC2" w:rsidRDefault="00EA1EC2" w:rsidP="00EA1EC2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</w:p>
    <w:p w:rsidR="00BA5E76" w:rsidRDefault="00BA5E76" w:rsidP="00BA5E76">
      <w:p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</w:p>
    <w:p w:rsidR="00BA5E76" w:rsidRPr="002B3A5C" w:rsidRDefault="00BA5E76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>IPM</w:t>
      </w:r>
    </w:p>
    <w:p w:rsidR="00BA5E76" w:rsidRPr="00A8143B" w:rsidRDefault="00BA5E76" w:rsidP="00BA5E76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hAnsi="Verdana"/>
          <w:b/>
          <w:bCs/>
          <w:color w:val="303030"/>
          <w:sz w:val="16"/>
          <w:szCs w:val="16"/>
        </w:rPr>
      </w:pPr>
      <w:r w:rsidRPr="00D84F89">
        <w:rPr>
          <w:rFonts w:ascii="Verdana" w:eastAsia="Times New Roman" w:hAnsi="Verdana" w:cs="Times New Roman"/>
          <w:color w:val="303030"/>
          <w:sz w:val="16"/>
          <w:szCs w:val="16"/>
        </w:rPr>
        <w:t>ASCBT-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431</w:t>
      </w:r>
      <w:r w:rsidRPr="003D3E16"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</w:p>
    <w:p w:rsidR="00BA5E76" w:rsidRDefault="00BA5E76" w:rsidP="00BA5E76">
      <w:pPr>
        <w:shd w:val="clear" w:color="auto" w:fill="FFFFFF"/>
        <w:spacing w:after="0" w:line="240" w:lineRule="auto"/>
        <w:ind w:left="720"/>
        <w:rPr>
          <w:rFonts w:ascii="Verdana" w:hAnsi="Verdana"/>
          <w:b/>
          <w:bCs/>
          <w:color w:val="303030"/>
          <w:sz w:val="16"/>
          <w:szCs w:val="16"/>
        </w:rPr>
      </w:pPr>
    </w:p>
    <w:p w:rsidR="00BA5E76" w:rsidRPr="00BE347E" w:rsidRDefault="00BA5E76" w:rsidP="00BA5E76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BE347E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BA5E76" w:rsidRDefault="00BA5E76" w:rsidP="00BA5E76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D84F89">
        <w:rPr>
          <w:rFonts w:ascii="Verdana" w:eastAsia="Times New Roman" w:hAnsi="Verdana" w:cs="Times New Roman"/>
          <w:color w:val="303030"/>
          <w:sz w:val="16"/>
          <w:szCs w:val="16"/>
        </w:rPr>
        <w:t>ASCBT-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436, 479, 466</w:t>
      </w:r>
    </w:p>
    <w:p w:rsidR="009632D2" w:rsidRDefault="009632D2" w:rsidP="009632D2">
      <w:pPr>
        <w:shd w:val="clear" w:color="auto" w:fill="FFFFFF"/>
        <w:spacing w:after="0" w:line="240" w:lineRule="auto"/>
        <w:ind w:left="720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9632D2" w:rsidRPr="00C15A25" w:rsidRDefault="009632D2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>PIR CAM</w:t>
      </w:r>
    </w:p>
    <w:p w:rsidR="009632D2" w:rsidRPr="00A8143B" w:rsidRDefault="009632D2" w:rsidP="009632D2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  <w:shd w:val="clear" w:color="auto" w:fill="FFFFFF"/>
        </w:rPr>
        <w:t>Supports GIRA LED behavior requirements</w:t>
      </w:r>
    </w:p>
    <w:p w:rsidR="009632D2" w:rsidRDefault="009632D2" w:rsidP="009632D2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BA5E76" w:rsidRDefault="00BA5E76" w:rsidP="00BA5E76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</w:p>
    <w:p w:rsidR="00A8143B" w:rsidRDefault="00A8143B" w:rsidP="008972B5">
      <w:pPr>
        <w:pStyle w:val="Heading2"/>
      </w:pPr>
      <w:bookmarkStart w:id="33" w:name="_Toc523816813"/>
      <w:r>
        <w:t xml:space="preserve">Release Date: 12/06/2017 (Revision </w:t>
      </w:r>
      <w:r w:rsidR="008972B5">
        <w:t>47727</w:t>
      </w:r>
      <w:r>
        <w:t>)</w:t>
      </w:r>
      <w:bookmarkEnd w:id="33"/>
    </w:p>
    <w:p w:rsidR="00A8143B" w:rsidRDefault="00A8143B" w:rsidP="00A8143B">
      <w:r>
        <w:t>SVN Location: https://subversion.ise.de/svn/gira/AlarmSystemCrow</w:t>
      </w:r>
    </w:p>
    <w:p w:rsidR="00A8143B" w:rsidRPr="00AA05BC" w:rsidRDefault="00A8143B" w:rsidP="00A8143B">
      <w:pPr>
        <w:spacing w:after="0"/>
        <w:rPr>
          <w:u w:val="single"/>
        </w:rPr>
      </w:pPr>
      <w:r w:rsidRPr="00AA05BC">
        <w:rPr>
          <w:u w:val="single"/>
        </w:rPr>
        <w:t>The Package includes:</w:t>
      </w:r>
      <w:r>
        <w:rPr>
          <w:u w:val="single"/>
        </w:rPr>
        <w:t xml:space="preserve"> </w:t>
      </w:r>
    </w:p>
    <w:p w:rsidR="00A8143B" w:rsidRPr="00A8143B" w:rsidRDefault="00A8143B" w:rsidP="00A8143B">
      <w:pPr>
        <w:pStyle w:val="ListParagraph"/>
        <w:numPr>
          <w:ilvl w:val="0"/>
          <w:numId w:val="1"/>
        </w:numPr>
      </w:pPr>
      <w:proofErr w:type="spellStart"/>
      <w:r>
        <w:t>CrowLibrary</w:t>
      </w:r>
      <w:proofErr w:type="spellEnd"/>
      <w:r>
        <w:t xml:space="preserve"> </w:t>
      </w:r>
      <w:r w:rsidRPr="00A8143B">
        <w:t>Version 2.4.0.56</w:t>
      </w:r>
    </w:p>
    <w:p w:rsidR="00A8143B" w:rsidRPr="00A8143B" w:rsidRDefault="00A8143B" w:rsidP="00A8143B">
      <w:pPr>
        <w:pStyle w:val="ListParagraph"/>
        <w:numPr>
          <w:ilvl w:val="0"/>
          <w:numId w:val="1"/>
        </w:numPr>
      </w:pPr>
      <w:r w:rsidRPr="00A8143B">
        <w:t xml:space="preserve">Crow </w:t>
      </w:r>
      <w:proofErr w:type="spellStart"/>
      <w:r w:rsidRPr="00A8143B">
        <w:t>IPMApplication</w:t>
      </w:r>
      <w:proofErr w:type="spellEnd"/>
      <w:r w:rsidRPr="00A8143B">
        <w:t xml:space="preserve"> Version 2.4.0.56</w:t>
      </w:r>
    </w:p>
    <w:p w:rsidR="00A8143B" w:rsidRPr="00B143F1" w:rsidRDefault="00A8143B" w:rsidP="00A8143B">
      <w:pPr>
        <w:pStyle w:val="ListParagraph"/>
        <w:numPr>
          <w:ilvl w:val="0"/>
          <w:numId w:val="1"/>
        </w:numPr>
      </w:pPr>
      <w:r w:rsidRPr="00B143F1">
        <w:t xml:space="preserve">Crow MCU </w:t>
      </w:r>
      <w:proofErr w:type="spellStart"/>
      <w:r w:rsidRPr="00B143F1">
        <w:t>UpdateFirmware</w:t>
      </w:r>
      <w:proofErr w:type="spellEnd"/>
      <w:r w:rsidRPr="00B143F1">
        <w:t xml:space="preserve"> Version 1.7.3.43</w:t>
      </w:r>
    </w:p>
    <w:p w:rsidR="00A8143B" w:rsidRPr="00B143F1" w:rsidRDefault="00A8143B" w:rsidP="00A8143B">
      <w:pPr>
        <w:pStyle w:val="ListParagraph"/>
        <w:numPr>
          <w:ilvl w:val="0"/>
          <w:numId w:val="1"/>
        </w:numPr>
      </w:pPr>
      <w:r w:rsidRPr="00B143F1">
        <w:t>Crow MCU Peripheral Update Version 1.0.0.1</w:t>
      </w:r>
    </w:p>
    <w:p w:rsidR="00A8143B" w:rsidRPr="00AA05BC" w:rsidRDefault="00A8143B" w:rsidP="00A8143B">
      <w:pPr>
        <w:spacing w:after="0"/>
        <w:rPr>
          <w:u w:val="single"/>
        </w:rPr>
      </w:pPr>
      <w:r w:rsidRPr="00AA05BC">
        <w:rPr>
          <w:u w:val="single"/>
        </w:rPr>
        <w:t>Compatibility:</w:t>
      </w:r>
      <w:r>
        <w:rPr>
          <w:u w:val="single"/>
        </w:rPr>
        <w:t xml:space="preserve"> </w:t>
      </w:r>
    </w:p>
    <w:p w:rsidR="00A8143B" w:rsidRDefault="00A8143B" w:rsidP="00A8143B">
      <w:pPr>
        <w:pStyle w:val="ListParagraph"/>
        <w:numPr>
          <w:ilvl w:val="0"/>
          <w:numId w:val="1"/>
        </w:numPr>
      </w:pPr>
      <w:proofErr w:type="spellStart"/>
      <w:r>
        <w:t>CrowLibraryInterface</w:t>
      </w:r>
      <w:proofErr w:type="spellEnd"/>
      <w:r>
        <w:t xml:space="preserve"> Version 1.2.1.31</w:t>
      </w:r>
    </w:p>
    <w:p w:rsidR="00A8143B" w:rsidRPr="00A8143B" w:rsidRDefault="00A8143B" w:rsidP="00A8143B">
      <w:pPr>
        <w:pStyle w:val="ListParagraph"/>
        <w:numPr>
          <w:ilvl w:val="0"/>
          <w:numId w:val="1"/>
        </w:numPr>
      </w:pPr>
      <w:proofErr w:type="spellStart"/>
      <w:r w:rsidRPr="00A8143B">
        <w:t>Gira</w:t>
      </w:r>
      <w:proofErr w:type="spellEnd"/>
      <w:r w:rsidRPr="00A8143B">
        <w:t xml:space="preserve"> Device Package : V1.0.539</w:t>
      </w:r>
    </w:p>
    <w:p w:rsidR="00A8143B" w:rsidRPr="00A8143B" w:rsidRDefault="00A8143B" w:rsidP="00A8143B">
      <w:pPr>
        <w:pStyle w:val="ListParagraph"/>
        <w:numPr>
          <w:ilvl w:val="0"/>
          <w:numId w:val="1"/>
        </w:numPr>
      </w:pPr>
      <w:r w:rsidRPr="00A8143B">
        <w:t>XSD version: 1.2.0.10</w:t>
      </w:r>
    </w:p>
    <w:p w:rsidR="00A8143B" w:rsidRPr="00A8143B" w:rsidRDefault="00A8143B" w:rsidP="00A8143B">
      <w:pPr>
        <w:pStyle w:val="ListParagraph"/>
        <w:numPr>
          <w:ilvl w:val="0"/>
          <w:numId w:val="1"/>
        </w:numPr>
      </w:pPr>
      <w:r w:rsidRPr="00A8143B">
        <w:t xml:space="preserve">GPA Version 2.3.0.195 </w:t>
      </w:r>
    </w:p>
    <w:p w:rsidR="00A8143B" w:rsidRPr="00A7013A" w:rsidRDefault="00A8143B" w:rsidP="00A8143B">
      <w:pPr>
        <w:spacing w:after="0"/>
        <w:rPr>
          <w:u w:val="single"/>
        </w:rPr>
      </w:pPr>
      <w:r>
        <w:t xml:space="preserve"> </w:t>
      </w: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1580"/>
        <w:gridCol w:w="1460"/>
        <w:gridCol w:w="2313"/>
        <w:gridCol w:w="3503"/>
      </w:tblGrid>
      <w:tr w:rsidR="00A8143B" w:rsidRPr="00F62628" w:rsidTr="00A8143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F62628" w:rsidRDefault="00A8143B" w:rsidP="00A814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F62628" w:rsidRDefault="00A8143B" w:rsidP="00A814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F62628" w:rsidRDefault="00A8143B" w:rsidP="00A814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HW version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3B" w:rsidRPr="00F62628" w:rsidRDefault="00A8143B" w:rsidP="00A8143B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Comments</w:t>
            </w:r>
          </w:p>
        </w:tc>
      </w:tr>
      <w:tr w:rsidR="00A8143B" w:rsidRPr="00F62628" w:rsidTr="00A8143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B143F1">
              <w:t>Control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4B7184" w:rsidRDefault="00A8143B" w:rsidP="00A8143B">
            <w:pPr>
              <w:rPr>
                <w:highlight w:val="yellow"/>
              </w:rPr>
            </w:pPr>
            <w:r w:rsidRPr="004B7184">
              <w:rPr>
                <w:highlight w:val="yellow"/>
              </w:rPr>
              <w:t>2.4.2.</w:t>
            </w:r>
            <w:r w:rsidR="00652CBE">
              <w:rPr>
                <w:highlight w:val="yellow"/>
              </w:rPr>
              <w:t>101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B143F1">
              <w:t>5B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3B" w:rsidRPr="002F1CB4" w:rsidRDefault="00A8143B" w:rsidP="00A8143B">
            <w:r w:rsidRPr="002F1CB4">
              <w:t>SW version still under test</w:t>
            </w:r>
          </w:p>
        </w:tc>
      </w:tr>
      <w:tr w:rsidR="00A8143B" w:rsidRPr="00F62628" w:rsidTr="00A8143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B143F1">
              <w:t>RF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B143F1">
              <w:t>4.6.0.52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B143F1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3B" w:rsidRPr="002F1CB4" w:rsidRDefault="00A8143B" w:rsidP="00A8143B">
            <w:r w:rsidRPr="002F1CB4">
              <w:t>SW version still under test</w:t>
            </w:r>
          </w:p>
        </w:tc>
      </w:tr>
      <w:tr w:rsidR="00A8143B" w:rsidRPr="00F62628" w:rsidTr="00A8143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B143F1">
              <w:t>PIR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0539D7" w:rsidRDefault="00A8143B" w:rsidP="00A8143B">
            <w:pPr>
              <w:tabs>
                <w:tab w:val="center" w:pos="1368"/>
              </w:tabs>
              <w:rPr>
                <w:rFonts w:cs="Arial"/>
              </w:rPr>
            </w:pPr>
            <w:r w:rsidRPr="00A8143B">
              <w:t>0.8.2.12</w:t>
            </w:r>
            <w:r w:rsidRPr="000539D7">
              <w:tab/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B143F1">
              <w:t>4C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3B" w:rsidRPr="00F62628" w:rsidRDefault="00A8143B" w:rsidP="00A8143B">
            <w:r>
              <w:t>4B is OK too</w:t>
            </w:r>
          </w:p>
        </w:tc>
      </w:tr>
      <w:tr w:rsidR="00A8143B" w:rsidRPr="00F62628" w:rsidTr="00A8143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B143F1">
              <w:t>PIR Cam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B50F68">
            <w:pPr>
              <w:rPr>
                <w:rFonts w:cs="Arial"/>
              </w:rPr>
            </w:pPr>
            <w:r w:rsidRPr="00B50F68">
              <w:rPr>
                <w:highlight w:val="yellow"/>
              </w:rPr>
              <w:t>1.2.0.3</w:t>
            </w:r>
            <w:r w:rsidR="00B50F68" w:rsidRPr="00B50F68">
              <w:rPr>
                <w:highlight w:val="yellow"/>
              </w:rPr>
              <w:t>5</w:t>
            </w:r>
            <w:r w:rsidRPr="00B50F68">
              <w:rPr>
                <w:highlight w:val="yellow"/>
              </w:rPr>
              <w:t>/192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B143F1">
              <w:t>4B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3B" w:rsidRPr="00F62628" w:rsidRDefault="00A8143B" w:rsidP="00A8143B">
            <w:r>
              <w:t>4A is OK too</w:t>
            </w:r>
          </w:p>
        </w:tc>
      </w:tr>
      <w:tr w:rsidR="00A8143B" w:rsidRPr="00F62628" w:rsidTr="00A8143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F62628" w:rsidRDefault="00A8143B" w:rsidP="00A8143B">
            <w:pPr>
              <w:rPr>
                <w:rFonts w:cs="Arial"/>
              </w:rPr>
            </w:pPr>
            <w:r w:rsidRPr="00F62628">
              <w:t>Magnet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F15030" w:rsidRDefault="00A8143B" w:rsidP="00A8143B">
            <w:pPr>
              <w:rPr>
                <w:rFonts w:cs="Arial"/>
              </w:rPr>
            </w:pPr>
            <w:r w:rsidRPr="00F15030">
              <w:t>0.7.0.9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F62628" w:rsidRDefault="00A8143B" w:rsidP="00A8143B">
            <w:pPr>
              <w:rPr>
                <w:rFonts w:cs="Arial"/>
              </w:rPr>
            </w:pPr>
            <w:r w:rsidRPr="00F62628">
              <w:t>4A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3B" w:rsidRPr="00F62628" w:rsidRDefault="00A8143B" w:rsidP="00A8143B"/>
        </w:tc>
      </w:tr>
      <w:tr w:rsidR="00A8143B" w:rsidRPr="00F62628" w:rsidTr="00A8143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F62628" w:rsidRDefault="00A8143B" w:rsidP="00A8143B">
            <w:pPr>
              <w:rPr>
                <w:rFonts w:cs="Arial"/>
              </w:rPr>
            </w:pPr>
            <w:r w:rsidRPr="00F62628">
              <w:t>Technical Contact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F15030" w:rsidRDefault="00A8143B" w:rsidP="00A8143B">
            <w:pPr>
              <w:rPr>
                <w:rFonts w:cs="Arial"/>
              </w:rPr>
            </w:pPr>
            <w:r w:rsidRPr="00F15030">
              <w:t>0.7.0.9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F62628" w:rsidRDefault="00A8143B" w:rsidP="00A8143B">
            <w:pPr>
              <w:rPr>
                <w:rFonts w:cs="Arial"/>
              </w:rPr>
            </w:pPr>
            <w:r w:rsidRPr="00F62628">
              <w:t>4A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3B" w:rsidRPr="00F62628" w:rsidRDefault="00A8143B" w:rsidP="00A8143B"/>
        </w:tc>
      </w:tr>
      <w:tr w:rsidR="00A8143B" w:rsidRPr="00F62628" w:rsidTr="00A8143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B143F1">
              <w:t>Indoor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C15A25">
              <w:rPr>
                <w:highlight w:val="yellow"/>
              </w:rPr>
              <w:t>0.14.</w:t>
            </w:r>
            <w:r>
              <w:rPr>
                <w:highlight w:val="yellow"/>
              </w:rPr>
              <w:t>3.</w:t>
            </w:r>
            <w:r w:rsidRPr="00A8143B">
              <w:rPr>
                <w:highlight w:val="yellow"/>
              </w:rPr>
              <w:t>21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B143F1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3B" w:rsidRPr="00F62628" w:rsidRDefault="00A8143B" w:rsidP="00A8143B">
            <w:r>
              <w:t>2C is OK too</w:t>
            </w:r>
          </w:p>
        </w:tc>
      </w:tr>
      <w:tr w:rsidR="00A8143B" w:rsidRPr="00F62628" w:rsidTr="00A8143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B143F1">
              <w:t>Outdoor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F344C9" w:rsidRDefault="00A8143B" w:rsidP="00A8143B">
            <w:pPr>
              <w:rPr>
                <w:highlight w:val="yellow"/>
              </w:rPr>
            </w:pPr>
            <w:r w:rsidRPr="00F344C9">
              <w:rPr>
                <w:highlight w:val="yellow"/>
              </w:rPr>
              <w:t>0.14.</w:t>
            </w:r>
            <w:r>
              <w:rPr>
                <w:highlight w:val="yellow"/>
              </w:rPr>
              <w:t>3.24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B143F1">
              <w:t>4B</w:t>
            </w:r>
            <w:r w:rsidRPr="00B143F1">
              <w:rPr>
                <w:rFonts w:cs="Arial"/>
              </w:rPr>
              <w:t xml:space="preserve"> must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3B" w:rsidRPr="00F62628" w:rsidRDefault="00A8143B" w:rsidP="00A8143B"/>
        </w:tc>
      </w:tr>
      <w:tr w:rsidR="00A8143B" w:rsidRPr="00F62628" w:rsidTr="00A8143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B143F1">
              <w:lastRenderedPageBreak/>
              <w:t>I/O 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AD3881" w:rsidRDefault="00A8143B" w:rsidP="00A8143B">
            <w:pPr>
              <w:rPr>
                <w:rFonts w:cs="Arial"/>
              </w:rPr>
            </w:pPr>
            <w:r w:rsidRPr="00AD3881">
              <w:t>1.2.0.24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B143F1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3B" w:rsidRPr="00F62628" w:rsidRDefault="00A8143B" w:rsidP="00A8143B">
            <w:r>
              <w:t>3A is OK too</w:t>
            </w:r>
          </w:p>
        </w:tc>
      </w:tr>
      <w:tr w:rsidR="00A8143B" w:rsidRPr="00F62628" w:rsidTr="00A8143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B143F1">
              <w:t>Keyfob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B143F1">
              <w:t>0.3.0.6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B143F1">
              <w:t>1A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3B" w:rsidRPr="00F62628" w:rsidRDefault="00A8143B" w:rsidP="00A8143B"/>
        </w:tc>
      </w:tr>
      <w:tr w:rsidR="00A8143B" w:rsidRPr="00F62628" w:rsidTr="00A8143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B143F1">
              <w:t>GBD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B143F1">
              <w:t>0.1.0.19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B143F1">
              <w:t>1D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3B" w:rsidRPr="00F62628" w:rsidRDefault="00A8143B" w:rsidP="00A8143B">
            <w:r>
              <w:t>1C is OK too</w:t>
            </w:r>
          </w:p>
        </w:tc>
      </w:tr>
      <w:tr w:rsidR="00A8143B" w:rsidRPr="00F62628" w:rsidTr="00A8143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B143F1">
              <w:t>LCD Keypad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9C23C9">
              <w:rPr>
                <w:highlight w:val="yellow"/>
              </w:rPr>
              <w:t>1.0.</w:t>
            </w:r>
            <w:r w:rsidR="00652CBE">
              <w:rPr>
                <w:highlight w:val="yellow"/>
              </w:rPr>
              <w:t>9</w:t>
            </w:r>
            <w:r w:rsidR="00652CBE" w:rsidRPr="00652CBE">
              <w:rPr>
                <w:highlight w:val="yellow"/>
              </w:rPr>
              <w:t>.38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B143F1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3B" w:rsidRDefault="00A8143B" w:rsidP="00A8143B">
            <w:r w:rsidRPr="002F1CB4">
              <w:t>SW version still under test</w:t>
            </w:r>
          </w:p>
          <w:p w:rsidR="00A8143B" w:rsidRPr="002F1CB4" w:rsidRDefault="00A8143B" w:rsidP="00A8143B">
            <w:r>
              <w:t>3A is OK too</w:t>
            </w:r>
          </w:p>
        </w:tc>
      </w:tr>
      <w:tr w:rsidR="00A8143B" w:rsidRPr="00F62628" w:rsidTr="00A8143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3B" w:rsidRPr="00B143F1" w:rsidRDefault="00A8143B" w:rsidP="00A8143B">
            <w:r w:rsidRPr="00B143F1">
              <w:t>Touch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3B" w:rsidRPr="00A8143B" w:rsidRDefault="00652CBE" w:rsidP="00652CBE">
            <w:pPr>
              <w:rPr>
                <w:highlight w:val="yellow"/>
              </w:rPr>
            </w:pPr>
            <w:r>
              <w:rPr>
                <w:highlight w:val="yellow"/>
              </w:rPr>
              <w:t>0.0.0.6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3B" w:rsidRPr="00B143F1" w:rsidRDefault="00A8143B" w:rsidP="00A8143B"/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3B" w:rsidRDefault="00A8143B" w:rsidP="00A8143B"/>
        </w:tc>
      </w:tr>
      <w:tr w:rsidR="00A8143B" w:rsidRPr="00F62628" w:rsidTr="00A8143B">
        <w:trPr>
          <w:trHeight w:val="85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B143F1">
              <w:t>Door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A8143B" w:rsidRDefault="00652CBE" w:rsidP="00A8143B">
            <w:pPr>
              <w:rPr>
                <w:rFonts w:cs="Arial"/>
                <w:highlight w:val="yellow"/>
              </w:rPr>
            </w:pPr>
            <w:r>
              <w:rPr>
                <w:highlight w:val="yellow"/>
              </w:rPr>
              <w:t>0.1.0.6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B143F1">
              <w:t>2B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3B" w:rsidRPr="00F62628" w:rsidRDefault="00A8143B" w:rsidP="00A8143B">
            <w:r>
              <w:t>Known issue: Automatic feature tests fail (see MCU known issues below). Manual tests - Pass</w:t>
            </w:r>
          </w:p>
        </w:tc>
      </w:tr>
      <w:tr w:rsidR="00A8143B" w:rsidRPr="00F62628" w:rsidTr="00A8143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B143F1">
              <w:t>Repeater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B143F1">
              <w:t>0.1.2.12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B143F1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3B" w:rsidRPr="00F62628" w:rsidRDefault="00A8143B" w:rsidP="00A8143B">
            <w:r>
              <w:t>2C is OK too</w:t>
            </w:r>
          </w:p>
        </w:tc>
      </w:tr>
      <w:tr w:rsidR="00A8143B" w:rsidTr="00A8143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B143F1">
              <w:t>GPA-C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A8143B">
              <w:rPr>
                <w:highlight w:val="yellow"/>
              </w:rPr>
              <w:t>V2.8.0.42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43B" w:rsidRPr="00B143F1" w:rsidRDefault="00A8143B" w:rsidP="00A8143B">
            <w:pPr>
              <w:rPr>
                <w:rFonts w:cs="Arial"/>
              </w:rPr>
            </w:pPr>
            <w:r w:rsidRPr="00B143F1">
              <w:t>Located @ Tests folder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3B" w:rsidRDefault="00A8143B" w:rsidP="00A8143B">
            <w:r>
              <w:t>Still Under test.</w:t>
            </w:r>
          </w:p>
          <w:p w:rsidR="00A8143B" w:rsidRPr="00F62628" w:rsidRDefault="00A8143B" w:rsidP="00A8143B">
            <w:r>
              <w:t>Known issue: Door module configuration causes this application to crash</w:t>
            </w:r>
          </w:p>
        </w:tc>
      </w:tr>
    </w:tbl>
    <w:p w:rsidR="00A8143B" w:rsidRDefault="00A8143B" w:rsidP="00A8143B">
      <w:pPr>
        <w:spacing w:after="0"/>
        <w:rPr>
          <w:u w:val="single"/>
        </w:rPr>
      </w:pPr>
    </w:p>
    <w:p w:rsidR="00A8143B" w:rsidRPr="004B7184" w:rsidRDefault="00A8143B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 w:rsidRPr="004B7184">
        <w:rPr>
          <w:highlight w:val="yellow"/>
          <w:u w:val="single"/>
        </w:rPr>
        <w:t>MCU</w:t>
      </w:r>
    </w:p>
    <w:p w:rsidR="00194AF4" w:rsidRDefault="00DF626A" w:rsidP="008538ED">
      <w:pPr>
        <w:pStyle w:val="ListParagraph"/>
        <w:numPr>
          <w:ilvl w:val="0"/>
          <w:numId w:val="66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DF626A">
        <w:rPr>
          <w:rFonts w:ascii="Verdana" w:eastAsia="Times New Roman" w:hAnsi="Verdana" w:cs="Times New Roman"/>
          <w:color w:val="303030"/>
          <w:sz w:val="16"/>
          <w:szCs w:val="16"/>
        </w:rPr>
        <w:t>NTR</w:t>
      </w:r>
      <w:r w:rsidR="002B308F">
        <w:rPr>
          <w:rFonts w:ascii="Verdana" w:eastAsia="Times New Roman" w:hAnsi="Verdana" w:cs="Times New Roman"/>
          <w:color w:val="303030"/>
          <w:sz w:val="16"/>
          <w:szCs w:val="16"/>
        </w:rPr>
        <w:t xml:space="preserve"> (Nothing to Report)</w:t>
      </w:r>
    </w:p>
    <w:p w:rsidR="00A8143B" w:rsidRPr="00303B78" w:rsidRDefault="00A8143B" w:rsidP="00A8143B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303B78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DF626A" w:rsidRDefault="00DF626A" w:rsidP="008538ED">
      <w:pPr>
        <w:pStyle w:val="ListParagraph"/>
        <w:numPr>
          <w:ilvl w:val="0"/>
          <w:numId w:val="66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DF626A">
        <w:rPr>
          <w:rFonts w:ascii="Verdana" w:eastAsia="Times New Roman" w:hAnsi="Verdana" w:cs="Times New Roman"/>
          <w:color w:val="303030"/>
          <w:sz w:val="16"/>
          <w:szCs w:val="16"/>
        </w:rPr>
        <w:t xml:space="preserve">ASCBT-174, 417, 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418, 446, 458, 460, 461</w:t>
      </w:r>
      <w:r w:rsidR="008349EE">
        <w:rPr>
          <w:rFonts w:ascii="Verdana" w:eastAsia="Times New Roman" w:hAnsi="Verdana" w:cs="Times New Roman"/>
          <w:color w:val="303030"/>
          <w:sz w:val="16"/>
          <w:szCs w:val="16"/>
        </w:rPr>
        <w:t>, 183</w:t>
      </w:r>
      <w:r w:rsidR="00BE5D7B">
        <w:rPr>
          <w:rFonts w:ascii="Verdana" w:eastAsia="Times New Roman" w:hAnsi="Verdana" w:cs="Times New Roman"/>
          <w:color w:val="303030"/>
          <w:sz w:val="16"/>
          <w:szCs w:val="16"/>
        </w:rPr>
        <w:t>, 454</w:t>
      </w:r>
    </w:p>
    <w:p w:rsidR="007427AB" w:rsidRPr="007427AB" w:rsidRDefault="007427AB" w:rsidP="008538ED">
      <w:pPr>
        <w:pStyle w:val="ListParagraph"/>
        <w:numPr>
          <w:ilvl w:val="0"/>
          <w:numId w:val="66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7427AB">
        <w:rPr>
          <w:rFonts w:ascii="Verdana" w:eastAsia="Times New Roman" w:hAnsi="Verdana" w:cs="Times New Roman"/>
          <w:color w:val="303030"/>
          <w:sz w:val="16"/>
          <w:szCs w:val="16"/>
        </w:rPr>
        <w:t>After upgrade MCU ,The MCU S/N is 100000.</w:t>
      </w:r>
    </w:p>
    <w:p w:rsidR="007427AB" w:rsidRDefault="007427AB" w:rsidP="008538ED">
      <w:pPr>
        <w:pStyle w:val="ListParagraph"/>
        <w:numPr>
          <w:ilvl w:val="0"/>
          <w:numId w:val="66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7427AB">
        <w:rPr>
          <w:rFonts w:ascii="Verdana" w:eastAsia="Times New Roman" w:hAnsi="Verdana" w:cs="Times New Roman"/>
          <w:color w:val="303030"/>
          <w:sz w:val="16"/>
          <w:szCs w:val="16"/>
        </w:rPr>
        <w:t>MCU getting stuck after upgrade</w:t>
      </w:r>
    </w:p>
    <w:p w:rsidR="007427AB" w:rsidRPr="00B50F68" w:rsidRDefault="007427AB" w:rsidP="008538ED">
      <w:pPr>
        <w:pStyle w:val="ListParagraph"/>
        <w:numPr>
          <w:ilvl w:val="0"/>
          <w:numId w:val="66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Style w:val="apple-converted-space"/>
          <w:rFonts w:ascii="Verdana" w:hAnsi="Verdana"/>
          <w:color w:val="303030"/>
          <w:sz w:val="16"/>
          <w:szCs w:val="16"/>
          <w:shd w:val="clear" w:color="auto" w:fill="FFFFFF"/>
        </w:rPr>
        <w:t> </w:t>
      </w:r>
      <w:r>
        <w:rPr>
          <w:rFonts w:ascii="Verdana" w:hAnsi="Verdana"/>
          <w:color w:val="303030"/>
          <w:sz w:val="16"/>
          <w:szCs w:val="16"/>
          <w:shd w:val="clear" w:color="auto" w:fill="FFFFFF"/>
        </w:rPr>
        <w:t>fixed MCU crash when sending configuration from GPA (or with an XML that contain resources)</w:t>
      </w:r>
    </w:p>
    <w:p w:rsidR="00A8143B" w:rsidRDefault="00B50F68" w:rsidP="008538ED">
      <w:pPr>
        <w:pStyle w:val="ListParagraph"/>
        <w:numPr>
          <w:ilvl w:val="0"/>
          <w:numId w:val="66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B50F68">
        <w:rPr>
          <w:rFonts w:ascii="Verdana" w:eastAsia="Times New Roman" w:hAnsi="Verdana" w:cs="Times New Roman"/>
          <w:color w:val="303030"/>
          <w:sz w:val="16"/>
          <w:szCs w:val="16"/>
        </w:rPr>
        <w:t>Outputs of I/O device doesn't turn on when the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y</w:t>
      </w:r>
      <w:r w:rsidRPr="00B50F68">
        <w:rPr>
          <w:rFonts w:ascii="Verdana" w:eastAsia="Times New Roman" w:hAnsi="Verdana" w:cs="Times New Roman"/>
          <w:color w:val="303030"/>
          <w:sz w:val="16"/>
          <w:szCs w:val="16"/>
        </w:rPr>
        <w:t xml:space="preserve"> are assigned to disarm state</w:t>
      </w:r>
    </w:p>
    <w:p w:rsidR="0008558C" w:rsidRPr="0008558C" w:rsidRDefault="0008558C" w:rsidP="0008558C">
      <w:pPr>
        <w:pStyle w:val="ListParagraph"/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A8143B" w:rsidRPr="002B3A5C" w:rsidRDefault="00A8143B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 xml:space="preserve">LCD </w:t>
      </w:r>
      <w:r w:rsidRPr="002B3A5C">
        <w:rPr>
          <w:highlight w:val="yellow"/>
          <w:u w:val="single"/>
        </w:rPr>
        <w:t>K</w:t>
      </w:r>
      <w:r>
        <w:rPr>
          <w:highlight w:val="yellow"/>
          <w:u w:val="single"/>
        </w:rPr>
        <w:t>eypad</w:t>
      </w:r>
    </w:p>
    <w:p w:rsidR="00A8143B" w:rsidRPr="00A8143B" w:rsidRDefault="0008558C" w:rsidP="0008558C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hAnsi="Verdana"/>
          <w:b/>
          <w:bCs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NTR</w:t>
      </w:r>
      <w:r w:rsidR="00A8143B" w:rsidRPr="003D3E16"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</w:p>
    <w:p w:rsidR="00A8143B" w:rsidRDefault="00A8143B" w:rsidP="00A8143B">
      <w:pPr>
        <w:shd w:val="clear" w:color="auto" w:fill="FFFFFF"/>
        <w:spacing w:after="0" w:line="240" w:lineRule="auto"/>
        <w:ind w:left="720"/>
        <w:rPr>
          <w:rFonts w:ascii="Verdana" w:hAnsi="Verdana"/>
          <w:b/>
          <w:bCs/>
          <w:color w:val="303030"/>
          <w:sz w:val="16"/>
          <w:szCs w:val="16"/>
        </w:rPr>
      </w:pPr>
    </w:p>
    <w:p w:rsidR="00A8143B" w:rsidRPr="00BE347E" w:rsidRDefault="00A8143B" w:rsidP="00A8143B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BE347E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D84F89" w:rsidRPr="00D84F89" w:rsidRDefault="00D84F89" w:rsidP="008349EE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D84F89">
        <w:rPr>
          <w:rFonts w:ascii="Verdana" w:eastAsia="Times New Roman" w:hAnsi="Verdana" w:cs="Times New Roman"/>
          <w:color w:val="303030"/>
          <w:sz w:val="16"/>
          <w:szCs w:val="16"/>
        </w:rPr>
        <w:t>ASCBT-287</w:t>
      </w:r>
      <w:r w:rsidR="008349EE">
        <w:rPr>
          <w:rFonts w:ascii="Verdana" w:eastAsia="Times New Roman" w:hAnsi="Verdana" w:cs="Times New Roman"/>
          <w:color w:val="303030"/>
          <w:sz w:val="16"/>
          <w:szCs w:val="16"/>
        </w:rPr>
        <w:t xml:space="preserve"> (</w:t>
      </w:r>
      <w:r w:rsidR="0008558C">
        <w:rPr>
          <w:rFonts w:ascii="Verdana" w:eastAsia="Times New Roman" w:hAnsi="Verdana" w:cs="Times New Roman"/>
          <w:color w:val="303030"/>
          <w:sz w:val="16"/>
          <w:szCs w:val="16"/>
        </w:rPr>
        <w:t>partially</w:t>
      </w:r>
      <w:r w:rsidR="008349EE">
        <w:rPr>
          <w:rFonts w:ascii="Verdana" w:eastAsia="Times New Roman" w:hAnsi="Verdana" w:cs="Times New Roman"/>
          <w:color w:val="303030"/>
          <w:sz w:val="16"/>
          <w:szCs w:val="16"/>
        </w:rPr>
        <w:t>)</w:t>
      </w:r>
      <w:r w:rsidRPr="00D84F89">
        <w:rPr>
          <w:rFonts w:ascii="Verdana" w:eastAsia="Times New Roman" w:hAnsi="Verdana" w:cs="Times New Roman"/>
          <w:color w:val="303030"/>
          <w:sz w:val="16"/>
          <w:szCs w:val="16"/>
        </w:rPr>
        <w:t xml:space="preserve">, </w:t>
      </w:r>
      <w:r w:rsidRPr="00476774">
        <w:rPr>
          <w:rFonts w:ascii="Verdana" w:eastAsia="Times New Roman" w:hAnsi="Verdana" w:cs="Times New Roman"/>
          <w:color w:val="303030"/>
          <w:sz w:val="16"/>
          <w:szCs w:val="16"/>
        </w:rPr>
        <w:t>344, 346</w:t>
      </w:r>
      <w:r w:rsidRPr="00D84F89">
        <w:rPr>
          <w:rFonts w:ascii="Verdana" w:eastAsia="Times New Roman" w:hAnsi="Verdana" w:cs="Times New Roman"/>
          <w:color w:val="303030"/>
          <w:sz w:val="16"/>
          <w:szCs w:val="16"/>
        </w:rPr>
        <w:t>, 360, 412, 426, 444, 462</w:t>
      </w:r>
    </w:p>
    <w:p w:rsidR="00D84F89" w:rsidRPr="00D84F89" w:rsidRDefault="00D84F89" w:rsidP="00D84F89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D84F89">
        <w:rPr>
          <w:rFonts w:ascii="Verdana" w:eastAsia="Times New Roman" w:hAnsi="Verdana" w:cs="Times New Roman"/>
          <w:color w:val="303030"/>
          <w:sz w:val="16"/>
          <w:szCs w:val="16"/>
        </w:rPr>
        <w:t>Menu/screen time-out doesn't work when wireless keypad is on batteries only</w:t>
      </w:r>
    </w:p>
    <w:p w:rsidR="00D84F89" w:rsidRPr="00D84F89" w:rsidRDefault="00D84F89" w:rsidP="00D84F89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D84F89">
        <w:rPr>
          <w:rFonts w:ascii="Verdana" w:eastAsia="Times New Roman" w:hAnsi="Verdana" w:cs="Times New Roman"/>
          <w:color w:val="303030"/>
          <w:sz w:val="16"/>
          <w:szCs w:val="16"/>
        </w:rPr>
        <w:t>Keypad stuck - doesn't respon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d</w:t>
      </w:r>
      <w:r w:rsidRPr="00D84F89">
        <w:rPr>
          <w:rFonts w:ascii="Verdana" w:eastAsia="Times New Roman" w:hAnsi="Verdana" w:cs="Times New Roman"/>
          <w:color w:val="303030"/>
          <w:sz w:val="16"/>
          <w:szCs w:val="16"/>
        </w:rPr>
        <w:t xml:space="preserve"> to any 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key</w:t>
      </w:r>
      <w:r w:rsidRPr="00D84F89">
        <w:rPr>
          <w:rFonts w:ascii="Verdana" w:eastAsia="Times New Roman" w:hAnsi="Verdana" w:cs="Times New Roman"/>
          <w:color w:val="303030"/>
          <w:sz w:val="16"/>
          <w:szCs w:val="16"/>
        </w:rPr>
        <w:t>,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  <w:r w:rsidRPr="00D84F89">
        <w:rPr>
          <w:rFonts w:ascii="Verdana" w:eastAsia="Times New Roman" w:hAnsi="Verdana" w:cs="Times New Roman"/>
          <w:color w:val="303030"/>
          <w:sz w:val="16"/>
          <w:szCs w:val="16"/>
        </w:rPr>
        <w:t>doesn't answer to supervision message and doesn't send re-sync message</w:t>
      </w:r>
    </w:p>
    <w:p w:rsidR="00D84F89" w:rsidRPr="00D84F89" w:rsidRDefault="00D84F89" w:rsidP="00D84F89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D84F89">
        <w:rPr>
          <w:rFonts w:ascii="Verdana" w:eastAsia="Times New Roman" w:hAnsi="Verdana" w:cs="Times New Roman"/>
          <w:color w:val="303030"/>
          <w:sz w:val="16"/>
          <w:szCs w:val="16"/>
        </w:rPr>
        <w:t>Keypad presents arm entry delay in stay mode and vice versa</w:t>
      </w:r>
    </w:p>
    <w:p w:rsidR="00D84F89" w:rsidRPr="00D84F89" w:rsidRDefault="00D84F89" w:rsidP="00D84F89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D84F89">
        <w:rPr>
          <w:rFonts w:ascii="Verdana" w:eastAsia="Times New Roman" w:hAnsi="Verdana" w:cs="Times New Roman"/>
          <w:color w:val="303030"/>
          <w:sz w:val="16"/>
          <w:szCs w:val="16"/>
        </w:rPr>
        <w:t>After wake-up the keypad doesn't display pop-up message after going to power save mode with an ongoing alarm</w:t>
      </w:r>
    </w:p>
    <w:p w:rsidR="00D84F89" w:rsidRPr="00D84F89" w:rsidRDefault="00D84F89" w:rsidP="00D84F89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D84F89">
        <w:rPr>
          <w:rFonts w:ascii="Verdana" w:eastAsia="Times New Roman" w:hAnsi="Verdana" w:cs="Times New Roman"/>
          <w:color w:val="303030"/>
          <w:sz w:val="16"/>
          <w:szCs w:val="16"/>
        </w:rPr>
        <w:t xml:space="preserve">The countdown display disappears after the keypad 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 xml:space="preserve">shutdown </w:t>
      </w:r>
      <w:r w:rsidRPr="00D84F89">
        <w:rPr>
          <w:rFonts w:ascii="Verdana" w:eastAsia="Times New Roman" w:hAnsi="Verdana" w:cs="Times New Roman"/>
          <w:color w:val="303030"/>
          <w:sz w:val="16"/>
          <w:szCs w:val="16"/>
        </w:rPr>
        <w:t>the display</w:t>
      </w:r>
    </w:p>
    <w:p w:rsidR="00D84F89" w:rsidRDefault="00D84F89" w:rsidP="00C6493E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D84F89">
        <w:rPr>
          <w:rFonts w:ascii="Verdana" w:eastAsia="Times New Roman" w:hAnsi="Verdana" w:cs="Times New Roman"/>
          <w:color w:val="303030"/>
          <w:sz w:val="16"/>
          <w:szCs w:val="16"/>
        </w:rPr>
        <w:t>After an alarm event and after waking up keypad with batteries only, its back-light is almost completely white</w:t>
      </w:r>
    </w:p>
    <w:p w:rsidR="00A8143B" w:rsidRDefault="00A8143B" w:rsidP="00A8143B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</w:p>
    <w:p w:rsidR="00A8143B" w:rsidRPr="00BE347E" w:rsidRDefault="00A8143B" w:rsidP="00A8143B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>
        <w:rPr>
          <w:rFonts w:ascii="Verdana" w:hAnsi="Verdana"/>
          <w:b/>
          <w:bCs/>
          <w:color w:val="303030"/>
          <w:sz w:val="16"/>
          <w:szCs w:val="16"/>
        </w:rPr>
        <w:t>Known Issues</w:t>
      </w:r>
    </w:p>
    <w:p w:rsidR="00A8143B" w:rsidRDefault="00C6493E" w:rsidP="00A8143B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 xml:space="preserve">Low </w:t>
      </w:r>
      <w:proofErr w:type="spellStart"/>
      <w:r>
        <w:rPr>
          <w:rFonts w:ascii="Verdana" w:hAnsi="Verdana"/>
          <w:color w:val="303030"/>
          <w:sz w:val="16"/>
          <w:szCs w:val="16"/>
        </w:rPr>
        <w:t>Batt</w:t>
      </w:r>
      <w:proofErr w:type="spellEnd"/>
      <w:r>
        <w:rPr>
          <w:rFonts w:ascii="Verdana" w:hAnsi="Verdana"/>
          <w:color w:val="303030"/>
          <w:sz w:val="16"/>
          <w:szCs w:val="16"/>
        </w:rPr>
        <w:t xml:space="preserve"> is disabled regardless to </w:t>
      </w:r>
      <w:r w:rsidR="00BE5D7B">
        <w:rPr>
          <w:rFonts w:ascii="Verdana" w:hAnsi="Verdana"/>
          <w:color w:val="303030"/>
          <w:sz w:val="16"/>
          <w:szCs w:val="16"/>
        </w:rPr>
        <w:t xml:space="preserve">the </w:t>
      </w:r>
      <w:r>
        <w:rPr>
          <w:rFonts w:ascii="Verdana" w:hAnsi="Verdana"/>
          <w:color w:val="303030"/>
          <w:sz w:val="16"/>
          <w:szCs w:val="16"/>
        </w:rPr>
        <w:t>battery status</w:t>
      </w:r>
    </w:p>
    <w:p w:rsidR="00A8143B" w:rsidRDefault="00A8143B" w:rsidP="00A8143B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08558C" w:rsidRPr="00C15A25" w:rsidRDefault="0008558C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>PIR CAM</w:t>
      </w:r>
    </w:p>
    <w:p w:rsidR="0008558C" w:rsidRPr="00A8143B" w:rsidRDefault="0008558C" w:rsidP="0008558C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  <w:shd w:val="clear" w:color="auto" w:fill="FFFFFF"/>
        </w:rPr>
        <w:t>Change Hold-Off time to ~2 seconds</w:t>
      </w:r>
    </w:p>
    <w:p w:rsidR="0008558C" w:rsidRPr="00FD6246" w:rsidRDefault="0008558C" w:rsidP="0008558C">
      <w:pPr>
        <w:shd w:val="clear" w:color="auto" w:fill="FFFFFF"/>
        <w:spacing w:after="0" w:line="240" w:lineRule="auto"/>
        <w:ind w:left="720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A8143B" w:rsidRPr="00C15A25" w:rsidRDefault="00A8143B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 w:rsidRPr="00C15A25">
        <w:rPr>
          <w:highlight w:val="yellow"/>
          <w:u w:val="single"/>
        </w:rPr>
        <w:t>Indoor Siren</w:t>
      </w:r>
    </w:p>
    <w:p w:rsidR="00A8143B" w:rsidRPr="00A8143B" w:rsidRDefault="0008558C" w:rsidP="00A8143B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  <w:shd w:val="clear" w:color="auto" w:fill="FFFFFF"/>
        </w:rPr>
        <w:t>NTR</w:t>
      </w:r>
    </w:p>
    <w:p w:rsidR="00A8143B" w:rsidRPr="00FD6246" w:rsidRDefault="00A8143B" w:rsidP="00A8143B">
      <w:pPr>
        <w:shd w:val="clear" w:color="auto" w:fill="FFFFFF"/>
        <w:spacing w:after="0" w:line="240" w:lineRule="auto"/>
        <w:ind w:left="720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A8143B" w:rsidRPr="00BE347E" w:rsidRDefault="00A8143B" w:rsidP="00A8143B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BE347E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08558C" w:rsidRPr="0008558C" w:rsidRDefault="0008558C" w:rsidP="0008558C">
      <w:pPr>
        <w:pStyle w:val="ListParagraph"/>
        <w:numPr>
          <w:ilvl w:val="0"/>
          <w:numId w:val="59"/>
        </w:numPr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08558C">
        <w:rPr>
          <w:rFonts w:ascii="Verdana" w:eastAsia="Times New Roman" w:hAnsi="Verdana" w:cs="Times New Roman"/>
          <w:color w:val="303030"/>
          <w:sz w:val="16"/>
          <w:szCs w:val="16"/>
        </w:rPr>
        <w:t>Missing supervision- Siren does not start resync</w:t>
      </w:r>
    </w:p>
    <w:p w:rsidR="0008558C" w:rsidRPr="0008558C" w:rsidRDefault="0008558C" w:rsidP="0008558C">
      <w:pPr>
        <w:pStyle w:val="ListParagraph"/>
        <w:numPr>
          <w:ilvl w:val="0"/>
          <w:numId w:val="59"/>
        </w:numPr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08558C">
        <w:rPr>
          <w:rFonts w:ascii="Verdana" w:eastAsia="Times New Roman" w:hAnsi="Verdana" w:cs="Times New Roman"/>
          <w:color w:val="303030"/>
          <w:sz w:val="16"/>
          <w:szCs w:val="16"/>
        </w:rPr>
        <w:t>Device transmit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s</w:t>
      </w:r>
      <w:r w:rsidRPr="0008558C">
        <w:rPr>
          <w:rFonts w:ascii="Verdana" w:eastAsia="Times New Roman" w:hAnsi="Verdana" w:cs="Times New Roman"/>
          <w:color w:val="303030"/>
          <w:sz w:val="16"/>
          <w:szCs w:val="16"/>
        </w:rPr>
        <w:t xml:space="preserve"> broadcast more than 5 min</w:t>
      </w:r>
    </w:p>
    <w:p w:rsidR="00A8143B" w:rsidRPr="00355C6D" w:rsidRDefault="00A8143B" w:rsidP="00A8143B">
      <w:pPr>
        <w:pStyle w:val="ListParagraph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A8143B" w:rsidRPr="000167F5" w:rsidRDefault="00A8143B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 w:rsidRPr="000167F5">
        <w:rPr>
          <w:highlight w:val="yellow"/>
          <w:u w:val="single"/>
        </w:rPr>
        <w:t>Outdoor Siren</w:t>
      </w:r>
    </w:p>
    <w:p w:rsidR="00A8143B" w:rsidRDefault="002B308F" w:rsidP="002B308F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  <w:shd w:val="clear" w:color="auto" w:fill="FFFFFF"/>
        </w:rPr>
        <w:t>NTR</w:t>
      </w:r>
    </w:p>
    <w:p w:rsidR="002B308F" w:rsidRPr="00BE347E" w:rsidRDefault="002B308F" w:rsidP="002B308F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BE347E">
        <w:rPr>
          <w:rFonts w:ascii="Verdana" w:hAnsi="Verdana"/>
          <w:b/>
          <w:bCs/>
          <w:color w:val="303030"/>
          <w:sz w:val="16"/>
          <w:szCs w:val="16"/>
        </w:rPr>
        <w:lastRenderedPageBreak/>
        <w:t>Bug Fixes</w:t>
      </w:r>
    </w:p>
    <w:p w:rsidR="002B308F" w:rsidRDefault="002B308F" w:rsidP="002B308F">
      <w:pPr>
        <w:pStyle w:val="ListParagraph"/>
        <w:numPr>
          <w:ilvl w:val="0"/>
          <w:numId w:val="59"/>
        </w:numPr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08558C">
        <w:rPr>
          <w:rFonts w:ascii="Verdana" w:eastAsia="Times New Roman" w:hAnsi="Verdana" w:cs="Times New Roman"/>
          <w:color w:val="303030"/>
          <w:sz w:val="16"/>
          <w:szCs w:val="16"/>
        </w:rPr>
        <w:t>Missing supervision- Siren does not start resync</w:t>
      </w:r>
    </w:p>
    <w:p w:rsidR="002B308F" w:rsidRDefault="002B308F" w:rsidP="002B308F">
      <w:pPr>
        <w:pStyle w:val="ListParagraph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2B308F" w:rsidRPr="00C15A25" w:rsidRDefault="002B308F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>Touch Panel</w:t>
      </w:r>
    </w:p>
    <w:p w:rsidR="002B308F" w:rsidRPr="002B308F" w:rsidRDefault="002B308F" w:rsidP="002B308F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  <w:shd w:val="clear" w:color="auto" w:fill="FFFFFF"/>
        </w:rPr>
        <w:t>Improve touch keys which missed some the presses.</w:t>
      </w:r>
    </w:p>
    <w:p w:rsidR="002B308F" w:rsidRPr="00A8143B" w:rsidRDefault="002B308F" w:rsidP="002B308F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  <w:shd w:val="clear" w:color="auto" w:fill="FFFFFF"/>
        </w:rPr>
        <w:t>Additional improved version is still under test. Will be release in few days</w:t>
      </w:r>
    </w:p>
    <w:p w:rsidR="002B308F" w:rsidRPr="00FD6246" w:rsidRDefault="002B308F" w:rsidP="002B308F">
      <w:pPr>
        <w:shd w:val="clear" w:color="auto" w:fill="FFFFFF"/>
        <w:spacing w:after="0" w:line="240" w:lineRule="auto"/>
        <w:ind w:left="720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2B308F" w:rsidRPr="00355C6D" w:rsidRDefault="002B308F" w:rsidP="002B308F">
      <w:pPr>
        <w:pStyle w:val="ListParagraph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2B308F" w:rsidRPr="00C15A25" w:rsidRDefault="002B308F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>Door Module</w:t>
      </w:r>
    </w:p>
    <w:p w:rsidR="00476774" w:rsidRPr="00476774" w:rsidRDefault="00476774" w:rsidP="00476774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  <w:shd w:val="clear" w:color="auto" w:fill="FFFFFF"/>
        </w:rPr>
      </w:pPr>
      <w:r>
        <w:rPr>
          <w:rFonts w:ascii="Verdana" w:hAnsi="Verdana"/>
          <w:color w:val="303030"/>
          <w:sz w:val="16"/>
          <w:szCs w:val="16"/>
          <w:shd w:val="clear" w:color="auto" w:fill="FFFFFF"/>
        </w:rPr>
        <w:t>NTR</w:t>
      </w:r>
    </w:p>
    <w:p w:rsidR="00476774" w:rsidRPr="00476774" w:rsidRDefault="00476774" w:rsidP="00476774">
      <w:p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  <w:shd w:val="clear" w:color="auto" w:fill="FFFFFF"/>
        </w:rPr>
      </w:pPr>
    </w:p>
    <w:p w:rsidR="002B308F" w:rsidRPr="00BE347E" w:rsidRDefault="002B308F" w:rsidP="002B308F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BE347E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476774" w:rsidRPr="00476774" w:rsidRDefault="00476774" w:rsidP="00476774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  <w:shd w:val="clear" w:color="auto" w:fill="FFFFFF"/>
        </w:rPr>
      </w:pPr>
      <w:r w:rsidRPr="00476774">
        <w:rPr>
          <w:rFonts w:ascii="Verdana" w:hAnsi="Verdana"/>
          <w:color w:val="303030"/>
          <w:sz w:val="16"/>
          <w:szCs w:val="16"/>
          <w:shd w:val="clear" w:color="auto" w:fill="FFFFFF"/>
        </w:rPr>
        <w:t>ASCBT-426</w:t>
      </w:r>
    </w:p>
    <w:p w:rsidR="002B308F" w:rsidRPr="0008558C" w:rsidRDefault="002B308F" w:rsidP="002B308F">
      <w:pPr>
        <w:pStyle w:val="ListParagraph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A8143B" w:rsidRDefault="00A8143B" w:rsidP="00A8143B">
      <w:pPr>
        <w:pStyle w:val="ListParagraph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B143F1" w:rsidRDefault="00B143F1" w:rsidP="009E5E55">
      <w:pPr>
        <w:pStyle w:val="Heading2"/>
      </w:pPr>
      <w:bookmarkStart w:id="34" w:name="_Toc523816814"/>
      <w:r>
        <w:t xml:space="preserve">Release Date: 22/05/2017 (Revision </w:t>
      </w:r>
      <w:r w:rsidR="009E5E55">
        <w:rPr>
          <w:rFonts w:hint="cs"/>
          <w:rtl/>
        </w:rPr>
        <w:t>47572</w:t>
      </w:r>
      <w:r>
        <w:t>)</w:t>
      </w:r>
      <w:bookmarkEnd w:id="34"/>
    </w:p>
    <w:p w:rsidR="00B143F1" w:rsidRDefault="00B143F1" w:rsidP="00B143F1">
      <w:r>
        <w:t>SVN Location: https://subversion.ise.de/svn/gira/AlarmSystemCrow</w:t>
      </w:r>
    </w:p>
    <w:p w:rsidR="00B143F1" w:rsidRPr="00AA05BC" w:rsidRDefault="00B143F1" w:rsidP="00B143F1">
      <w:pPr>
        <w:spacing w:after="0"/>
        <w:rPr>
          <w:u w:val="single"/>
        </w:rPr>
      </w:pPr>
      <w:r w:rsidRPr="00AA05BC">
        <w:rPr>
          <w:u w:val="single"/>
        </w:rPr>
        <w:t>The Package includes:</w:t>
      </w:r>
      <w:r>
        <w:rPr>
          <w:u w:val="single"/>
        </w:rPr>
        <w:t xml:space="preserve"> </w:t>
      </w:r>
    </w:p>
    <w:p w:rsidR="00B143F1" w:rsidRPr="00B143F1" w:rsidRDefault="004B7184" w:rsidP="00B143F1">
      <w:pPr>
        <w:pStyle w:val="ListParagraph"/>
        <w:numPr>
          <w:ilvl w:val="0"/>
          <w:numId w:val="1"/>
        </w:numPr>
      </w:pPr>
      <w:proofErr w:type="spellStart"/>
      <w:r>
        <w:t>CrowLibrary</w:t>
      </w:r>
      <w:proofErr w:type="spellEnd"/>
      <w:r>
        <w:t xml:space="preserve"> Version </w:t>
      </w:r>
      <w:r w:rsidRPr="004B7184">
        <w:rPr>
          <w:highlight w:val="yellow"/>
        </w:rPr>
        <w:t>2.4.0.5</w:t>
      </w:r>
      <w:r w:rsidR="006329F9" w:rsidRPr="006329F9">
        <w:rPr>
          <w:highlight w:val="yellow"/>
        </w:rPr>
        <w:t>6</w:t>
      </w:r>
    </w:p>
    <w:p w:rsidR="00B143F1" w:rsidRPr="00B143F1" w:rsidRDefault="00B143F1" w:rsidP="00B143F1">
      <w:pPr>
        <w:pStyle w:val="ListParagraph"/>
        <w:numPr>
          <w:ilvl w:val="0"/>
          <w:numId w:val="1"/>
        </w:numPr>
      </w:pPr>
      <w:r w:rsidRPr="00B143F1">
        <w:t>Crow</w:t>
      </w:r>
      <w:r w:rsidR="006329F9">
        <w:t xml:space="preserve"> </w:t>
      </w:r>
      <w:proofErr w:type="spellStart"/>
      <w:r w:rsidR="006329F9">
        <w:t>IPMApplication</w:t>
      </w:r>
      <w:proofErr w:type="spellEnd"/>
      <w:r w:rsidR="006329F9">
        <w:t xml:space="preserve"> Version </w:t>
      </w:r>
      <w:r w:rsidR="006329F9" w:rsidRPr="006329F9">
        <w:rPr>
          <w:highlight w:val="yellow"/>
        </w:rPr>
        <w:t>2.4.0.56</w:t>
      </w:r>
    </w:p>
    <w:p w:rsidR="00B143F1" w:rsidRPr="00B143F1" w:rsidRDefault="00B143F1" w:rsidP="00B143F1">
      <w:pPr>
        <w:pStyle w:val="ListParagraph"/>
        <w:numPr>
          <w:ilvl w:val="0"/>
          <w:numId w:val="1"/>
        </w:numPr>
      </w:pPr>
      <w:r w:rsidRPr="00B143F1">
        <w:t xml:space="preserve">Crow MCU </w:t>
      </w:r>
      <w:proofErr w:type="spellStart"/>
      <w:r w:rsidRPr="00B143F1">
        <w:t>UpdateFirmware</w:t>
      </w:r>
      <w:proofErr w:type="spellEnd"/>
      <w:r w:rsidRPr="00B143F1">
        <w:t xml:space="preserve"> Version 1.7.3.43</w:t>
      </w:r>
    </w:p>
    <w:p w:rsidR="00B143F1" w:rsidRPr="00B143F1" w:rsidRDefault="00B143F1" w:rsidP="00B143F1">
      <w:pPr>
        <w:pStyle w:val="ListParagraph"/>
        <w:numPr>
          <w:ilvl w:val="0"/>
          <w:numId w:val="1"/>
        </w:numPr>
      </w:pPr>
      <w:r w:rsidRPr="00B143F1">
        <w:t>Crow MCU Peripheral Update Version 1.0.0.1</w:t>
      </w:r>
    </w:p>
    <w:p w:rsidR="00B143F1" w:rsidRPr="00AA05BC" w:rsidRDefault="00B143F1" w:rsidP="00B143F1">
      <w:pPr>
        <w:spacing w:after="0"/>
        <w:rPr>
          <w:u w:val="single"/>
        </w:rPr>
      </w:pPr>
      <w:r w:rsidRPr="00AA05BC">
        <w:rPr>
          <w:u w:val="single"/>
        </w:rPr>
        <w:t>Compatibility:</w:t>
      </w:r>
      <w:r>
        <w:rPr>
          <w:u w:val="single"/>
        </w:rPr>
        <w:t xml:space="preserve"> </w:t>
      </w:r>
    </w:p>
    <w:p w:rsidR="00B143F1" w:rsidRDefault="00B143F1" w:rsidP="00B143F1">
      <w:pPr>
        <w:pStyle w:val="ListParagraph"/>
        <w:numPr>
          <w:ilvl w:val="0"/>
          <w:numId w:val="1"/>
        </w:numPr>
      </w:pPr>
      <w:proofErr w:type="spellStart"/>
      <w:r>
        <w:t>CrowLibraryInterface</w:t>
      </w:r>
      <w:proofErr w:type="spellEnd"/>
      <w:r>
        <w:t xml:space="preserve"> Version 1.2.1.31</w:t>
      </w:r>
    </w:p>
    <w:p w:rsidR="00B143F1" w:rsidRPr="00B143F1" w:rsidRDefault="006329F9" w:rsidP="00B143F1">
      <w:pPr>
        <w:pStyle w:val="ListParagraph"/>
        <w:numPr>
          <w:ilvl w:val="0"/>
          <w:numId w:val="1"/>
        </w:numPr>
      </w:pPr>
      <w:proofErr w:type="spellStart"/>
      <w:r>
        <w:t>Gira</w:t>
      </w:r>
      <w:proofErr w:type="spellEnd"/>
      <w:r>
        <w:t xml:space="preserve"> Device Package : </w:t>
      </w:r>
      <w:r w:rsidRPr="006329F9">
        <w:rPr>
          <w:highlight w:val="yellow"/>
        </w:rPr>
        <w:t>V1.0.53</w:t>
      </w:r>
      <w:r w:rsidR="00B143F1" w:rsidRPr="006329F9">
        <w:rPr>
          <w:highlight w:val="yellow"/>
        </w:rPr>
        <w:t>9</w:t>
      </w:r>
    </w:p>
    <w:p w:rsidR="00B143F1" w:rsidRPr="00B143F1" w:rsidRDefault="00B143F1" w:rsidP="00B143F1">
      <w:pPr>
        <w:pStyle w:val="ListParagraph"/>
        <w:numPr>
          <w:ilvl w:val="0"/>
          <w:numId w:val="1"/>
        </w:numPr>
      </w:pPr>
      <w:r w:rsidRPr="00B143F1">
        <w:t>XSD version: 1.2.0.10</w:t>
      </w:r>
    </w:p>
    <w:p w:rsidR="00B143F1" w:rsidRPr="00B143F1" w:rsidRDefault="00B143F1" w:rsidP="006329F9">
      <w:pPr>
        <w:pStyle w:val="ListParagraph"/>
        <w:numPr>
          <w:ilvl w:val="0"/>
          <w:numId w:val="1"/>
        </w:numPr>
      </w:pPr>
      <w:r w:rsidRPr="00B143F1">
        <w:t xml:space="preserve">GPA Version </w:t>
      </w:r>
      <w:r w:rsidR="006329F9" w:rsidRPr="006329F9">
        <w:rPr>
          <w:highlight w:val="yellow"/>
        </w:rPr>
        <w:t>2.3.0.195</w:t>
      </w:r>
      <w:r w:rsidRPr="00B143F1">
        <w:t xml:space="preserve"> </w:t>
      </w:r>
    </w:p>
    <w:p w:rsidR="00B143F1" w:rsidRPr="00A7013A" w:rsidRDefault="00B143F1" w:rsidP="00B143F1">
      <w:pPr>
        <w:spacing w:after="0"/>
        <w:rPr>
          <w:u w:val="single"/>
        </w:rPr>
      </w:pPr>
      <w:r>
        <w:t xml:space="preserve"> </w:t>
      </w: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1580"/>
        <w:gridCol w:w="1460"/>
        <w:gridCol w:w="2313"/>
        <w:gridCol w:w="3503"/>
      </w:tblGrid>
      <w:tr w:rsidR="00B143F1" w:rsidRPr="00F62628" w:rsidTr="00B143F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F62628" w:rsidRDefault="00B143F1" w:rsidP="00B143F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F62628" w:rsidRDefault="00B143F1" w:rsidP="00B143F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F62628" w:rsidRDefault="00B143F1" w:rsidP="00B143F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HW version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F1" w:rsidRPr="00F62628" w:rsidRDefault="00B143F1" w:rsidP="00B143F1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Comments</w:t>
            </w:r>
          </w:p>
        </w:tc>
      </w:tr>
      <w:tr w:rsidR="00B143F1" w:rsidRPr="00F62628" w:rsidTr="00B143F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B143F1">
            <w:pPr>
              <w:rPr>
                <w:rFonts w:cs="Arial"/>
              </w:rPr>
            </w:pPr>
            <w:r w:rsidRPr="00B143F1">
              <w:t>Control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4B7184" w:rsidRDefault="00B143F1" w:rsidP="00B143F1">
            <w:pPr>
              <w:rPr>
                <w:highlight w:val="yellow"/>
              </w:rPr>
            </w:pPr>
            <w:r w:rsidRPr="004B7184">
              <w:rPr>
                <w:highlight w:val="yellow"/>
              </w:rPr>
              <w:t>2.4.2</w:t>
            </w:r>
            <w:r w:rsidR="004B7184" w:rsidRPr="004B7184">
              <w:rPr>
                <w:highlight w:val="yellow"/>
              </w:rPr>
              <w:t>.98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B143F1">
            <w:pPr>
              <w:rPr>
                <w:rFonts w:cs="Arial"/>
              </w:rPr>
            </w:pPr>
            <w:r w:rsidRPr="00B143F1">
              <w:t>5B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F1" w:rsidRPr="002F1CB4" w:rsidRDefault="00B143F1" w:rsidP="00B143F1">
            <w:r w:rsidRPr="002F1CB4">
              <w:t>SW version still under test</w:t>
            </w:r>
          </w:p>
        </w:tc>
      </w:tr>
      <w:tr w:rsidR="00B143F1" w:rsidRPr="00F62628" w:rsidTr="00B143F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B143F1">
            <w:pPr>
              <w:rPr>
                <w:rFonts w:cs="Arial"/>
              </w:rPr>
            </w:pPr>
            <w:r w:rsidRPr="00B143F1">
              <w:t>RF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B143F1">
            <w:pPr>
              <w:rPr>
                <w:rFonts w:cs="Arial"/>
              </w:rPr>
            </w:pPr>
            <w:r w:rsidRPr="00B143F1">
              <w:t>4.6.0.52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B143F1">
            <w:pPr>
              <w:rPr>
                <w:rFonts w:cs="Arial"/>
              </w:rPr>
            </w:pPr>
            <w:r w:rsidRPr="00B143F1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F1" w:rsidRPr="002F1CB4" w:rsidRDefault="00B143F1" w:rsidP="00B143F1">
            <w:r w:rsidRPr="002F1CB4">
              <w:t>SW version still under test</w:t>
            </w:r>
          </w:p>
        </w:tc>
      </w:tr>
      <w:tr w:rsidR="00B143F1" w:rsidRPr="00F62628" w:rsidTr="00B143F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B143F1">
            <w:pPr>
              <w:rPr>
                <w:rFonts w:cs="Arial"/>
              </w:rPr>
            </w:pPr>
            <w:r w:rsidRPr="00B143F1">
              <w:t>PIR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0539D7" w:rsidRDefault="00C15A25" w:rsidP="00B143F1">
            <w:pPr>
              <w:tabs>
                <w:tab w:val="center" w:pos="1368"/>
              </w:tabs>
              <w:rPr>
                <w:rFonts w:cs="Arial"/>
              </w:rPr>
            </w:pPr>
            <w:r w:rsidRPr="000539D7">
              <w:rPr>
                <w:highlight w:val="yellow"/>
              </w:rPr>
              <w:t>0.8.2.12</w:t>
            </w:r>
            <w:r w:rsidR="00B143F1" w:rsidRPr="000539D7">
              <w:tab/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B143F1">
            <w:pPr>
              <w:rPr>
                <w:rFonts w:cs="Arial"/>
              </w:rPr>
            </w:pPr>
            <w:r w:rsidRPr="00B143F1">
              <w:t>4C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F1" w:rsidRPr="00F62628" w:rsidRDefault="00B143F1" w:rsidP="00B143F1">
            <w:r>
              <w:t>4B is OK too</w:t>
            </w:r>
          </w:p>
        </w:tc>
      </w:tr>
      <w:tr w:rsidR="00B143F1" w:rsidRPr="00F62628" w:rsidTr="00B143F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B143F1">
            <w:pPr>
              <w:rPr>
                <w:rFonts w:cs="Arial"/>
              </w:rPr>
            </w:pPr>
            <w:r w:rsidRPr="00B143F1">
              <w:t>PIR Cam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B143F1">
            <w:pPr>
              <w:rPr>
                <w:rFonts w:cs="Arial"/>
              </w:rPr>
            </w:pPr>
            <w:r w:rsidRPr="00B143F1">
              <w:t>1.2.0.34/192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B143F1">
            <w:pPr>
              <w:rPr>
                <w:rFonts w:cs="Arial"/>
              </w:rPr>
            </w:pPr>
            <w:r w:rsidRPr="00B143F1">
              <w:t>4B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F1" w:rsidRPr="00F62628" w:rsidRDefault="00B143F1" w:rsidP="00B143F1">
            <w:r>
              <w:t>4A is OK too</w:t>
            </w:r>
          </w:p>
        </w:tc>
      </w:tr>
      <w:tr w:rsidR="00B143F1" w:rsidRPr="00F62628" w:rsidTr="00B143F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F62628" w:rsidRDefault="00B143F1" w:rsidP="00B143F1">
            <w:pPr>
              <w:rPr>
                <w:rFonts w:cs="Arial"/>
              </w:rPr>
            </w:pPr>
            <w:r w:rsidRPr="00F62628">
              <w:t>Magnet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F15030" w:rsidRDefault="00B143F1" w:rsidP="00B143F1">
            <w:pPr>
              <w:rPr>
                <w:rFonts w:cs="Arial"/>
              </w:rPr>
            </w:pPr>
            <w:r w:rsidRPr="00F15030">
              <w:t>0.7.0.9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F62628" w:rsidRDefault="00B143F1" w:rsidP="00B143F1">
            <w:pPr>
              <w:rPr>
                <w:rFonts w:cs="Arial"/>
              </w:rPr>
            </w:pPr>
            <w:r w:rsidRPr="00F62628">
              <w:t>4A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F1" w:rsidRPr="00F62628" w:rsidRDefault="00B143F1" w:rsidP="00B143F1"/>
        </w:tc>
      </w:tr>
      <w:tr w:rsidR="00B143F1" w:rsidRPr="00F62628" w:rsidTr="00B143F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F62628" w:rsidRDefault="00B143F1" w:rsidP="00B143F1">
            <w:pPr>
              <w:rPr>
                <w:rFonts w:cs="Arial"/>
              </w:rPr>
            </w:pPr>
            <w:r w:rsidRPr="00F62628">
              <w:t>Technical Contact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F15030" w:rsidRDefault="00B143F1" w:rsidP="00B143F1">
            <w:pPr>
              <w:rPr>
                <w:rFonts w:cs="Arial"/>
              </w:rPr>
            </w:pPr>
            <w:r w:rsidRPr="00F15030">
              <w:t>0.7.0.9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F62628" w:rsidRDefault="00B143F1" w:rsidP="00B143F1">
            <w:pPr>
              <w:rPr>
                <w:rFonts w:cs="Arial"/>
              </w:rPr>
            </w:pPr>
            <w:r w:rsidRPr="00F62628">
              <w:t>4A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F1" w:rsidRPr="00F62628" w:rsidRDefault="00B143F1" w:rsidP="00B143F1"/>
        </w:tc>
      </w:tr>
      <w:tr w:rsidR="00B143F1" w:rsidRPr="00F62628" w:rsidTr="00B143F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B143F1">
            <w:pPr>
              <w:rPr>
                <w:rFonts w:cs="Arial"/>
              </w:rPr>
            </w:pPr>
            <w:r w:rsidRPr="00B143F1">
              <w:t>Indoor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C15A25" w:rsidP="00B143F1">
            <w:pPr>
              <w:rPr>
                <w:rFonts w:cs="Arial"/>
              </w:rPr>
            </w:pPr>
            <w:r w:rsidRPr="00C15A25">
              <w:rPr>
                <w:highlight w:val="yellow"/>
              </w:rPr>
              <w:t>0.14.2.20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B143F1">
            <w:pPr>
              <w:rPr>
                <w:rFonts w:cs="Arial"/>
              </w:rPr>
            </w:pPr>
            <w:r w:rsidRPr="00B143F1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F1" w:rsidRPr="00F62628" w:rsidRDefault="00B143F1" w:rsidP="00B143F1">
            <w:r>
              <w:t>2C is OK too</w:t>
            </w:r>
          </w:p>
        </w:tc>
      </w:tr>
      <w:tr w:rsidR="00B143F1" w:rsidRPr="00F62628" w:rsidTr="00B143F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B143F1">
            <w:pPr>
              <w:rPr>
                <w:rFonts w:cs="Arial"/>
              </w:rPr>
            </w:pPr>
            <w:r w:rsidRPr="00B143F1">
              <w:t>Outdoor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F344C9" w:rsidRDefault="00F344C9" w:rsidP="00B143F1">
            <w:pPr>
              <w:rPr>
                <w:highlight w:val="yellow"/>
              </w:rPr>
            </w:pPr>
            <w:r w:rsidRPr="00F344C9">
              <w:rPr>
                <w:highlight w:val="yellow"/>
              </w:rPr>
              <w:t>0.14.2.23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B143F1">
            <w:pPr>
              <w:rPr>
                <w:rFonts w:cs="Arial"/>
              </w:rPr>
            </w:pPr>
            <w:r w:rsidRPr="00B143F1">
              <w:t>4B</w:t>
            </w:r>
            <w:r w:rsidRPr="00B143F1">
              <w:rPr>
                <w:rFonts w:cs="Arial"/>
              </w:rPr>
              <w:t xml:space="preserve"> must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F1" w:rsidRPr="00F62628" w:rsidRDefault="00B143F1" w:rsidP="00B143F1"/>
        </w:tc>
      </w:tr>
      <w:tr w:rsidR="00B143F1" w:rsidRPr="00F62628" w:rsidTr="00B143F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B143F1">
            <w:pPr>
              <w:rPr>
                <w:rFonts w:cs="Arial"/>
              </w:rPr>
            </w:pPr>
            <w:r w:rsidRPr="00B143F1">
              <w:t>I/O 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AD3881" w:rsidRDefault="00B143F1" w:rsidP="00B143F1">
            <w:pPr>
              <w:rPr>
                <w:rFonts w:cs="Arial"/>
              </w:rPr>
            </w:pPr>
            <w:r w:rsidRPr="00AD3881">
              <w:t>1.2.0.24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B143F1">
            <w:pPr>
              <w:rPr>
                <w:rFonts w:cs="Arial"/>
              </w:rPr>
            </w:pPr>
            <w:r w:rsidRPr="00B143F1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F1" w:rsidRPr="00F62628" w:rsidRDefault="00B143F1" w:rsidP="00B143F1">
            <w:r>
              <w:t>3A is OK too</w:t>
            </w:r>
          </w:p>
        </w:tc>
      </w:tr>
      <w:tr w:rsidR="00B143F1" w:rsidRPr="00F62628" w:rsidTr="00B143F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B143F1">
            <w:pPr>
              <w:rPr>
                <w:rFonts w:cs="Arial"/>
              </w:rPr>
            </w:pPr>
            <w:r w:rsidRPr="00B143F1">
              <w:t>Keyfob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B143F1">
            <w:pPr>
              <w:rPr>
                <w:rFonts w:cs="Arial"/>
              </w:rPr>
            </w:pPr>
            <w:r w:rsidRPr="00B143F1">
              <w:t>0.3.0.6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B143F1">
            <w:pPr>
              <w:rPr>
                <w:rFonts w:cs="Arial"/>
              </w:rPr>
            </w:pPr>
            <w:r w:rsidRPr="00B143F1">
              <w:t>1A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F1" w:rsidRPr="00F62628" w:rsidRDefault="00B143F1" w:rsidP="00B143F1"/>
        </w:tc>
      </w:tr>
      <w:tr w:rsidR="00B143F1" w:rsidRPr="00F62628" w:rsidTr="00B143F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B143F1">
            <w:pPr>
              <w:rPr>
                <w:rFonts w:cs="Arial"/>
              </w:rPr>
            </w:pPr>
            <w:r w:rsidRPr="00B143F1">
              <w:t>GBD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B143F1">
            <w:pPr>
              <w:rPr>
                <w:rFonts w:cs="Arial"/>
              </w:rPr>
            </w:pPr>
            <w:r w:rsidRPr="00B143F1">
              <w:t>0.1.0.19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B143F1">
            <w:pPr>
              <w:rPr>
                <w:rFonts w:cs="Arial"/>
              </w:rPr>
            </w:pPr>
            <w:r w:rsidRPr="00B143F1">
              <w:t>1D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F1" w:rsidRPr="00F62628" w:rsidRDefault="00B143F1" w:rsidP="00B143F1">
            <w:r>
              <w:t>1C is OK too</w:t>
            </w:r>
          </w:p>
        </w:tc>
      </w:tr>
      <w:tr w:rsidR="00B143F1" w:rsidRPr="00F62628" w:rsidTr="00B143F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B143F1">
            <w:pPr>
              <w:rPr>
                <w:rFonts w:cs="Arial"/>
              </w:rPr>
            </w:pPr>
            <w:r w:rsidRPr="00B143F1">
              <w:t>LCD Keypad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9C23C9" w:rsidP="009C23C9">
            <w:pPr>
              <w:rPr>
                <w:rFonts w:cs="Arial"/>
              </w:rPr>
            </w:pPr>
            <w:r w:rsidRPr="009C23C9">
              <w:rPr>
                <w:highlight w:val="yellow"/>
              </w:rPr>
              <w:t>1.0.9</w:t>
            </w:r>
            <w:r w:rsidR="003D3E16" w:rsidRPr="00912208">
              <w:rPr>
                <w:highlight w:val="yellow"/>
              </w:rPr>
              <w:t>.</w:t>
            </w:r>
            <w:r w:rsidR="00912208" w:rsidRPr="00912208">
              <w:rPr>
                <w:highlight w:val="yellow"/>
              </w:rPr>
              <w:t>36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B143F1">
            <w:pPr>
              <w:rPr>
                <w:rFonts w:cs="Arial"/>
              </w:rPr>
            </w:pPr>
            <w:r w:rsidRPr="00B143F1"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F1" w:rsidRDefault="00B143F1" w:rsidP="00B143F1">
            <w:r w:rsidRPr="002F1CB4">
              <w:t>SW version still under test</w:t>
            </w:r>
          </w:p>
          <w:p w:rsidR="00B143F1" w:rsidRPr="002F1CB4" w:rsidRDefault="00B143F1" w:rsidP="00B143F1">
            <w:r>
              <w:t>3A is OK too</w:t>
            </w:r>
          </w:p>
        </w:tc>
      </w:tr>
      <w:tr w:rsidR="00B143F1" w:rsidRPr="00F62628" w:rsidTr="00B143F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F1" w:rsidRPr="00B143F1" w:rsidRDefault="00B143F1" w:rsidP="00B143F1">
            <w:r w:rsidRPr="00B143F1">
              <w:t>Touch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F1" w:rsidRPr="00B143F1" w:rsidRDefault="00B143F1" w:rsidP="00B143F1">
            <w:r w:rsidRPr="00B143F1">
              <w:t>0.0.0.3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F1" w:rsidRPr="00B143F1" w:rsidRDefault="00B143F1" w:rsidP="00B143F1"/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F1" w:rsidRDefault="00B143F1" w:rsidP="00B143F1"/>
        </w:tc>
      </w:tr>
      <w:tr w:rsidR="00B143F1" w:rsidRPr="00F62628" w:rsidTr="00B143F1">
        <w:trPr>
          <w:trHeight w:val="85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B143F1">
            <w:pPr>
              <w:rPr>
                <w:rFonts w:cs="Arial"/>
              </w:rPr>
            </w:pPr>
            <w:r w:rsidRPr="00B143F1">
              <w:lastRenderedPageBreak/>
              <w:t>Door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B143F1">
            <w:pPr>
              <w:rPr>
                <w:rFonts w:cs="Arial"/>
              </w:rPr>
            </w:pPr>
            <w:r w:rsidRPr="00B143F1">
              <w:t>0.1.0.5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B143F1">
            <w:pPr>
              <w:rPr>
                <w:rFonts w:cs="Arial"/>
              </w:rPr>
            </w:pPr>
            <w:r w:rsidRPr="00B143F1">
              <w:t>2B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F1" w:rsidRPr="00F62628" w:rsidRDefault="00B143F1" w:rsidP="00B143F1">
            <w:r>
              <w:t>Known issue: Automatic feature tests fail (see MCU known issues below). Manual tests - Pass</w:t>
            </w:r>
          </w:p>
        </w:tc>
      </w:tr>
      <w:tr w:rsidR="00B143F1" w:rsidRPr="00F62628" w:rsidTr="00B143F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B143F1">
            <w:pPr>
              <w:rPr>
                <w:rFonts w:cs="Arial"/>
              </w:rPr>
            </w:pPr>
            <w:r w:rsidRPr="00B143F1">
              <w:t>Repeater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B143F1">
            <w:pPr>
              <w:rPr>
                <w:rFonts w:cs="Arial"/>
              </w:rPr>
            </w:pPr>
            <w:r w:rsidRPr="00B143F1">
              <w:t>0.1.2.12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B143F1">
            <w:pPr>
              <w:rPr>
                <w:rFonts w:cs="Arial"/>
              </w:rPr>
            </w:pPr>
            <w:r w:rsidRPr="00B143F1"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F1" w:rsidRPr="00F62628" w:rsidRDefault="00B143F1" w:rsidP="00B143F1">
            <w:r>
              <w:t>2C is OK too</w:t>
            </w:r>
          </w:p>
        </w:tc>
      </w:tr>
      <w:tr w:rsidR="00B143F1" w:rsidTr="00B143F1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B143F1">
            <w:pPr>
              <w:rPr>
                <w:rFonts w:cs="Arial"/>
              </w:rPr>
            </w:pPr>
            <w:r w:rsidRPr="00B143F1">
              <w:t>GPA-C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6329F9">
            <w:pPr>
              <w:rPr>
                <w:rFonts w:cs="Arial"/>
              </w:rPr>
            </w:pPr>
            <w:r w:rsidRPr="006329F9">
              <w:rPr>
                <w:highlight w:val="yellow"/>
              </w:rPr>
              <w:t>2.</w:t>
            </w:r>
            <w:r w:rsidR="006329F9" w:rsidRPr="006329F9">
              <w:rPr>
                <w:highlight w:val="yellow"/>
              </w:rPr>
              <w:t>7</w:t>
            </w:r>
            <w:r w:rsidRPr="006329F9">
              <w:rPr>
                <w:highlight w:val="yellow"/>
              </w:rPr>
              <w:t>.0.4</w:t>
            </w:r>
            <w:r w:rsidR="006329F9" w:rsidRPr="006329F9">
              <w:rPr>
                <w:highlight w:val="yellow"/>
              </w:rPr>
              <w:t>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F1" w:rsidRPr="00B143F1" w:rsidRDefault="00B143F1" w:rsidP="00B143F1">
            <w:pPr>
              <w:rPr>
                <w:rFonts w:cs="Arial"/>
              </w:rPr>
            </w:pPr>
            <w:r w:rsidRPr="00B143F1">
              <w:t>Located @ Tests folder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F1" w:rsidRDefault="00B143F1" w:rsidP="00B143F1">
            <w:r>
              <w:t>Still Under test.</w:t>
            </w:r>
          </w:p>
          <w:p w:rsidR="00B143F1" w:rsidRPr="00F62628" w:rsidRDefault="00B143F1" w:rsidP="00B143F1">
            <w:r>
              <w:t>Known issue: Door module configuration causes this application to crash</w:t>
            </w:r>
          </w:p>
        </w:tc>
      </w:tr>
    </w:tbl>
    <w:p w:rsidR="00B143F1" w:rsidRDefault="00B143F1" w:rsidP="00B143F1">
      <w:pPr>
        <w:spacing w:after="0"/>
        <w:rPr>
          <w:u w:val="single"/>
        </w:rPr>
      </w:pPr>
    </w:p>
    <w:p w:rsidR="00B143F1" w:rsidRPr="004B7184" w:rsidRDefault="00B143F1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 w:rsidRPr="004B7184">
        <w:rPr>
          <w:highlight w:val="yellow"/>
          <w:u w:val="single"/>
        </w:rPr>
        <w:t>MCU</w:t>
      </w:r>
    </w:p>
    <w:p w:rsidR="00B143F1" w:rsidRPr="00B143F1" w:rsidRDefault="00B143F1" w:rsidP="008538ED">
      <w:pPr>
        <w:pStyle w:val="ListParagraph"/>
        <w:numPr>
          <w:ilvl w:val="0"/>
          <w:numId w:val="66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B143F1">
        <w:rPr>
          <w:rFonts w:ascii="Verdana" w:eastAsia="Times New Roman" w:hAnsi="Verdana" w:cs="Times New Roman"/>
          <w:color w:val="303030"/>
          <w:sz w:val="16"/>
          <w:szCs w:val="16"/>
        </w:rPr>
        <w:t>Delete Configuration re-added</w:t>
      </w:r>
    </w:p>
    <w:p w:rsidR="00B143F1" w:rsidRPr="00303B78" w:rsidRDefault="00B143F1" w:rsidP="00B143F1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303B78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4B7184" w:rsidRPr="004B7184" w:rsidRDefault="004B7184" w:rsidP="008538ED">
      <w:pPr>
        <w:numPr>
          <w:ilvl w:val="0"/>
          <w:numId w:val="62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ASCBT-365, 439, 434</w:t>
      </w:r>
    </w:p>
    <w:p w:rsidR="00B143F1" w:rsidRPr="00303B78" w:rsidRDefault="00B143F1" w:rsidP="00B143F1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>
        <w:rPr>
          <w:rFonts w:ascii="Verdana" w:hAnsi="Verdana"/>
          <w:b/>
          <w:bCs/>
          <w:color w:val="303030"/>
          <w:sz w:val="16"/>
          <w:szCs w:val="16"/>
        </w:rPr>
        <w:t>Known Issues</w:t>
      </w:r>
    </w:p>
    <w:p w:rsidR="00B143F1" w:rsidRDefault="004B7184" w:rsidP="008538ED">
      <w:pPr>
        <w:numPr>
          <w:ilvl w:val="0"/>
          <w:numId w:val="62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4B7184">
        <w:rPr>
          <w:rFonts w:ascii="Verdana" w:eastAsia="Times New Roman" w:hAnsi="Verdana" w:cs="Times New Roman"/>
          <w:color w:val="303030"/>
          <w:sz w:val="16"/>
          <w:szCs w:val="16"/>
        </w:rPr>
        <w:t>Bypassing a zone</w:t>
      </w:r>
      <w:r w:rsidR="001740E6">
        <w:rPr>
          <w:rFonts w:ascii="Verdana" w:eastAsia="Times New Roman" w:hAnsi="Verdana" w:cs="Times New Roman"/>
          <w:color w:val="303030"/>
          <w:sz w:val="16"/>
          <w:szCs w:val="16"/>
        </w:rPr>
        <w:t xml:space="preserve"> with low battery automatically </w:t>
      </w:r>
      <w:r w:rsidRPr="004B7184">
        <w:rPr>
          <w:rFonts w:ascii="Verdana" w:eastAsia="Times New Roman" w:hAnsi="Verdana" w:cs="Times New Roman"/>
          <w:color w:val="303030"/>
          <w:sz w:val="16"/>
          <w:szCs w:val="16"/>
        </w:rPr>
        <w:t>resolves the issue</w:t>
      </w:r>
    </w:p>
    <w:p w:rsidR="00B143F1" w:rsidRPr="00C15A25" w:rsidRDefault="00C15A25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 w:rsidRPr="00C15A25">
        <w:rPr>
          <w:highlight w:val="yellow"/>
          <w:u w:val="single"/>
        </w:rPr>
        <w:t>PIR</w:t>
      </w:r>
    </w:p>
    <w:p w:rsidR="00C15A25" w:rsidRDefault="00C15A25" w:rsidP="008538ED">
      <w:pPr>
        <w:numPr>
          <w:ilvl w:val="0"/>
          <w:numId w:val="63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FD6246">
        <w:rPr>
          <w:rFonts w:ascii="Verdana" w:hAnsi="Verdana"/>
          <w:color w:val="303030"/>
          <w:sz w:val="16"/>
          <w:szCs w:val="16"/>
        </w:rPr>
        <w:t>Maintenance  fixes in order to support repeater test cases</w:t>
      </w:r>
    </w:p>
    <w:p w:rsidR="00C15A25" w:rsidRPr="00C15A25" w:rsidRDefault="00C15A25" w:rsidP="008538ED">
      <w:pPr>
        <w:numPr>
          <w:ilvl w:val="0"/>
          <w:numId w:val="63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>RF Stack was</w:t>
      </w:r>
      <w:r w:rsidRPr="00C15A25">
        <w:rPr>
          <w:rFonts w:ascii="Verdana" w:hAnsi="Verdana"/>
          <w:color w:val="303030"/>
          <w:sz w:val="16"/>
          <w:szCs w:val="16"/>
        </w:rPr>
        <w:t xml:space="preserve"> updated.</w:t>
      </w:r>
    </w:p>
    <w:p w:rsidR="00B143F1" w:rsidRDefault="00B143F1" w:rsidP="00B143F1">
      <w:pPr>
        <w:shd w:val="clear" w:color="auto" w:fill="FFFFFF"/>
        <w:spacing w:after="0" w:line="240" w:lineRule="auto"/>
        <w:ind w:left="720"/>
        <w:rPr>
          <w:rFonts w:ascii="Verdana" w:hAnsi="Verdana"/>
          <w:color w:val="303030"/>
          <w:sz w:val="16"/>
          <w:szCs w:val="16"/>
        </w:rPr>
      </w:pPr>
    </w:p>
    <w:p w:rsidR="00B143F1" w:rsidRPr="00303B78" w:rsidRDefault="00B143F1" w:rsidP="00B143F1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303B78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B143F1" w:rsidRDefault="00C15A25" w:rsidP="00C15A25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>No missing SUPV on Automatic System Setup (Peter’s)</w:t>
      </w:r>
    </w:p>
    <w:p w:rsidR="00B143F1" w:rsidRPr="008E3FA1" w:rsidRDefault="00B143F1" w:rsidP="00B143F1">
      <w:pPr>
        <w:shd w:val="clear" w:color="auto" w:fill="FFFFFF"/>
        <w:spacing w:after="0" w:line="240" w:lineRule="auto"/>
        <w:ind w:left="720"/>
        <w:rPr>
          <w:rFonts w:ascii="Verdana" w:hAnsi="Verdana"/>
          <w:color w:val="303030"/>
          <w:sz w:val="16"/>
          <w:szCs w:val="16"/>
        </w:rPr>
      </w:pPr>
    </w:p>
    <w:p w:rsidR="00B143F1" w:rsidRPr="002B3A5C" w:rsidRDefault="0087442B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>
        <w:rPr>
          <w:highlight w:val="yellow"/>
          <w:u w:val="single"/>
        </w:rPr>
        <w:t xml:space="preserve">LCD </w:t>
      </w:r>
      <w:r w:rsidR="00B143F1" w:rsidRPr="002B3A5C">
        <w:rPr>
          <w:highlight w:val="yellow"/>
          <w:u w:val="single"/>
        </w:rPr>
        <w:t>K</w:t>
      </w:r>
      <w:r>
        <w:rPr>
          <w:highlight w:val="yellow"/>
          <w:u w:val="single"/>
        </w:rPr>
        <w:t>eypad</w:t>
      </w:r>
    </w:p>
    <w:p w:rsidR="003D3E16" w:rsidRPr="003D3E16" w:rsidRDefault="003D3E16" w:rsidP="003D3E16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E</w:t>
      </w:r>
      <w:r w:rsidRPr="003D3E16">
        <w:rPr>
          <w:rFonts w:ascii="Verdana" w:eastAsia="Times New Roman" w:hAnsi="Verdana" w:cs="Times New Roman"/>
          <w:color w:val="303030"/>
          <w:sz w:val="16"/>
          <w:szCs w:val="16"/>
        </w:rPr>
        <w:t>vent log expan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ded</w:t>
      </w:r>
      <w:r w:rsidRPr="003D3E16">
        <w:rPr>
          <w:rFonts w:ascii="Verdana" w:eastAsia="Times New Roman" w:hAnsi="Verdana" w:cs="Times New Roman"/>
          <w:color w:val="303030"/>
          <w:sz w:val="16"/>
          <w:szCs w:val="16"/>
        </w:rPr>
        <w:t xml:space="preserve"> to 250 event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s</w:t>
      </w:r>
      <w:r w:rsidRPr="003D3E16">
        <w:rPr>
          <w:rFonts w:ascii="Verdana" w:eastAsia="Times New Roman" w:hAnsi="Verdana" w:cs="Times New Roman"/>
          <w:color w:val="303030"/>
          <w:sz w:val="16"/>
          <w:szCs w:val="16"/>
        </w:rPr>
        <w:t xml:space="preserve"> to 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fit with</w:t>
      </w:r>
      <w:r w:rsidRPr="003D3E16">
        <w:rPr>
          <w:rFonts w:ascii="Verdana" w:eastAsia="Times New Roman" w:hAnsi="Verdana" w:cs="Times New Roman"/>
          <w:color w:val="303030"/>
          <w:sz w:val="16"/>
          <w:szCs w:val="16"/>
        </w:rPr>
        <w:t xml:space="preserve"> certification requirement</w:t>
      </w:r>
    </w:p>
    <w:p w:rsidR="002B3A5C" w:rsidRPr="000167F5" w:rsidRDefault="002B3A5C" w:rsidP="002B3A5C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  <w:shd w:val="clear" w:color="auto" w:fill="FFFFFF"/>
        </w:rPr>
        <w:t>RF stack was not handling RF errors correctly, this caused the RF to get stack in random state</w:t>
      </w:r>
      <w:r>
        <w:rPr>
          <w:rStyle w:val="apple-converted-space"/>
          <w:rFonts w:ascii="Verdana" w:hAnsi="Verdana"/>
          <w:color w:val="303030"/>
          <w:sz w:val="16"/>
          <w:szCs w:val="16"/>
          <w:shd w:val="clear" w:color="auto" w:fill="FFFFFF"/>
        </w:rPr>
        <w:t> </w:t>
      </w:r>
      <w:r>
        <w:rPr>
          <w:rFonts w:ascii="Verdana" w:hAnsi="Verdana"/>
          <w:color w:val="303030"/>
          <w:sz w:val="16"/>
          <w:szCs w:val="16"/>
        </w:rPr>
        <w:br/>
      </w:r>
      <w:r>
        <w:rPr>
          <w:rFonts w:ascii="Verdana" w:hAnsi="Verdana"/>
          <w:color w:val="303030"/>
          <w:sz w:val="16"/>
          <w:szCs w:val="16"/>
          <w:shd w:val="clear" w:color="auto" w:fill="FFFFFF"/>
        </w:rPr>
        <w:t>causing missing supervisions</w:t>
      </w:r>
    </w:p>
    <w:p w:rsidR="002B3A5C" w:rsidRPr="000167F5" w:rsidRDefault="002B3A5C" w:rsidP="002B3A5C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0167F5">
        <w:rPr>
          <w:rFonts w:ascii="Verdana" w:hAnsi="Verdana"/>
          <w:color w:val="303030"/>
          <w:sz w:val="16"/>
          <w:szCs w:val="16"/>
        </w:rPr>
        <w:t>Low power mode support</w:t>
      </w:r>
    </w:p>
    <w:p w:rsidR="002B3A5C" w:rsidRPr="000167F5" w:rsidRDefault="002B3A5C" w:rsidP="002B3A5C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0167F5">
        <w:rPr>
          <w:rFonts w:ascii="Verdana" w:hAnsi="Verdana"/>
          <w:color w:val="303030"/>
          <w:sz w:val="16"/>
          <w:szCs w:val="16"/>
        </w:rPr>
        <w:t>Battery and AC handling according the following</w:t>
      </w:r>
    </w:p>
    <w:p w:rsidR="002B3A5C" w:rsidRPr="002B3A5C" w:rsidRDefault="002B3A5C" w:rsidP="002B3A5C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  <w:u w:val="single"/>
        </w:rPr>
      </w:pPr>
      <w:r w:rsidRPr="002B3A5C">
        <w:rPr>
          <w:rFonts w:ascii="Verdana" w:hAnsi="Verdana"/>
          <w:color w:val="303030"/>
          <w:sz w:val="16"/>
          <w:szCs w:val="16"/>
          <w:u w:val="single"/>
        </w:rPr>
        <w:t>Battery test:</w:t>
      </w:r>
    </w:p>
    <w:p w:rsidR="002B3A5C" w:rsidRPr="000167F5" w:rsidRDefault="002B3A5C" w:rsidP="002B3A5C">
      <w:pPr>
        <w:numPr>
          <w:ilvl w:val="1"/>
          <w:numId w:val="59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0167F5">
        <w:rPr>
          <w:rFonts w:ascii="Verdana" w:hAnsi="Verdana"/>
          <w:color w:val="303030"/>
          <w:sz w:val="16"/>
          <w:szCs w:val="16"/>
        </w:rPr>
        <w:t>Battery is tested every 4 [Hr.].</w:t>
      </w:r>
    </w:p>
    <w:p w:rsidR="002B3A5C" w:rsidRPr="000167F5" w:rsidRDefault="002B3A5C" w:rsidP="002B3A5C">
      <w:pPr>
        <w:numPr>
          <w:ilvl w:val="1"/>
          <w:numId w:val="59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0167F5">
        <w:rPr>
          <w:rFonts w:ascii="Verdana" w:hAnsi="Verdana"/>
          <w:color w:val="303030"/>
          <w:sz w:val="16"/>
          <w:szCs w:val="16"/>
        </w:rPr>
        <w:t>The Low-Battery report is done after 3 consecutive tests (12 [Hr]).</w:t>
      </w:r>
    </w:p>
    <w:p w:rsidR="002B3A5C" w:rsidRPr="000167F5" w:rsidRDefault="002B3A5C" w:rsidP="002B3A5C">
      <w:pPr>
        <w:numPr>
          <w:ilvl w:val="1"/>
          <w:numId w:val="59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0167F5">
        <w:rPr>
          <w:rFonts w:ascii="Verdana" w:hAnsi="Verdana"/>
          <w:color w:val="303030"/>
          <w:sz w:val="16"/>
          <w:szCs w:val="16"/>
        </w:rPr>
        <w:t>Battery test shall take place when the LCD backlight, KEYs backlight and Buzzer are OFF.</w:t>
      </w:r>
    </w:p>
    <w:p w:rsidR="002B3A5C" w:rsidRPr="000167F5" w:rsidRDefault="002B3A5C" w:rsidP="002B3A5C">
      <w:pPr>
        <w:numPr>
          <w:ilvl w:val="1"/>
          <w:numId w:val="59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0167F5">
        <w:rPr>
          <w:rFonts w:ascii="Verdana" w:hAnsi="Verdana"/>
          <w:color w:val="303030"/>
          <w:sz w:val="16"/>
          <w:szCs w:val="16"/>
        </w:rPr>
        <w:t>When Tamper is closed, the Battery shall be tested again (as soon as all conditions above are fulfilled).</w:t>
      </w:r>
    </w:p>
    <w:p w:rsidR="002B3A5C" w:rsidRPr="000167F5" w:rsidRDefault="002B3A5C" w:rsidP="002B3A5C">
      <w:pPr>
        <w:numPr>
          <w:ilvl w:val="1"/>
          <w:numId w:val="59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0167F5">
        <w:rPr>
          <w:rFonts w:ascii="Verdana" w:hAnsi="Verdana"/>
          <w:color w:val="303030"/>
          <w:sz w:val="16"/>
          <w:szCs w:val="16"/>
        </w:rPr>
        <w:t>The Low-Battery state shall be reported before cut-off state is entered.</w:t>
      </w:r>
    </w:p>
    <w:p w:rsidR="002B3A5C" w:rsidRPr="002B3A5C" w:rsidRDefault="002B3A5C" w:rsidP="002B3A5C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  <w:u w:val="single"/>
        </w:rPr>
      </w:pPr>
      <w:r w:rsidRPr="002B3A5C">
        <w:rPr>
          <w:rFonts w:ascii="Verdana" w:hAnsi="Verdana"/>
          <w:color w:val="303030"/>
          <w:sz w:val="16"/>
          <w:szCs w:val="16"/>
          <w:u w:val="single"/>
        </w:rPr>
        <w:t>AC test:</w:t>
      </w:r>
    </w:p>
    <w:p w:rsidR="002B3A5C" w:rsidRPr="000167F5" w:rsidRDefault="002B3A5C" w:rsidP="002B3A5C">
      <w:pPr>
        <w:numPr>
          <w:ilvl w:val="1"/>
          <w:numId w:val="59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0167F5">
        <w:rPr>
          <w:rFonts w:ascii="Verdana" w:hAnsi="Verdana"/>
          <w:color w:val="303030"/>
          <w:sz w:val="16"/>
          <w:szCs w:val="16"/>
        </w:rPr>
        <w:t>AC is tested every 1[Min]. (since this is a digital input, we shall consider using an Interrupt rather than polling this input)</w:t>
      </w:r>
    </w:p>
    <w:p w:rsidR="002B3A5C" w:rsidRPr="000167F5" w:rsidRDefault="002B3A5C" w:rsidP="002B3A5C">
      <w:pPr>
        <w:numPr>
          <w:ilvl w:val="1"/>
          <w:numId w:val="59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0167F5">
        <w:rPr>
          <w:rFonts w:ascii="Verdana" w:hAnsi="Verdana"/>
          <w:color w:val="303030"/>
          <w:sz w:val="16"/>
          <w:szCs w:val="16"/>
        </w:rPr>
        <w:t>The AC report shall be de-bounced for ~10 [sec].</w:t>
      </w:r>
    </w:p>
    <w:p w:rsidR="002B3A5C" w:rsidRDefault="002B3A5C" w:rsidP="00B143F1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</w:p>
    <w:p w:rsidR="00B143F1" w:rsidRPr="00BE347E" w:rsidRDefault="00B143F1" w:rsidP="00B143F1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BE347E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B143F1" w:rsidRDefault="00B143F1" w:rsidP="005E66C1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A</w:t>
      </w:r>
      <w:r w:rsidRPr="003F642F">
        <w:rPr>
          <w:rFonts w:ascii="Verdana" w:eastAsia="Times New Roman" w:hAnsi="Verdana" w:cs="Times New Roman"/>
          <w:color w:val="303030"/>
          <w:sz w:val="16"/>
          <w:szCs w:val="16"/>
        </w:rPr>
        <w:t>SCBT-2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8</w:t>
      </w:r>
      <w:r w:rsidR="0087442B">
        <w:rPr>
          <w:rFonts w:ascii="Verdana" w:eastAsia="Times New Roman" w:hAnsi="Verdana" w:cs="Times New Roman"/>
          <w:color w:val="303030"/>
          <w:sz w:val="16"/>
          <w:szCs w:val="16"/>
        </w:rPr>
        <w:t>2, 293</w:t>
      </w:r>
      <w:r w:rsidRPr="003F642F">
        <w:rPr>
          <w:rFonts w:ascii="Verdana" w:eastAsia="Times New Roman" w:hAnsi="Verdana" w:cs="Times New Roman"/>
          <w:color w:val="303030"/>
          <w:sz w:val="16"/>
          <w:szCs w:val="16"/>
        </w:rPr>
        <w:t xml:space="preserve">, </w:t>
      </w:r>
      <w:r w:rsidR="0087442B">
        <w:rPr>
          <w:rFonts w:ascii="Verdana" w:eastAsia="Times New Roman" w:hAnsi="Verdana" w:cs="Times New Roman"/>
          <w:color w:val="303030"/>
          <w:sz w:val="16"/>
          <w:szCs w:val="16"/>
        </w:rPr>
        <w:t>344</w:t>
      </w:r>
      <w:r w:rsidRPr="003F642F">
        <w:rPr>
          <w:rFonts w:ascii="Verdana" w:eastAsia="Times New Roman" w:hAnsi="Verdana" w:cs="Times New Roman"/>
          <w:color w:val="303030"/>
          <w:sz w:val="16"/>
          <w:szCs w:val="16"/>
        </w:rPr>
        <w:t xml:space="preserve">, </w:t>
      </w:r>
      <w:r w:rsidR="0087442B">
        <w:rPr>
          <w:rFonts w:ascii="Verdana" w:eastAsia="Times New Roman" w:hAnsi="Verdana" w:cs="Times New Roman"/>
          <w:color w:val="303030"/>
          <w:sz w:val="16"/>
          <w:szCs w:val="16"/>
        </w:rPr>
        <w:t>361</w:t>
      </w:r>
      <w:r w:rsidRPr="003F642F">
        <w:rPr>
          <w:rFonts w:ascii="Verdana" w:eastAsia="Times New Roman" w:hAnsi="Verdana" w:cs="Times New Roman"/>
          <w:color w:val="303030"/>
          <w:sz w:val="16"/>
          <w:szCs w:val="16"/>
        </w:rPr>
        <w:t xml:space="preserve">, </w:t>
      </w:r>
      <w:r w:rsidR="005E66C1">
        <w:rPr>
          <w:rFonts w:ascii="Verdana" w:eastAsia="Times New Roman" w:hAnsi="Verdana" w:cs="Times New Roman"/>
          <w:color w:val="303030"/>
          <w:sz w:val="16"/>
          <w:szCs w:val="16"/>
        </w:rPr>
        <w:t>409</w:t>
      </w:r>
      <w:r w:rsidRPr="003F642F">
        <w:rPr>
          <w:rFonts w:ascii="Verdana" w:eastAsia="Times New Roman" w:hAnsi="Verdana" w:cs="Times New Roman"/>
          <w:color w:val="303030"/>
          <w:sz w:val="16"/>
          <w:szCs w:val="16"/>
        </w:rPr>
        <w:t xml:space="preserve">, </w:t>
      </w:r>
      <w:r w:rsidR="005E66C1">
        <w:rPr>
          <w:rFonts w:ascii="Verdana" w:eastAsia="Times New Roman" w:hAnsi="Verdana" w:cs="Times New Roman"/>
          <w:color w:val="303030"/>
          <w:sz w:val="16"/>
          <w:szCs w:val="16"/>
        </w:rPr>
        <w:t>413</w:t>
      </w:r>
      <w:r w:rsidRPr="003F642F">
        <w:rPr>
          <w:rFonts w:ascii="Verdana" w:eastAsia="Times New Roman" w:hAnsi="Verdana" w:cs="Times New Roman"/>
          <w:color w:val="303030"/>
          <w:sz w:val="16"/>
          <w:szCs w:val="16"/>
        </w:rPr>
        <w:t xml:space="preserve">, </w:t>
      </w:r>
      <w:r w:rsidR="005E66C1">
        <w:rPr>
          <w:rFonts w:ascii="Verdana" w:eastAsia="Times New Roman" w:hAnsi="Verdana" w:cs="Times New Roman"/>
          <w:color w:val="303030"/>
          <w:sz w:val="16"/>
          <w:szCs w:val="16"/>
        </w:rPr>
        <w:t>448</w:t>
      </w:r>
    </w:p>
    <w:p w:rsidR="005E66C1" w:rsidRPr="000167F5" w:rsidRDefault="005E66C1" w:rsidP="005E66C1">
      <w:pPr>
        <w:pStyle w:val="ListParagraph"/>
        <w:numPr>
          <w:ilvl w:val="0"/>
          <w:numId w:val="59"/>
        </w:numPr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0167F5">
        <w:rPr>
          <w:rFonts w:ascii="Verdana" w:eastAsia="Times New Roman" w:hAnsi="Verdana" w:cs="Times New Roman"/>
          <w:color w:val="303030"/>
          <w:sz w:val="16"/>
          <w:szCs w:val="16"/>
        </w:rPr>
        <w:t>After looking at events in the info page, opening a zone makes the '</w:t>
      </w:r>
      <w:proofErr w:type="spellStart"/>
      <w:r w:rsidRPr="000167F5">
        <w:rPr>
          <w:rFonts w:ascii="Verdana" w:eastAsia="Times New Roman" w:hAnsi="Verdana" w:cs="Times New Roman"/>
          <w:color w:val="303030"/>
          <w:sz w:val="16"/>
          <w:szCs w:val="16"/>
        </w:rPr>
        <w:t>i</w:t>
      </w:r>
      <w:proofErr w:type="spellEnd"/>
      <w:r w:rsidRPr="000167F5">
        <w:rPr>
          <w:rFonts w:ascii="Verdana" w:eastAsia="Times New Roman" w:hAnsi="Verdana" w:cs="Times New Roman"/>
          <w:color w:val="303030"/>
          <w:sz w:val="16"/>
          <w:szCs w:val="16"/>
        </w:rPr>
        <w:t>' button flash</w:t>
      </w:r>
    </w:p>
    <w:p w:rsidR="005E66C1" w:rsidRPr="000167F5" w:rsidRDefault="005E66C1" w:rsidP="005E66C1">
      <w:pPr>
        <w:pStyle w:val="ListParagraph"/>
        <w:numPr>
          <w:ilvl w:val="0"/>
          <w:numId w:val="59"/>
        </w:numPr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0167F5">
        <w:rPr>
          <w:rFonts w:ascii="Verdana" w:eastAsia="Times New Roman" w:hAnsi="Verdana" w:cs="Times New Roman"/>
          <w:color w:val="303030"/>
          <w:sz w:val="16"/>
          <w:szCs w:val="16"/>
        </w:rPr>
        <w:t>The option to disable user PIN is available for default administrator and installer</w:t>
      </w:r>
    </w:p>
    <w:p w:rsidR="005E66C1" w:rsidRPr="006C0AE8" w:rsidRDefault="005E66C1" w:rsidP="006C0AE8">
      <w:pPr>
        <w:pStyle w:val="ListParagraph"/>
        <w:numPr>
          <w:ilvl w:val="0"/>
          <w:numId w:val="59"/>
        </w:numPr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0167F5">
        <w:rPr>
          <w:rFonts w:ascii="Verdana" w:eastAsia="Times New Roman" w:hAnsi="Verdana" w:cs="Times New Roman"/>
          <w:color w:val="303030"/>
          <w:sz w:val="16"/>
          <w:szCs w:val="16"/>
        </w:rPr>
        <w:t>Keypad returns to main screen after manually generating fire alarm while in stay mode without pressing on the OK button.</w:t>
      </w:r>
    </w:p>
    <w:p w:rsidR="002B3A5C" w:rsidRPr="00BE347E" w:rsidRDefault="002B3A5C" w:rsidP="002B3A5C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>
        <w:rPr>
          <w:rFonts w:ascii="Verdana" w:hAnsi="Verdana"/>
          <w:b/>
          <w:bCs/>
          <w:color w:val="303030"/>
          <w:sz w:val="16"/>
          <w:szCs w:val="16"/>
        </w:rPr>
        <w:t>Known Issues</w:t>
      </w:r>
    </w:p>
    <w:p w:rsidR="002B3A5C" w:rsidRPr="000167F5" w:rsidRDefault="002B3A5C" w:rsidP="002B3A5C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0167F5">
        <w:rPr>
          <w:rFonts w:ascii="Verdana" w:hAnsi="Verdana"/>
          <w:color w:val="303030"/>
          <w:sz w:val="16"/>
          <w:szCs w:val="16"/>
        </w:rPr>
        <w:t>The Door Module is not functioning while the KP in the sleep mode.</w:t>
      </w:r>
    </w:p>
    <w:p w:rsidR="002B3A5C" w:rsidRDefault="002B3A5C" w:rsidP="002B3A5C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0167F5">
        <w:rPr>
          <w:rFonts w:ascii="Verdana" w:hAnsi="Verdana"/>
          <w:color w:val="303030"/>
          <w:sz w:val="16"/>
          <w:szCs w:val="16"/>
        </w:rPr>
        <w:t>Once the user wakes the KP up</w:t>
      </w:r>
      <w:r>
        <w:rPr>
          <w:rFonts w:ascii="Verdana" w:hAnsi="Verdana"/>
          <w:color w:val="303030"/>
          <w:sz w:val="16"/>
          <w:szCs w:val="16"/>
        </w:rPr>
        <w:t xml:space="preserve"> </w:t>
      </w:r>
      <w:r w:rsidRPr="000167F5">
        <w:rPr>
          <w:rFonts w:ascii="Verdana" w:hAnsi="Verdana"/>
          <w:color w:val="303030"/>
          <w:sz w:val="16"/>
          <w:szCs w:val="16"/>
        </w:rPr>
        <w:t>(button press) the Door module operates properly.</w:t>
      </w:r>
    </w:p>
    <w:p w:rsidR="00920FE7" w:rsidRDefault="00920FE7" w:rsidP="00920FE7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920FE7">
        <w:rPr>
          <w:rFonts w:ascii="Verdana" w:hAnsi="Verdana"/>
          <w:color w:val="303030"/>
          <w:sz w:val="16"/>
          <w:szCs w:val="16"/>
        </w:rPr>
        <w:t xml:space="preserve">"Display permanently on" doesn't work according </w:t>
      </w:r>
      <w:r>
        <w:rPr>
          <w:rFonts w:ascii="Verdana" w:hAnsi="Verdana"/>
          <w:color w:val="303030"/>
          <w:sz w:val="16"/>
          <w:szCs w:val="16"/>
        </w:rPr>
        <w:t>requirement</w:t>
      </w:r>
    </w:p>
    <w:p w:rsidR="00920FE7" w:rsidRDefault="00920FE7" w:rsidP="00920FE7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>A</w:t>
      </w:r>
      <w:r w:rsidRPr="00920FE7">
        <w:rPr>
          <w:rFonts w:ascii="Verdana" w:hAnsi="Verdana"/>
          <w:color w:val="303030"/>
          <w:sz w:val="16"/>
          <w:szCs w:val="16"/>
        </w:rPr>
        <w:t>fter wake-up the keypad doesn't display pop-up message after going to power save mode with an ongoing alarm</w:t>
      </w:r>
    </w:p>
    <w:p w:rsidR="003A144A" w:rsidRDefault="003A144A" w:rsidP="003A144A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3A144A">
        <w:rPr>
          <w:rFonts w:ascii="Verdana" w:hAnsi="Verdana"/>
          <w:color w:val="303030"/>
          <w:sz w:val="16"/>
          <w:szCs w:val="16"/>
        </w:rPr>
        <w:lastRenderedPageBreak/>
        <w:t>Automatic change to home page</w:t>
      </w:r>
      <w:r>
        <w:rPr>
          <w:rFonts w:ascii="Verdana" w:hAnsi="Verdana"/>
          <w:color w:val="303030"/>
          <w:sz w:val="16"/>
          <w:szCs w:val="16"/>
        </w:rPr>
        <w:t xml:space="preserve"> when keypad is running on batteries is performed after 60 seconds and not as defined in the requirement </w:t>
      </w:r>
      <w:hyperlink r:id="rId31" w:history="1">
        <w:r w:rsidRPr="003A144A">
          <w:rPr>
            <w:rStyle w:val="Hyperlink"/>
            <w:rFonts w:ascii="Verdana" w:hAnsi="Verdana"/>
            <w:sz w:val="16"/>
            <w:szCs w:val="16"/>
          </w:rPr>
          <w:t>https://rqm.gira.de:8443/contour/perspective.req</w:t>
        </w:r>
      </w:hyperlink>
    </w:p>
    <w:p w:rsidR="003A144A" w:rsidRDefault="003A144A" w:rsidP="003A144A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>Sometimes when counting time on keypad and the backlight turned off, pressing any key causes the backlight to turn on, but the counting stops</w:t>
      </w:r>
    </w:p>
    <w:p w:rsidR="005873D3" w:rsidRPr="000167F5" w:rsidRDefault="005873D3" w:rsidP="003A144A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>System during exit delay, the keypad sounds accordingly. Activating the chime causes the keypad to stop beeping.</w:t>
      </w:r>
    </w:p>
    <w:p w:rsidR="002B3A5C" w:rsidRDefault="002B3A5C" w:rsidP="002B3A5C">
      <w:pPr>
        <w:shd w:val="clear" w:color="auto" w:fill="FFFFFF"/>
        <w:spacing w:after="0" w:line="240" w:lineRule="auto"/>
        <w:ind w:left="720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B143F1" w:rsidRDefault="00B143F1" w:rsidP="00B143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B143F1" w:rsidRPr="00C15A25" w:rsidRDefault="00B143F1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 w:rsidRPr="00C15A25">
        <w:rPr>
          <w:highlight w:val="yellow"/>
          <w:u w:val="single"/>
        </w:rPr>
        <w:t>Indoor Siren</w:t>
      </w:r>
    </w:p>
    <w:p w:rsidR="00B143F1" w:rsidRPr="00FD6246" w:rsidRDefault="00F67CB1" w:rsidP="00B143F1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  <w:shd w:val="clear" w:color="auto" w:fill="FFFFFF"/>
        </w:rPr>
        <w:t>RF stack was not handling RF errors correctly, this caused the RF to get stack in random state</w:t>
      </w:r>
      <w:r>
        <w:rPr>
          <w:rStyle w:val="apple-converted-space"/>
          <w:rFonts w:ascii="Verdana" w:hAnsi="Verdana"/>
          <w:color w:val="303030"/>
          <w:sz w:val="16"/>
          <w:szCs w:val="16"/>
          <w:shd w:val="clear" w:color="auto" w:fill="FFFFFF"/>
        </w:rPr>
        <w:t> </w:t>
      </w:r>
      <w:r>
        <w:rPr>
          <w:rFonts w:ascii="Verdana" w:hAnsi="Verdana"/>
          <w:color w:val="303030"/>
          <w:sz w:val="16"/>
          <w:szCs w:val="16"/>
        </w:rPr>
        <w:br/>
      </w:r>
      <w:r>
        <w:rPr>
          <w:rFonts w:ascii="Verdana" w:hAnsi="Verdana"/>
          <w:color w:val="303030"/>
          <w:sz w:val="16"/>
          <w:szCs w:val="16"/>
          <w:shd w:val="clear" w:color="auto" w:fill="FFFFFF"/>
        </w:rPr>
        <w:t>causing missing supervisions</w:t>
      </w:r>
      <w:r w:rsidR="00B143F1">
        <w:rPr>
          <w:rFonts w:ascii="Verdana" w:hAnsi="Verdana"/>
          <w:color w:val="303030"/>
          <w:sz w:val="16"/>
          <w:szCs w:val="16"/>
        </w:rPr>
        <w:br/>
      </w:r>
    </w:p>
    <w:p w:rsidR="00B143F1" w:rsidRPr="00BE347E" w:rsidRDefault="00B143F1" w:rsidP="00B143F1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BE347E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B143F1" w:rsidRDefault="00C15A25" w:rsidP="00C15A25">
      <w:pPr>
        <w:pStyle w:val="ListParagraph"/>
        <w:numPr>
          <w:ilvl w:val="0"/>
          <w:numId w:val="59"/>
        </w:numPr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C15A25">
        <w:rPr>
          <w:rFonts w:ascii="Verdana" w:eastAsia="Times New Roman" w:hAnsi="Verdana" w:cs="Times New Roman"/>
          <w:color w:val="303030"/>
          <w:sz w:val="16"/>
          <w:szCs w:val="16"/>
        </w:rPr>
        <w:t>Missing supervision- Siren does not start resync</w:t>
      </w:r>
    </w:p>
    <w:p w:rsidR="005E45FB" w:rsidRDefault="005E45FB" w:rsidP="005E45FB">
      <w:pPr>
        <w:pStyle w:val="ListParagraph"/>
        <w:numPr>
          <w:ilvl w:val="0"/>
          <w:numId w:val="59"/>
        </w:numPr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5E45FB">
        <w:rPr>
          <w:rFonts w:ascii="Verdana" w:eastAsia="Times New Roman" w:hAnsi="Verdana" w:cs="Times New Roman"/>
          <w:color w:val="303030"/>
          <w:sz w:val="16"/>
          <w:szCs w:val="16"/>
        </w:rPr>
        <w:t xml:space="preserve">Siren Ignores </w:t>
      </w:r>
      <w:r w:rsidR="00A05B19" w:rsidRPr="005E45FB">
        <w:rPr>
          <w:rFonts w:ascii="Verdana" w:eastAsia="Times New Roman" w:hAnsi="Verdana" w:cs="Times New Roman"/>
          <w:color w:val="303030"/>
          <w:sz w:val="16"/>
          <w:szCs w:val="16"/>
        </w:rPr>
        <w:t>timeout</w:t>
      </w:r>
      <w:r w:rsidRPr="005E45FB">
        <w:rPr>
          <w:rFonts w:ascii="Verdana" w:eastAsia="Times New Roman" w:hAnsi="Verdana" w:cs="Times New Roman"/>
          <w:color w:val="303030"/>
          <w:sz w:val="16"/>
          <w:szCs w:val="16"/>
        </w:rPr>
        <w:t xml:space="preserve"> activation payload</w:t>
      </w:r>
    </w:p>
    <w:p w:rsidR="005E45FB" w:rsidRDefault="005E45FB" w:rsidP="005E45FB">
      <w:pPr>
        <w:pStyle w:val="ListParagraph"/>
        <w:numPr>
          <w:ilvl w:val="0"/>
          <w:numId w:val="59"/>
        </w:numPr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5E45FB">
        <w:rPr>
          <w:rFonts w:ascii="Verdana" w:eastAsia="Times New Roman" w:hAnsi="Verdana" w:cs="Times New Roman"/>
          <w:color w:val="303030"/>
          <w:sz w:val="16"/>
          <w:szCs w:val="16"/>
        </w:rPr>
        <w:t>The siren ignores command ON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 xml:space="preserve"> / </w:t>
      </w:r>
      <w:r w:rsidRPr="005E45FB">
        <w:rPr>
          <w:rFonts w:ascii="Verdana" w:eastAsia="Times New Roman" w:hAnsi="Verdana" w:cs="Times New Roman"/>
          <w:color w:val="303030"/>
          <w:sz w:val="16"/>
          <w:szCs w:val="16"/>
        </w:rPr>
        <w:t>OFF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 xml:space="preserve"> in case of frequency hopping</w:t>
      </w:r>
    </w:p>
    <w:p w:rsidR="005E45FB" w:rsidRPr="00BE347E" w:rsidRDefault="005E45FB" w:rsidP="005E45FB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>
        <w:rPr>
          <w:rFonts w:ascii="Verdana" w:hAnsi="Verdana"/>
          <w:b/>
          <w:bCs/>
          <w:color w:val="303030"/>
          <w:sz w:val="16"/>
          <w:szCs w:val="16"/>
        </w:rPr>
        <w:t>Known Issues</w:t>
      </w:r>
    </w:p>
    <w:p w:rsidR="005E45FB" w:rsidRPr="000167F5" w:rsidRDefault="005E45FB" w:rsidP="005E45FB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>Siren loses SUPV rarely</w:t>
      </w:r>
    </w:p>
    <w:p w:rsidR="00B143F1" w:rsidRPr="00355C6D" w:rsidRDefault="00B143F1" w:rsidP="00B143F1">
      <w:pPr>
        <w:pStyle w:val="ListParagraph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B143F1" w:rsidRPr="000167F5" w:rsidRDefault="00B143F1" w:rsidP="007378C3">
      <w:pPr>
        <w:pStyle w:val="ListParagraph"/>
        <w:numPr>
          <w:ilvl w:val="0"/>
          <w:numId w:val="76"/>
        </w:numPr>
        <w:spacing w:after="0"/>
        <w:rPr>
          <w:highlight w:val="yellow"/>
          <w:u w:val="single"/>
        </w:rPr>
      </w:pPr>
      <w:r w:rsidRPr="000167F5">
        <w:rPr>
          <w:highlight w:val="yellow"/>
          <w:u w:val="single"/>
        </w:rPr>
        <w:t>Outdoor Siren</w:t>
      </w:r>
    </w:p>
    <w:p w:rsidR="00AD3881" w:rsidRDefault="00AD3881" w:rsidP="00AD3881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AD3881">
        <w:rPr>
          <w:rFonts w:ascii="Verdana" w:hAnsi="Verdana"/>
          <w:color w:val="303030"/>
          <w:sz w:val="16"/>
          <w:szCs w:val="16"/>
          <w:shd w:val="clear" w:color="auto" w:fill="FFFFFF"/>
        </w:rPr>
        <w:t>RF stack was not handling RF errors correctly, this caused the RF to get stack in random state</w:t>
      </w:r>
      <w:r w:rsidRPr="00AD3881">
        <w:rPr>
          <w:rStyle w:val="apple-converted-space"/>
          <w:rFonts w:ascii="Verdana" w:hAnsi="Verdana"/>
          <w:color w:val="303030"/>
          <w:sz w:val="16"/>
          <w:szCs w:val="16"/>
          <w:shd w:val="clear" w:color="auto" w:fill="FFFFFF"/>
        </w:rPr>
        <w:t> </w:t>
      </w:r>
      <w:r w:rsidRPr="00AD3881">
        <w:rPr>
          <w:rFonts w:ascii="Verdana" w:hAnsi="Verdana"/>
          <w:color w:val="303030"/>
          <w:sz w:val="16"/>
          <w:szCs w:val="16"/>
        </w:rPr>
        <w:br/>
      </w:r>
      <w:r w:rsidRPr="00AD3881">
        <w:rPr>
          <w:rFonts w:ascii="Verdana" w:hAnsi="Verdana"/>
          <w:color w:val="303030"/>
          <w:sz w:val="16"/>
          <w:szCs w:val="16"/>
          <w:shd w:val="clear" w:color="auto" w:fill="FFFFFF"/>
        </w:rPr>
        <w:t>causing missing supervisions</w:t>
      </w:r>
      <w:r w:rsidRPr="00AD3881">
        <w:rPr>
          <w:rFonts w:ascii="Verdana" w:hAnsi="Verdana"/>
          <w:color w:val="303030"/>
          <w:sz w:val="16"/>
          <w:szCs w:val="16"/>
        </w:rPr>
        <w:br/>
      </w:r>
      <w:r w:rsidRPr="00AD3881">
        <w:rPr>
          <w:rFonts w:ascii="Verdana" w:eastAsia="Times New Roman" w:hAnsi="Verdana" w:cs="Times New Roman"/>
          <w:color w:val="303030"/>
          <w:sz w:val="16"/>
          <w:szCs w:val="16"/>
        </w:rPr>
        <w:t>If flashing time is bigger than sounder time, after buzzer is shut down the flasher works in battery saver profile.</w:t>
      </w:r>
    </w:p>
    <w:tbl>
      <w:tblPr>
        <w:tblStyle w:val="TableGrid"/>
        <w:tblW w:w="0" w:type="auto"/>
        <w:tblInd w:w="720" w:type="dxa"/>
        <w:tblLook w:val="04A0"/>
      </w:tblPr>
      <w:tblGrid>
        <w:gridCol w:w="1940"/>
        <w:gridCol w:w="2835"/>
        <w:gridCol w:w="2835"/>
      </w:tblGrid>
      <w:tr w:rsidR="00AD3881" w:rsidTr="004419E0">
        <w:tc>
          <w:tcPr>
            <w:tcW w:w="1940" w:type="dxa"/>
          </w:tcPr>
          <w:p w:rsidR="00AD3881" w:rsidRDefault="00AD3881" w:rsidP="00AD3881">
            <w:pPr>
              <w:spacing w:after="100" w:afterAutospacing="1"/>
              <w:rPr>
                <w:rFonts w:ascii="Verdana" w:eastAsia="Times New Roman" w:hAnsi="Verdana" w:cs="Times New Roman"/>
                <w:color w:val="303030"/>
                <w:sz w:val="16"/>
                <w:szCs w:val="16"/>
              </w:rPr>
            </w:pPr>
          </w:p>
        </w:tc>
        <w:tc>
          <w:tcPr>
            <w:tcW w:w="2835" w:type="dxa"/>
          </w:tcPr>
          <w:p w:rsidR="00AD3881" w:rsidRDefault="00AD3881" w:rsidP="00AD3881">
            <w:pPr>
              <w:spacing w:after="100" w:afterAutospacing="1"/>
              <w:rPr>
                <w:rFonts w:ascii="Verdana" w:eastAsia="Times New Roman" w:hAnsi="Verdana" w:cs="Times New Roman"/>
                <w:color w:val="303030"/>
                <w:sz w:val="16"/>
                <w:szCs w:val="16"/>
              </w:rPr>
            </w:pPr>
            <w:r w:rsidRPr="00AD3881">
              <w:rPr>
                <w:rFonts w:ascii="Arial" w:eastAsia="Times New Roman" w:hAnsi="Arial" w:cs="Arial"/>
                <w:b/>
                <w:bCs/>
                <w:color w:val="303030"/>
                <w:sz w:val="16"/>
                <w:szCs w:val="16"/>
              </w:rPr>
              <w:t>Before Buzzer is Shut down</w:t>
            </w:r>
          </w:p>
        </w:tc>
        <w:tc>
          <w:tcPr>
            <w:tcW w:w="2835" w:type="dxa"/>
          </w:tcPr>
          <w:p w:rsidR="00AD3881" w:rsidRDefault="00AD3881" w:rsidP="00AD3881">
            <w:pPr>
              <w:spacing w:after="100" w:afterAutospacing="1"/>
              <w:rPr>
                <w:rFonts w:ascii="Verdana" w:eastAsia="Times New Roman" w:hAnsi="Verdana" w:cs="Times New Roman"/>
                <w:color w:val="303030"/>
                <w:sz w:val="16"/>
                <w:szCs w:val="16"/>
              </w:rPr>
            </w:pPr>
            <w:r w:rsidRPr="00AD3881">
              <w:rPr>
                <w:rFonts w:ascii="Arial" w:eastAsia="Times New Roman" w:hAnsi="Arial" w:cs="Arial"/>
                <w:b/>
                <w:bCs/>
                <w:color w:val="303030"/>
                <w:sz w:val="16"/>
                <w:szCs w:val="16"/>
              </w:rPr>
              <w:t>After Buzzer is Shut down</w:t>
            </w:r>
          </w:p>
        </w:tc>
      </w:tr>
      <w:tr w:rsidR="00AD3881" w:rsidTr="004419E0">
        <w:tc>
          <w:tcPr>
            <w:tcW w:w="1940" w:type="dxa"/>
          </w:tcPr>
          <w:p w:rsidR="00AD3881" w:rsidRDefault="00AD3881" w:rsidP="00AD3881">
            <w:pPr>
              <w:spacing w:after="100" w:afterAutospacing="1"/>
              <w:rPr>
                <w:rFonts w:ascii="Verdana" w:eastAsia="Times New Roman" w:hAnsi="Verdana" w:cs="Times New Roman"/>
                <w:color w:val="303030"/>
                <w:sz w:val="16"/>
                <w:szCs w:val="16"/>
              </w:rPr>
            </w:pPr>
            <w:r w:rsidRPr="00AD3881">
              <w:rPr>
                <w:rFonts w:ascii="Arial" w:eastAsia="Times New Roman" w:hAnsi="Arial" w:cs="Arial"/>
                <w:color w:val="303030"/>
                <w:sz w:val="16"/>
                <w:szCs w:val="16"/>
              </w:rPr>
              <w:t>Power is </w:t>
            </w:r>
            <w:ins w:id="35" w:author="Unknown">
              <w:r w:rsidRPr="00AD3881">
                <w:rPr>
                  <w:rFonts w:ascii="Arial" w:eastAsia="Times New Roman" w:hAnsi="Arial" w:cs="Arial"/>
                  <w:b/>
                  <w:bCs/>
                  <w:sz w:val="16"/>
                  <w:szCs w:val="16"/>
                </w:rPr>
                <w:t>Disconnected</w:t>
              </w:r>
            </w:ins>
          </w:p>
        </w:tc>
        <w:tc>
          <w:tcPr>
            <w:tcW w:w="2835" w:type="dxa"/>
          </w:tcPr>
          <w:p w:rsidR="00AD3881" w:rsidRDefault="00AD3881" w:rsidP="00AD3881">
            <w:pPr>
              <w:spacing w:after="100" w:afterAutospacing="1"/>
              <w:rPr>
                <w:rFonts w:ascii="Verdana" w:eastAsia="Times New Roman" w:hAnsi="Verdana" w:cs="Times New Roman"/>
                <w:color w:val="30303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303030"/>
                <w:sz w:val="16"/>
                <w:szCs w:val="16"/>
              </w:rPr>
              <w:t>T = 1.5 sec, Duty Cycle</w:t>
            </w:r>
            <w:r w:rsidRPr="00AD3881">
              <w:rPr>
                <w:rFonts w:ascii="Arial" w:eastAsia="Times New Roman" w:hAnsi="Arial" w:cs="Arial"/>
                <w:color w:val="303030"/>
                <w:sz w:val="16"/>
                <w:szCs w:val="16"/>
              </w:rPr>
              <w:t xml:space="preserve"> = (100/15)%</w:t>
            </w:r>
          </w:p>
        </w:tc>
        <w:tc>
          <w:tcPr>
            <w:tcW w:w="2835" w:type="dxa"/>
          </w:tcPr>
          <w:p w:rsidR="00AD3881" w:rsidRDefault="00AD3881" w:rsidP="00AD3881">
            <w:pPr>
              <w:spacing w:after="100" w:afterAutospacing="1"/>
              <w:rPr>
                <w:rFonts w:ascii="Verdana" w:eastAsia="Times New Roman" w:hAnsi="Verdana" w:cs="Times New Roman"/>
                <w:color w:val="303030"/>
                <w:sz w:val="16"/>
                <w:szCs w:val="16"/>
              </w:rPr>
            </w:pPr>
            <w:r w:rsidRPr="00AD3881">
              <w:rPr>
                <w:rFonts w:ascii="Arial" w:eastAsia="Times New Roman" w:hAnsi="Arial" w:cs="Arial"/>
                <w:color w:val="303030"/>
                <w:sz w:val="16"/>
                <w:szCs w:val="16"/>
              </w:rPr>
              <w:t xml:space="preserve">T = 5 sec, </w:t>
            </w:r>
            <w:r>
              <w:rPr>
                <w:rFonts w:ascii="Arial" w:eastAsia="Times New Roman" w:hAnsi="Arial" w:cs="Arial"/>
                <w:color w:val="303030"/>
                <w:sz w:val="16"/>
                <w:szCs w:val="16"/>
              </w:rPr>
              <w:t>Duty Cycle</w:t>
            </w:r>
            <w:r w:rsidRPr="00AD3881">
              <w:rPr>
                <w:rFonts w:ascii="Arial" w:eastAsia="Times New Roman" w:hAnsi="Arial" w:cs="Arial"/>
                <w:color w:val="303030"/>
                <w:sz w:val="16"/>
                <w:szCs w:val="16"/>
              </w:rPr>
              <w:t xml:space="preserve"> = 2%</w:t>
            </w:r>
          </w:p>
        </w:tc>
      </w:tr>
      <w:tr w:rsidR="00AD3881" w:rsidTr="004419E0">
        <w:tc>
          <w:tcPr>
            <w:tcW w:w="1940" w:type="dxa"/>
          </w:tcPr>
          <w:p w:rsidR="00AD3881" w:rsidRDefault="00AD3881" w:rsidP="00AD3881">
            <w:pPr>
              <w:spacing w:after="100" w:afterAutospacing="1"/>
              <w:rPr>
                <w:rFonts w:ascii="Verdana" w:eastAsia="Times New Roman" w:hAnsi="Verdana" w:cs="Times New Roman"/>
                <w:color w:val="303030"/>
                <w:sz w:val="16"/>
                <w:szCs w:val="16"/>
              </w:rPr>
            </w:pPr>
            <w:r w:rsidRPr="00AD3881">
              <w:rPr>
                <w:rFonts w:ascii="Arial" w:eastAsia="Times New Roman" w:hAnsi="Arial" w:cs="Arial"/>
                <w:color w:val="303030"/>
                <w:sz w:val="16"/>
                <w:szCs w:val="16"/>
              </w:rPr>
              <w:t>Power is </w:t>
            </w:r>
            <w:ins w:id="36" w:author="Unknown">
              <w:r w:rsidRPr="00AD3881">
                <w:rPr>
                  <w:rFonts w:ascii="Arial" w:eastAsia="Times New Roman" w:hAnsi="Arial" w:cs="Arial"/>
                  <w:b/>
                  <w:bCs/>
                  <w:sz w:val="16"/>
                  <w:szCs w:val="16"/>
                </w:rPr>
                <w:t>Connected</w:t>
              </w:r>
            </w:ins>
          </w:p>
        </w:tc>
        <w:tc>
          <w:tcPr>
            <w:tcW w:w="2835" w:type="dxa"/>
          </w:tcPr>
          <w:p w:rsidR="00AD3881" w:rsidRDefault="00AD3881" w:rsidP="00AD3881">
            <w:pPr>
              <w:spacing w:after="100" w:afterAutospacing="1"/>
              <w:rPr>
                <w:rFonts w:ascii="Verdana" w:eastAsia="Times New Roman" w:hAnsi="Verdana" w:cs="Times New Roman"/>
                <w:color w:val="303030"/>
                <w:sz w:val="16"/>
                <w:szCs w:val="16"/>
              </w:rPr>
            </w:pPr>
            <w:r w:rsidRPr="00AD3881">
              <w:rPr>
                <w:rFonts w:ascii="Arial" w:eastAsia="Times New Roman" w:hAnsi="Arial" w:cs="Arial"/>
                <w:color w:val="303030"/>
                <w:sz w:val="16"/>
                <w:szCs w:val="16"/>
              </w:rPr>
              <w:t xml:space="preserve">T = 1.5 sec, </w:t>
            </w:r>
            <w:r>
              <w:rPr>
                <w:rFonts w:ascii="Arial" w:eastAsia="Times New Roman" w:hAnsi="Arial" w:cs="Arial"/>
                <w:color w:val="303030"/>
                <w:sz w:val="16"/>
                <w:szCs w:val="16"/>
              </w:rPr>
              <w:t>Duty Cycle</w:t>
            </w:r>
            <w:r w:rsidRPr="00AD3881">
              <w:rPr>
                <w:rFonts w:ascii="Arial" w:eastAsia="Times New Roman" w:hAnsi="Arial" w:cs="Arial"/>
                <w:color w:val="303030"/>
                <w:sz w:val="16"/>
                <w:szCs w:val="16"/>
              </w:rPr>
              <w:t xml:space="preserve"> = (100/15)%</w:t>
            </w:r>
          </w:p>
        </w:tc>
        <w:tc>
          <w:tcPr>
            <w:tcW w:w="2835" w:type="dxa"/>
          </w:tcPr>
          <w:p w:rsidR="00AD3881" w:rsidRDefault="00AD3881" w:rsidP="00AD3881">
            <w:pPr>
              <w:spacing w:after="100" w:afterAutospacing="1"/>
              <w:rPr>
                <w:rFonts w:ascii="Verdana" w:eastAsia="Times New Roman" w:hAnsi="Verdana" w:cs="Times New Roman"/>
                <w:color w:val="303030"/>
                <w:sz w:val="16"/>
                <w:szCs w:val="16"/>
              </w:rPr>
            </w:pPr>
            <w:r w:rsidRPr="00AD3881">
              <w:rPr>
                <w:rFonts w:ascii="Arial" w:eastAsia="Times New Roman" w:hAnsi="Arial" w:cs="Arial"/>
                <w:color w:val="303030"/>
                <w:sz w:val="16"/>
                <w:szCs w:val="16"/>
              </w:rPr>
              <w:t xml:space="preserve">T = 1.5 sec, </w:t>
            </w:r>
            <w:r>
              <w:rPr>
                <w:rFonts w:ascii="Arial" w:eastAsia="Times New Roman" w:hAnsi="Arial" w:cs="Arial"/>
                <w:color w:val="303030"/>
                <w:sz w:val="16"/>
                <w:szCs w:val="16"/>
              </w:rPr>
              <w:t>Duty Cycle</w:t>
            </w:r>
            <w:r w:rsidRPr="00AD3881">
              <w:rPr>
                <w:rFonts w:ascii="Arial" w:eastAsia="Times New Roman" w:hAnsi="Arial" w:cs="Arial"/>
                <w:color w:val="303030"/>
                <w:sz w:val="16"/>
                <w:szCs w:val="16"/>
              </w:rPr>
              <w:t xml:space="preserve"> = (100/15)%</w:t>
            </w:r>
          </w:p>
        </w:tc>
      </w:tr>
    </w:tbl>
    <w:p w:rsidR="00B143F1" w:rsidRPr="00AD3881" w:rsidRDefault="00AD3881" w:rsidP="00B143F1">
      <w:pPr>
        <w:pStyle w:val="ListParagraph"/>
        <w:numPr>
          <w:ilvl w:val="0"/>
          <w:numId w:val="59"/>
        </w:numPr>
        <w:shd w:val="clear" w:color="auto" w:fill="FFFFFF"/>
        <w:spacing w:before="100" w:beforeAutospacing="1" w:after="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AD3881">
        <w:rPr>
          <w:rFonts w:ascii="Verdana" w:eastAsia="Times New Roman" w:hAnsi="Verdana" w:cs="Times New Roman"/>
          <w:color w:val="303030"/>
          <w:sz w:val="16"/>
          <w:szCs w:val="16"/>
        </w:rPr>
        <w:t>Cut-Off starts only after 3 consecutive measurements of low battery</w:t>
      </w:r>
      <w:r w:rsidR="00B143F1" w:rsidRPr="00AD3881">
        <w:rPr>
          <w:rFonts w:ascii="Verdana" w:hAnsi="Verdana"/>
          <w:color w:val="303030"/>
          <w:sz w:val="16"/>
          <w:szCs w:val="16"/>
        </w:rPr>
        <w:br/>
      </w:r>
    </w:p>
    <w:p w:rsidR="00B143F1" w:rsidRPr="00BE347E" w:rsidRDefault="00B143F1" w:rsidP="00B143F1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BE347E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B143F1" w:rsidRDefault="00B143F1" w:rsidP="00B143F1">
      <w:pPr>
        <w:pStyle w:val="z-BottomofForm"/>
        <w:numPr>
          <w:ilvl w:val="0"/>
          <w:numId w:val="59"/>
        </w:numPr>
      </w:pPr>
      <w:r>
        <w:t>Bottom of Form</w:t>
      </w:r>
    </w:p>
    <w:p w:rsidR="00AD3881" w:rsidRDefault="00AD3881" w:rsidP="00AD3881">
      <w:pPr>
        <w:pStyle w:val="ListParagraph"/>
        <w:numPr>
          <w:ilvl w:val="0"/>
          <w:numId w:val="59"/>
        </w:numPr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C15A25">
        <w:rPr>
          <w:rFonts w:ascii="Verdana" w:eastAsia="Times New Roman" w:hAnsi="Verdana" w:cs="Times New Roman"/>
          <w:color w:val="303030"/>
          <w:sz w:val="16"/>
          <w:szCs w:val="16"/>
        </w:rPr>
        <w:t>Missing supervision- Siren does not start resync</w:t>
      </w:r>
    </w:p>
    <w:p w:rsidR="003D3E16" w:rsidRDefault="003D3E16" w:rsidP="003D3E16">
      <w:pPr>
        <w:pStyle w:val="ListParagraph"/>
        <w:numPr>
          <w:ilvl w:val="0"/>
          <w:numId w:val="59"/>
        </w:numPr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5E45FB">
        <w:rPr>
          <w:rFonts w:ascii="Verdana" w:eastAsia="Times New Roman" w:hAnsi="Verdana" w:cs="Times New Roman"/>
          <w:color w:val="303030"/>
          <w:sz w:val="16"/>
          <w:szCs w:val="16"/>
        </w:rPr>
        <w:t>The siren ignores command ON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 xml:space="preserve"> / </w:t>
      </w:r>
      <w:r w:rsidRPr="005E45FB">
        <w:rPr>
          <w:rFonts w:ascii="Verdana" w:eastAsia="Times New Roman" w:hAnsi="Verdana" w:cs="Times New Roman"/>
          <w:color w:val="303030"/>
          <w:sz w:val="16"/>
          <w:szCs w:val="16"/>
        </w:rPr>
        <w:t>OFF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 xml:space="preserve"> in case of frequency hopping</w:t>
      </w:r>
    </w:p>
    <w:p w:rsidR="003D3E16" w:rsidRDefault="003D3E16" w:rsidP="003D3E16">
      <w:pPr>
        <w:pStyle w:val="ListParagraph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B143F1" w:rsidRDefault="00B143F1" w:rsidP="00B143F1">
      <w:pPr>
        <w:pStyle w:val="ListParagraph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2A62A7" w:rsidRDefault="002A62A7" w:rsidP="00DD1A1F">
      <w:pPr>
        <w:pStyle w:val="Heading2"/>
      </w:pPr>
      <w:bookmarkStart w:id="37" w:name="_Toc523816815"/>
      <w:r>
        <w:t xml:space="preserve">Release Date: 30/04/2017 (Revision </w:t>
      </w:r>
      <w:r w:rsidR="00DD1A1F">
        <w:t>47335</w:t>
      </w:r>
      <w:r>
        <w:t>)</w:t>
      </w:r>
      <w:bookmarkEnd w:id="37"/>
    </w:p>
    <w:p w:rsidR="002A62A7" w:rsidRDefault="002A62A7" w:rsidP="002A62A7">
      <w:r>
        <w:t>SVN Location: https://subversion.ise.de/svn/gira/AlarmSystemCrow</w:t>
      </w:r>
    </w:p>
    <w:p w:rsidR="002A62A7" w:rsidRPr="00AA05BC" w:rsidRDefault="002A62A7" w:rsidP="002A62A7">
      <w:pPr>
        <w:spacing w:after="0"/>
        <w:rPr>
          <w:u w:val="single"/>
        </w:rPr>
      </w:pPr>
      <w:r w:rsidRPr="00AA05BC">
        <w:rPr>
          <w:u w:val="single"/>
        </w:rPr>
        <w:t>The Package includes:</w:t>
      </w:r>
      <w:r>
        <w:rPr>
          <w:u w:val="single"/>
        </w:rPr>
        <w:t xml:space="preserve"> </w:t>
      </w:r>
    </w:p>
    <w:p w:rsidR="002A62A7" w:rsidRDefault="002A62A7" w:rsidP="007E32D0">
      <w:pPr>
        <w:pStyle w:val="ListParagraph"/>
        <w:numPr>
          <w:ilvl w:val="0"/>
          <w:numId w:val="1"/>
        </w:numPr>
      </w:pPr>
      <w:proofErr w:type="spellStart"/>
      <w:r>
        <w:t>CrowLibrary</w:t>
      </w:r>
      <w:proofErr w:type="spellEnd"/>
      <w:r>
        <w:t xml:space="preserve"> Version </w:t>
      </w:r>
      <w:r w:rsidRPr="007E32D0">
        <w:rPr>
          <w:highlight w:val="yellow"/>
        </w:rPr>
        <w:t>2.</w:t>
      </w:r>
      <w:r w:rsidR="007E32D0" w:rsidRPr="007E32D0">
        <w:rPr>
          <w:highlight w:val="yellow"/>
        </w:rPr>
        <w:t>4</w:t>
      </w:r>
      <w:r w:rsidRPr="007E32D0">
        <w:rPr>
          <w:highlight w:val="yellow"/>
        </w:rPr>
        <w:t>.0.</w:t>
      </w:r>
      <w:r w:rsidR="007E32D0" w:rsidRPr="007E32D0">
        <w:rPr>
          <w:highlight w:val="yellow"/>
        </w:rPr>
        <w:t>54</w:t>
      </w:r>
    </w:p>
    <w:p w:rsidR="002A62A7" w:rsidRDefault="002A62A7" w:rsidP="007E32D0">
      <w:pPr>
        <w:pStyle w:val="ListParagraph"/>
        <w:numPr>
          <w:ilvl w:val="0"/>
          <w:numId w:val="1"/>
        </w:numPr>
      </w:pPr>
      <w:r>
        <w:t xml:space="preserve">Crow </w:t>
      </w:r>
      <w:proofErr w:type="spellStart"/>
      <w:r>
        <w:t>IPMApplication</w:t>
      </w:r>
      <w:proofErr w:type="spellEnd"/>
      <w:r>
        <w:t xml:space="preserve"> Version </w:t>
      </w:r>
      <w:r w:rsidRPr="007E32D0">
        <w:rPr>
          <w:highlight w:val="yellow"/>
        </w:rPr>
        <w:t>2.</w:t>
      </w:r>
      <w:r w:rsidR="007E32D0" w:rsidRPr="007E32D0">
        <w:rPr>
          <w:highlight w:val="yellow"/>
        </w:rPr>
        <w:t>4</w:t>
      </w:r>
      <w:r w:rsidRPr="007E32D0">
        <w:rPr>
          <w:highlight w:val="yellow"/>
        </w:rPr>
        <w:t>.0.5</w:t>
      </w:r>
      <w:r w:rsidR="007E32D0" w:rsidRPr="007E32D0">
        <w:rPr>
          <w:highlight w:val="yellow"/>
        </w:rPr>
        <w:t>5</w:t>
      </w:r>
    </w:p>
    <w:p w:rsidR="002A62A7" w:rsidRDefault="002A62A7" w:rsidP="002E3BE5">
      <w:pPr>
        <w:pStyle w:val="ListParagraph"/>
        <w:numPr>
          <w:ilvl w:val="0"/>
          <w:numId w:val="1"/>
        </w:numPr>
      </w:pPr>
      <w:r>
        <w:t xml:space="preserve">Crow MCU </w:t>
      </w:r>
      <w:proofErr w:type="spellStart"/>
      <w:r w:rsidR="002E3BE5">
        <w:t>UpdateFirmware</w:t>
      </w:r>
      <w:proofErr w:type="spellEnd"/>
      <w:r w:rsidR="002E3BE5">
        <w:t xml:space="preserve"> Version </w:t>
      </w:r>
      <w:r w:rsidR="002E3BE5" w:rsidRPr="002322AC">
        <w:rPr>
          <w:highlight w:val="yellow"/>
        </w:rPr>
        <w:t>1.7.3.43</w:t>
      </w:r>
    </w:p>
    <w:p w:rsidR="002A62A7" w:rsidRDefault="002A62A7" w:rsidP="002E3BE5">
      <w:pPr>
        <w:pStyle w:val="ListParagraph"/>
        <w:numPr>
          <w:ilvl w:val="0"/>
          <w:numId w:val="1"/>
        </w:numPr>
      </w:pPr>
      <w:r>
        <w:t xml:space="preserve">Crow MCU Peripheral Update </w:t>
      </w:r>
      <w:r w:rsidR="002E3BE5">
        <w:t>Version 1.0.0.1</w:t>
      </w:r>
    </w:p>
    <w:p w:rsidR="002A62A7" w:rsidRPr="00AA05BC" w:rsidRDefault="002A62A7" w:rsidP="002A62A7">
      <w:pPr>
        <w:spacing w:after="0"/>
        <w:rPr>
          <w:u w:val="single"/>
        </w:rPr>
      </w:pPr>
      <w:r w:rsidRPr="00AA05BC">
        <w:rPr>
          <w:u w:val="single"/>
        </w:rPr>
        <w:t>Compatibility:</w:t>
      </w:r>
      <w:r>
        <w:rPr>
          <w:u w:val="single"/>
        </w:rPr>
        <w:t xml:space="preserve"> </w:t>
      </w:r>
    </w:p>
    <w:p w:rsidR="002A62A7" w:rsidRDefault="002A62A7" w:rsidP="002E3BE5">
      <w:pPr>
        <w:pStyle w:val="ListParagraph"/>
        <w:numPr>
          <w:ilvl w:val="0"/>
          <w:numId w:val="1"/>
        </w:numPr>
      </w:pPr>
      <w:proofErr w:type="spellStart"/>
      <w:r>
        <w:t>CrowLi</w:t>
      </w:r>
      <w:r w:rsidR="002E3BE5">
        <w:t>braryInterface</w:t>
      </w:r>
      <w:proofErr w:type="spellEnd"/>
      <w:r w:rsidR="002E3BE5">
        <w:t xml:space="preserve"> Version 1.2.1.31</w:t>
      </w:r>
    </w:p>
    <w:p w:rsidR="002A62A7" w:rsidRDefault="002A62A7" w:rsidP="002E4BC4">
      <w:pPr>
        <w:pStyle w:val="ListParagraph"/>
        <w:numPr>
          <w:ilvl w:val="0"/>
          <w:numId w:val="1"/>
        </w:numPr>
      </w:pPr>
      <w:proofErr w:type="spellStart"/>
      <w:r>
        <w:t>Gira</w:t>
      </w:r>
      <w:proofErr w:type="spellEnd"/>
      <w:r>
        <w:t xml:space="preserve"> Device Package : </w:t>
      </w:r>
      <w:r w:rsidRPr="002E4BC4">
        <w:rPr>
          <w:highlight w:val="yellow"/>
        </w:rPr>
        <w:t>V1.0.</w:t>
      </w:r>
      <w:r w:rsidR="002E4BC4" w:rsidRPr="002E4BC4">
        <w:rPr>
          <w:highlight w:val="yellow"/>
        </w:rPr>
        <w:t>529</w:t>
      </w:r>
    </w:p>
    <w:p w:rsidR="002A62A7" w:rsidRDefault="002A62A7" w:rsidP="002E3BE5">
      <w:pPr>
        <w:pStyle w:val="ListParagraph"/>
        <w:numPr>
          <w:ilvl w:val="0"/>
          <w:numId w:val="1"/>
        </w:numPr>
      </w:pPr>
      <w:r>
        <w:t xml:space="preserve">XSD version: </w:t>
      </w:r>
      <w:r w:rsidR="002E3BE5" w:rsidRPr="002E3BE5">
        <w:t>1.2.0.10</w:t>
      </w:r>
    </w:p>
    <w:p w:rsidR="002A62A7" w:rsidRDefault="002A62A7" w:rsidP="002E3BE5">
      <w:pPr>
        <w:pStyle w:val="ListParagraph"/>
        <w:numPr>
          <w:ilvl w:val="0"/>
          <w:numId w:val="1"/>
        </w:numPr>
      </w:pPr>
      <w:r>
        <w:t xml:space="preserve">GPA Version </w:t>
      </w:r>
      <w:r w:rsidRPr="002E3BE5">
        <w:rPr>
          <w:highlight w:val="yellow"/>
        </w:rPr>
        <w:t>2.</w:t>
      </w:r>
      <w:r w:rsidR="002E3BE5" w:rsidRPr="002E3BE5">
        <w:rPr>
          <w:highlight w:val="yellow"/>
        </w:rPr>
        <w:t>2</w:t>
      </w:r>
      <w:r w:rsidRPr="002E3BE5">
        <w:rPr>
          <w:highlight w:val="yellow"/>
        </w:rPr>
        <w:t>.0.</w:t>
      </w:r>
      <w:r w:rsidR="002E3BE5" w:rsidRPr="002E3BE5">
        <w:rPr>
          <w:highlight w:val="yellow"/>
        </w:rPr>
        <w:t>382</w:t>
      </w:r>
      <w:r>
        <w:t xml:space="preserve"> </w:t>
      </w:r>
    </w:p>
    <w:p w:rsidR="002A62A7" w:rsidRPr="00A7013A" w:rsidRDefault="002A62A7" w:rsidP="002A62A7">
      <w:pPr>
        <w:spacing w:after="0"/>
        <w:rPr>
          <w:u w:val="single"/>
        </w:rPr>
      </w:pPr>
      <w:r>
        <w:lastRenderedPageBreak/>
        <w:t xml:space="preserve"> </w:t>
      </w: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1580"/>
        <w:gridCol w:w="1460"/>
        <w:gridCol w:w="2313"/>
        <w:gridCol w:w="3503"/>
      </w:tblGrid>
      <w:tr w:rsidR="002A62A7" w:rsidRPr="00F62628" w:rsidTr="002A62A7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62628" w:rsidRDefault="002A62A7" w:rsidP="002A62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62628" w:rsidRDefault="002A62A7" w:rsidP="002A62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62628" w:rsidRDefault="002A62A7" w:rsidP="002A62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HW version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7" w:rsidRPr="00F62628" w:rsidRDefault="002A62A7" w:rsidP="002A62A7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Comments</w:t>
            </w:r>
          </w:p>
        </w:tc>
      </w:tr>
      <w:tr w:rsidR="002A62A7" w:rsidRPr="00F62628" w:rsidTr="002A62A7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62628" w:rsidRDefault="002A62A7" w:rsidP="002A62A7">
            <w:pPr>
              <w:rPr>
                <w:rFonts w:cs="Arial"/>
              </w:rPr>
            </w:pPr>
            <w:r w:rsidRPr="00F62628">
              <w:t>Control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AF0580" w:rsidRDefault="002A62A7" w:rsidP="00AF0580">
            <w:pPr>
              <w:rPr>
                <w:highlight w:val="yellow"/>
              </w:rPr>
            </w:pPr>
            <w:r>
              <w:rPr>
                <w:highlight w:val="yellow"/>
              </w:rPr>
              <w:t>2.</w:t>
            </w:r>
            <w:r w:rsidR="00AF0580">
              <w:rPr>
                <w:highlight w:val="yellow"/>
              </w:rPr>
              <w:t>4</w:t>
            </w:r>
            <w:r>
              <w:rPr>
                <w:highlight w:val="yellow"/>
              </w:rPr>
              <w:t>.</w:t>
            </w:r>
            <w:r w:rsidR="00AF0580">
              <w:rPr>
                <w:highlight w:val="yellow"/>
              </w:rPr>
              <w:t>2</w:t>
            </w:r>
            <w:r>
              <w:rPr>
                <w:highlight w:val="yellow"/>
              </w:rPr>
              <w:t>.96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62628" w:rsidRDefault="002A62A7" w:rsidP="002A62A7">
            <w:pPr>
              <w:rPr>
                <w:rFonts w:cs="Arial"/>
              </w:rPr>
            </w:pPr>
            <w:r>
              <w:t>5B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7" w:rsidRPr="002F1CB4" w:rsidRDefault="002A62A7" w:rsidP="002A62A7">
            <w:r w:rsidRPr="002F1CB4">
              <w:t>SW version still under test</w:t>
            </w:r>
          </w:p>
        </w:tc>
      </w:tr>
      <w:tr w:rsidR="002A62A7" w:rsidRPr="00F62628" w:rsidTr="002A62A7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62628" w:rsidRDefault="002A62A7" w:rsidP="002A62A7">
            <w:pPr>
              <w:rPr>
                <w:rFonts w:cs="Arial"/>
              </w:rPr>
            </w:pPr>
            <w:r w:rsidRPr="00F62628">
              <w:t>RF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15030" w:rsidRDefault="002A62A7" w:rsidP="002A62A7">
            <w:pPr>
              <w:rPr>
                <w:rFonts w:cs="Arial"/>
                <w:highlight w:val="yellow"/>
              </w:rPr>
            </w:pPr>
            <w:r>
              <w:rPr>
                <w:highlight w:val="yellow"/>
              </w:rPr>
              <w:t>4.6.0.52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62628" w:rsidRDefault="002A62A7" w:rsidP="002A62A7">
            <w:pPr>
              <w:rPr>
                <w:rFonts w:cs="Arial"/>
              </w:rPr>
            </w:pPr>
            <w:r w:rsidRPr="00F62628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7" w:rsidRPr="002F1CB4" w:rsidRDefault="002A62A7" w:rsidP="002A62A7">
            <w:r w:rsidRPr="002F1CB4">
              <w:t>SW version still under test</w:t>
            </w:r>
          </w:p>
        </w:tc>
      </w:tr>
      <w:tr w:rsidR="002A62A7" w:rsidRPr="00F62628" w:rsidTr="002A62A7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62628" w:rsidRDefault="002A62A7" w:rsidP="002A62A7">
            <w:pPr>
              <w:rPr>
                <w:rFonts w:cs="Arial"/>
              </w:rPr>
            </w:pPr>
            <w:r w:rsidRPr="00F62628">
              <w:t>PIR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15030" w:rsidRDefault="002A62A7" w:rsidP="002A62A7">
            <w:pPr>
              <w:tabs>
                <w:tab w:val="center" w:pos="1368"/>
              </w:tabs>
              <w:rPr>
                <w:rFonts w:cs="Arial"/>
              </w:rPr>
            </w:pPr>
            <w:r w:rsidRPr="00F15030">
              <w:t>0.8.1.11</w:t>
            </w:r>
            <w:r w:rsidRPr="00F15030">
              <w:tab/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62628" w:rsidRDefault="00933A47" w:rsidP="002A62A7">
            <w:pPr>
              <w:rPr>
                <w:rFonts w:cs="Arial"/>
              </w:rPr>
            </w:pPr>
            <w:r w:rsidRPr="00933A47">
              <w:rPr>
                <w:highlight w:val="yellow"/>
              </w:rPr>
              <w:t>4C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7" w:rsidRPr="00F62628" w:rsidRDefault="00933A47" w:rsidP="002A62A7">
            <w:r>
              <w:t>4B is OK too</w:t>
            </w:r>
          </w:p>
        </w:tc>
      </w:tr>
      <w:tr w:rsidR="002A62A7" w:rsidRPr="00F62628" w:rsidTr="002A62A7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62628" w:rsidRDefault="002A62A7" w:rsidP="002A62A7">
            <w:pPr>
              <w:rPr>
                <w:rFonts w:cs="Arial"/>
              </w:rPr>
            </w:pPr>
            <w:r w:rsidRPr="00F62628">
              <w:t>PIR</w:t>
            </w:r>
            <w:r>
              <w:t xml:space="preserve"> </w:t>
            </w:r>
            <w:r w:rsidRPr="00F62628">
              <w:t>Cam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15030" w:rsidRDefault="002A62A7" w:rsidP="002A62A7">
            <w:pPr>
              <w:rPr>
                <w:rFonts w:cs="Arial"/>
              </w:rPr>
            </w:pPr>
            <w:r w:rsidRPr="00F15030">
              <w:t>1.2.0.34/192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62628" w:rsidRDefault="00933A47" w:rsidP="002A62A7">
            <w:pPr>
              <w:rPr>
                <w:rFonts w:cs="Arial"/>
              </w:rPr>
            </w:pPr>
            <w:r w:rsidRPr="00933A47">
              <w:rPr>
                <w:highlight w:val="yellow"/>
              </w:rPr>
              <w:t>4B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7" w:rsidRPr="00F62628" w:rsidRDefault="00933A47" w:rsidP="002A62A7">
            <w:r>
              <w:t>4A is OK too</w:t>
            </w:r>
          </w:p>
        </w:tc>
      </w:tr>
      <w:tr w:rsidR="002A62A7" w:rsidRPr="00F62628" w:rsidTr="002A62A7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62628" w:rsidRDefault="002A62A7" w:rsidP="002A62A7">
            <w:pPr>
              <w:rPr>
                <w:rFonts w:cs="Arial"/>
              </w:rPr>
            </w:pPr>
            <w:r w:rsidRPr="00F62628">
              <w:t>Magnet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15030" w:rsidRDefault="002A62A7" w:rsidP="002A62A7">
            <w:pPr>
              <w:rPr>
                <w:rFonts w:cs="Arial"/>
              </w:rPr>
            </w:pPr>
            <w:r w:rsidRPr="00F15030">
              <w:t>0.7.0.9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62628" w:rsidRDefault="002A62A7" w:rsidP="002A62A7">
            <w:pPr>
              <w:rPr>
                <w:rFonts w:cs="Arial"/>
              </w:rPr>
            </w:pPr>
            <w:r w:rsidRPr="00F62628">
              <w:t>4A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7" w:rsidRPr="00F62628" w:rsidRDefault="002A62A7" w:rsidP="002A62A7"/>
        </w:tc>
      </w:tr>
      <w:tr w:rsidR="002A62A7" w:rsidRPr="00F62628" w:rsidTr="002A62A7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62628" w:rsidRDefault="002A62A7" w:rsidP="002A62A7">
            <w:pPr>
              <w:rPr>
                <w:rFonts w:cs="Arial"/>
              </w:rPr>
            </w:pPr>
            <w:r w:rsidRPr="00F62628">
              <w:t>Technical Contact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15030" w:rsidRDefault="002A62A7" w:rsidP="002A62A7">
            <w:pPr>
              <w:rPr>
                <w:rFonts w:cs="Arial"/>
              </w:rPr>
            </w:pPr>
            <w:r w:rsidRPr="00F15030">
              <w:t>0.7.0.9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62628" w:rsidRDefault="002A62A7" w:rsidP="002A62A7">
            <w:pPr>
              <w:rPr>
                <w:rFonts w:cs="Arial"/>
              </w:rPr>
            </w:pPr>
            <w:r w:rsidRPr="00F62628">
              <w:t>4A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7" w:rsidRPr="00F62628" w:rsidRDefault="002A62A7" w:rsidP="002A62A7"/>
        </w:tc>
      </w:tr>
      <w:tr w:rsidR="002A62A7" w:rsidRPr="00F62628" w:rsidTr="002A62A7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62628" w:rsidRDefault="002A62A7" w:rsidP="002A62A7">
            <w:pPr>
              <w:rPr>
                <w:rFonts w:cs="Arial"/>
              </w:rPr>
            </w:pPr>
            <w:r w:rsidRPr="00F62628">
              <w:t>Indoor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15030" w:rsidRDefault="002A62A7" w:rsidP="002E4BC4">
            <w:pPr>
              <w:rPr>
                <w:rFonts w:cs="Arial"/>
              </w:rPr>
            </w:pPr>
            <w:r w:rsidRPr="00355C6D">
              <w:rPr>
                <w:highlight w:val="yellow"/>
              </w:rPr>
              <w:t>0.1</w:t>
            </w:r>
            <w:r w:rsidR="002E4BC4" w:rsidRPr="00355C6D">
              <w:rPr>
                <w:highlight w:val="yellow"/>
              </w:rPr>
              <w:t>3</w:t>
            </w:r>
            <w:r w:rsidRPr="00355C6D">
              <w:rPr>
                <w:highlight w:val="yellow"/>
              </w:rPr>
              <w:t>.0.1</w:t>
            </w:r>
            <w:r w:rsidR="002E4BC4" w:rsidRPr="00355C6D">
              <w:rPr>
                <w:highlight w:val="yellow"/>
              </w:rPr>
              <w:t>7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62628" w:rsidRDefault="00933A47" w:rsidP="002A62A7">
            <w:pPr>
              <w:rPr>
                <w:rFonts w:cs="Arial"/>
              </w:rPr>
            </w:pPr>
            <w:r w:rsidRPr="00933A47">
              <w:rPr>
                <w:highlight w:val="yellow"/>
              </w:rPr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7" w:rsidRPr="00F62628" w:rsidRDefault="00933A47" w:rsidP="002A62A7">
            <w:r>
              <w:t>2C is OK too</w:t>
            </w:r>
          </w:p>
        </w:tc>
      </w:tr>
      <w:tr w:rsidR="002A62A7" w:rsidRPr="00F62628" w:rsidTr="002A62A7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62628" w:rsidRDefault="002A62A7" w:rsidP="002A62A7">
            <w:pPr>
              <w:rPr>
                <w:rFonts w:cs="Arial"/>
              </w:rPr>
            </w:pPr>
            <w:r w:rsidRPr="00F62628">
              <w:t>Outdoor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15030" w:rsidRDefault="002A62A7" w:rsidP="003364CE">
            <w:pPr>
              <w:rPr>
                <w:rFonts w:cs="Arial"/>
              </w:rPr>
            </w:pPr>
            <w:r w:rsidRPr="003364CE">
              <w:rPr>
                <w:highlight w:val="yellow"/>
              </w:rPr>
              <w:t>0.1</w:t>
            </w:r>
            <w:r w:rsidR="003364CE" w:rsidRPr="003364CE">
              <w:rPr>
                <w:highlight w:val="yellow"/>
              </w:rPr>
              <w:t>2</w:t>
            </w:r>
            <w:r w:rsidRPr="003364CE">
              <w:rPr>
                <w:highlight w:val="yellow"/>
              </w:rPr>
              <w:t>.</w:t>
            </w:r>
            <w:r w:rsidR="003364CE" w:rsidRPr="003364CE">
              <w:rPr>
                <w:highlight w:val="yellow"/>
              </w:rPr>
              <w:t>1</w:t>
            </w:r>
            <w:r w:rsidRPr="003364CE">
              <w:rPr>
                <w:highlight w:val="yellow"/>
              </w:rPr>
              <w:t>.1</w:t>
            </w:r>
            <w:r w:rsidR="003364CE" w:rsidRPr="003364CE">
              <w:rPr>
                <w:highlight w:val="yellow"/>
              </w:rPr>
              <w:t>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62628" w:rsidRDefault="00933A47" w:rsidP="002A62A7">
            <w:pPr>
              <w:rPr>
                <w:rFonts w:cs="Arial"/>
              </w:rPr>
            </w:pPr>
            <w:r>
              <w:rPr>
                <w:highlight w:val="yellow"/>
              </w:rPr>
              <w:t>4B</w:t>
            </w:r>
            <w:r w:rsidR="002A62A7" w:rsidRPr="00F90D8F">
              <w:rPr>
                <w:rFonts w:cs="Arial"/>
                <w:highlight w:val="yellow"/>
              </w:rPr>
              <w:t xml:space="preserve"> must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7" w:rsidRPr="00F62628" w:rsidRDefault="002A62A7" w:rsidP="002A62A7"/>
        </w:tc>
      </w:tr>
      <w:tr w:rsidR="002A62A7" w:rsidRPr="00F62628" w:rsidTr="002A62A7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62628" w:rsidRDefault="002A62A7" w:rsidP="002A62A7">
            <w:pPr>
              <w:rPr>
                <w:rFonts w:cs="Arial"/>
              </w:rPr>
            </w:pPr>
            <w:r w:rsidRPr="00F62628">
              <w:t>I/O 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15030" w:rsidRDefault="00933A47" w:rsidP="002A62A7">
            <w:pPr>
              <w:rPr>
                <w:rFonts w:cs="Arial"/>
              </w:rPr>
            </w:pPr>
            <w:r w:rsidRPr="00933A47">
              <w:t>1.2.0.24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62628" w:rsidRDefault="00933A47" w:rsidP="002A62A7">
            <w:pPr>
              <w:rPr>
                <w:rFonts w:cs="Arial"/>
              </w:rPr>
            </w:pPr>
            <w:r w:rsidRPr="00933A47">
              <w:rPr>
                <w:highlight w:val="yellow"/>
              </w:rPr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7" w:rsidRPr="00F62628" w:rsidRDefault="00933A47" w:rsidP="002A62A7">
            <w:r>
              <w:t>3A is OK too</w:t>
            </w:r>
          </w:p>
        </w:tc>
      </w:tr>
      <w:tr w:rsidR="002A62A7" w:rsidRPr="00F62628" w:rsidTr="002A62A7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62628" w:rsidRDefault="002A62A7" w:rsidP="002A62A7">
            <w:pPr>
              <w:rPr>
                <w:rFonts w:cs="Arial"/>
              </w:rPr>
            </w:pPr>
            <w:r w:rsidRPr="00F62628">
              <w:t>Keyfob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15030" w:rsidRDefault="002A62A7" w:rsidP="002A62A7">
            <w:pPr>
              <w:rPr>
                <w:rFonts w:cs="Arial"/>
              </w:rPr>
            </w:pPr>
            <w:r w:rsidRPr="00F15030">
              <w:t>0.3.0.6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62628" w:rsidRDefault="002A62A7" w:rsidP="002A62A7">
            <w:pPr>
              <w:rPr>
                <w:rFonts w:cs="Arial"/>
              </w:rPr>
            </w:pPr>
            <w:r w:rsidRPr="00F62628">
              <w:t>1A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7" w:rsidRPr="00F62628" w:rsidRDefault="002A62A7" w:rsidP="002A62A7"/>
        </w:tc>
      </w:tr>
      <w:tr w:rsidR="002A62A7" w:rsidRPr="00F62628" w:rsidTr="002A62A7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62628" w:rsidRDefault="002A62A7" w:rsidP="002A62A7">
            <w:pPr>
              <w:rPr>
                <w:rFonts w:cs="Arial"/>
              </w:rPr>
            </w:pPr>
            <w:r w:rsidRPr="00F62628">
              <w:t>GBD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15030" w:rsidRDefault="002A62A7" w:rsidP="002A62A7">
            <w:pPr>
              <w:rPr>
                <w:rFonts w:cs="Arial"/>
              </w:rPr>
            </w:pPr>
            <w:r w:rsidRPr="00F15030">
              <w:t>0.1.0.19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62628" w:rsidRDefault="00933A47" w:rsidP="002A62A7">
            <w:pPr>
              <w:rPr>
                <w:rFonts w:cs="Arial"/>
              </w:rPr>
            </w:pPr>
            <w:r w:rsidRPr="00933A47">
              <w:rPr>
                <w:highlight w:val="yellow"/>
              </w:rPr>
              <w:t>1D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7" w:rsidRPr="00F62628" w:rsidRDefault="00933A47" w:rsidP="002A62A7">
            <w:r>
              <w:t>1C is OK too</w:t>
            </w:r>
          </w:p>
        </w:tc>
      </w:tr>
      <w:tr w:rsidR="002A62A7" w:rsidRPr="00F62628" w:rsidTr="002A62A7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62628" w:rsidRDefault="002A62A7" w:rsidP="002A62A7">
            <w:pPr>
              <w:rPr>
                <w:rFonts w:cs="Arial"/>
              </w:rPr>
            </w:pPr>
            <w:r w:rsidRPr="00F62628">
              <w:t>LCD Keypad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15030" w:rsidRDefault="002A62A7" w:rsidP="002A62A7">
            <w:pPr>
              <w:rPr>
                <w:rFonts w:cs="Arial"/>
              </w:rPr>
            </w:pPr>
            <w:r w:rsidRPr="00F5305E">
              <w:rPr>
                <w:highlight w:val="yellow"/>
              </w:rPr>
              <w:t>1.0.8</w:t>
            </w:r>
            <w:r w:rsidR="00F5305E" w:rsidRPr="00F5305E">
              <w:rPr>
                <w:highlight w:val="yellow"/>
              </w:rPr>
              <w:t>.31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2F1CB4" w:rsidRDefault="00933A47" w:rsidP="002A62A7">
            <w:pPr>
              <w:rPr>
                <w:rFonts w:cs="Arial"/>
              </w:rPr>
            </w:pPr>
            <w:r w:rsidRPr="00933A47">
              <w:rPr>
                <w:highlight w:val="yellow"/>
              </w:rPr>
              <w:t>3B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7" w:rsidRDefault="002A62A7" w:rsidP="002A62A7">
            <w:r w:rsidRPr="002F1CB4">
              <w:t>SW version still under test</w:t>
            </w:r>
          </w:p>
          <w:p w:rsidR="00933A47" w:rsidRPr="002F1CB4" w:rsidRDefault="00933A47" w:rsidP="002A62A7">
            <w:r>
              <w:t>3A is OK too</w:t>
            </w:r>
          </w:p>
        </w:tc>
      </w:tr>
      <w:tr w:rsidR="002A62A7" w:rsidRPr="00F62628" w:rsidTr="002A62A7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7" w:rsidRPr="00F62628" w:rsidRDefault="002A62A7" w:rsidP="002A62A7">
            <w:r>
              <w:t>Touch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7" w:rsidRPr="00F15030" w:rsidRDefault="002A62A7" w:rsidP="002A62A7">
            <w:r w:rsidRPr="00F15030">
              <w:t>0.0.0.3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7" w:rsidRDefault="002A62A7" w:rsidP="002A62A7"/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A7" w:rsidRDefault="002A62A7" w:rsidP="002A62A7"/>
        </w:tc>
      </w:tr>
      <w:tr w:rsidR="002A62A7" w:rsidRPr="00F62628" w:rsidTr="00203217">
        <w:trPr>
          <w:trHeight w:val="85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62628" w:rsidRDefault="002A62A7" w:rsidP="002A62A7">
            <w:pPr>
              <w:rPr>
                <w:rFonts w:cs="Arial"/>
              </w:rPr>
            </w:pPr>
            <w:r w:rsidRPr="00F62628">
              <w:t>Door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15030" w:rsidRDefault="002A62A7" w:rsidP="002A62A7">
            <w:pPr>
              <w:rPr>
                <w:rFonts w:cs="Arial"/>
              </w:rPr>
            </w:pPr>
            <w:r w:rsidRPr="00F15030">
              <w:t>0.1.0.5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A7" w:rsidRPr="00F62628" w:rsidRDefault="002A62A7" w:rsidP="002A62A7">
            <w:pPr>
              <w:rPr>
                <w:rFonts w:cs="Arial"/>
              </w:rPr>
            </w:pPr>
            <w:r w:rsidRPr="00F62628">
              <w:t>2B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6B" w:rsidRPr="00F62628" w:rsidRDefault="0093646B" w:rsidP="0093646B">
            <w:r>
              <w:t>Known issue: Automatic feature tests fail (see MCU known issues below). Manual tests - Pass</w:t>
            </w:r>
          </w:p>
        </w:tc>
      </w:tr>
      <w:tr w:rsidR="0093646B" w:rsidRPr="00F62628" w:rsidTr="002A62A7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6B" w:rsidRPr="00F62628" w:rsidRDefault="0093646B" w:rsidP="002A62A7">
            <w:pPr>
              <w:rPr>
                <w:rFonts w:cs="Arial"/>
              </w:rPr>
            </w:pPr>
            <w:r w:rsidRPr="00F62628">
              <w:t>Repeater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6B" w:rsidRPr="00F15030" w:rsidRDefault="00203217" w:rsidP="002A62A7">
            <w:pPr>
              <w:rPr>
                <w:rFonts w:cs="Arial"/>
              </w:rPr>
            </w:pPr>
            <w:r w:rsidRPr="00203217">
              <w:rPr>
                <w:highlight w:val="yellow"/>
              </w:rPr>
              <w:t>0.1.2.12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6B" w:rsidRPr="00F62628" w:rsidRDefault="0093646B" w:rsidP="00DD1A1F">
            <w:pPr>
              <w:rPr>
                <w:rFonts w:cs="Arial"/>
              </w:rPr>
            </w:pPr>
            <w:r w:rsidRPr="00933A47">
              <w:rPr>
                <w:highlight w:val="yellow"/>
              </w:rPr>
              <w:t>2E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6B" w:rsidRPr="00F62628" w:rsidRDefault="0093646B" w:rsidP="00DD1A1F">
            <w:r>
              <w:t>2C is OK too</w:t>
            </w:r>
          </w:p>
        </w:tc>
      </w:tr>
      <w:tr w:rsidR="0093646B" w:rsidTr="002A62A7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6B" w:rsidRPr="00F62628" w:rsidRDefault="0093646B" w:rsidP="002A62A7">
            <w:pPr>
              <w:rPr>
                <w:rFonts w:cs="Arial"/>
              </w:rPr>
            </w:pPr>
            <w:r w:rsidRPr="00F62628">
              <w:t>GPA-C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6B" w:rsidRPr="00F15030" w:rsidRDefault="0093646B" w:rsidP="002A62A7">
            <w:pPr>
              <w:rPr>
                <w:rFonts w:cs="Arial"/>
              </w:rPr>
            </w:pPr>
            <w:r w:rsidRPr="00203217">
              <w:rPr>
                <w:highlight w:val="yellow"/>
              </w:rPr>
              <w:t>2.5.0.40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46B" w:rsidRPr="00F62628" w:rsidRDefault="0093646B" w:rsidP="002A62A7">
            <w:pPr>
              <w:rPr>
                <w:rFonts w:cs="Arial"/>
              </w:rPr>
            </w:pPr>
            <w:r w:rsidRPr="00F62628">
              <w:t>Located @ Tests folder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6B" w:rsidRDefault="0093646B" w:rsidP="002A62A7">
            <w:r>
              <w:t>Still Under test.</w:t>
            </w:r>
          </w:p>
          <w:p w:rsidR="0093646B" w:rsidRPr="00F62628" w:rsidRDefault="0093646B" w:rsidP="002A62A7">
            <w:r>
              <w:t xml:space="preserve">Known issue: Door module </w:t>
            </w:r>
            <w:r w:rsidR="00675A54">
              <w:t xml:space="preserve">configuration </w:t>
            </w:r>
            <w:r>
              <w:t>causes this application to crash</w:t>
            </w:r>
          </w:p>
        </w:tc>
      </w:tr>
    </w:tbl>
    <w:p w:rsidR="002A62A7" w:rsidRDefault="002A62A7" w:rsidP="002A62A7">
      <w:pPr>
        <w:spacing w:after="0"/>
        <w:rPr>
          <w:u w:val="single"/>
        </w:rPr>
      </w:pPr>
    </w:p>
    <w:p w:rsidR="002A62A7" w:rsidRPr="006B58CE" w:rsidRDefault="002A62A7" w:rsidP="007378C3">
      <w:pPr>
        <w:pStyle w:val="ListParagraph"/>
        <w:numPr>
          <w:ilvl w:val="0"/>
          <w:numId w:val="76"/>
        </w:numPr>
        <w:spacing w:after="0"/>
        <w:rPr>
          <w:u w:val="single"/>
        </w:rPr>
      </w:pPr>
      <w:r w:rsidRPr="006B58CE">
        <w:rPr>
          <w:u w:val="single"/>
        </w:rPr>
        <w:t>M</w:t>
      </w:r>
      <w:r>
        <w:rPr>
          <w:u w:val="single"/>
        </w:rPr>
        <w:t>CU</w:t>
      </w:r>
    </w:p>
    <w:p w:rsidR="00300E10" w:rsidRPr="00300E10" w:rsidRDefault="00300E10" w:rsidP="008538ED">
      <w:pPr>
        <w:numPr>
          <w:ilvl w:val="0"/>
          <w:numId w:val="62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300E10">
        <w:rPr>
          <w:rFonts w:ascii="Verdana" w:eastAsia="Times New Roman" w:hAnsi="Verdana" w:cs="Times New Roman"/>
          <w:color w:val="303030"/>
          <w:sz w:val="16"/>
          <w:szCs w:val="16"/>
        </w:rPr>
        <w:t>Delete Configuration is not supported at the moment (was meant for production, but used by ISE)</w:t>
      </w:r>
    </w:p>
    <w:p w:rsidR="00300E10" w:rsidRPr="00300E10" w:rsidRDefault="002322AC" w:rsidP="008538ED">
      <w:pPr>
        <w:numPr>
          <w:ilvl w:val="0"/>
          <w:numId w:val="6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Upgraded File System handling on MCU, due to update firmware and configuration load failures.</w:t>
      </w:r>
    </w:p>
    <w:p w:rsidR="00300E10" w:rsidRDefault="00300E10" w:rsidP="008538ED">
      <w:pPr>
        <w:numPr>
          <w:ilvl w:val="0"/>
          <w:numId w:val="6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300E10">
        <w:rPr>
          <w:rFonts w:ascii="Verdana" w:eastAsia="Times New Roman" w:hAnsi="Verdana" w:cs="Times New Roman"/>
          <w:color w:val="303030"/>
          <w:sz w:val="16"/>
          <w:szCs w:val="16"/>
        </w:rPr>
        <w:t>Added LOG_EVENT_ALARM_RESOLVED_BY_USER event</w:t>
      </w:r>
      <w:r w:rsidR="002322AC">
        <w:rPr>
          <w:rFonts w:ascii="Verdana" w:eastAsia="Times New Roman" w:hAnsi="Verdana" w:cs="Times New Roman"/>
          <w:color w:val="303030"/>
          <w:sz w:val="16"/>
          <w:szCs w:val="16"/>
        </w:rPr>
        <w:t>.</w:t>
      </w:r>
    </w:p>
    <w:p w:rsidR="001266CB" w:rsidRPr="001266CB" w:rsidRDefault="001266CB" w:rsidP="008538ED">
      <w:pPr>
        <w:numPr>
          <w:ilvl w:val="0"/>
          <w:numId w:val="6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1266CB">
        <w:rPr>
          <w:rFonts w:ascii="Verdana" w:eastAsia="Times New Roman" w:hAnsi="Verdana" w:cs="Times New Roman"/>
          <w:color w:val="303030"/>
          <w:sz w:val="16"/>
          <w:szCs w:val="16"/>
        </w:rPr>
        <w:t xml:space="preserve">New XSD support (Magnet </w:t>
      </w:r>
      <w:proofErr w:type="spellStart"/>
      <w:r w:rsidRPr="001266CB">
        <w:rPr>
          <w:rFonts w:ascii="Verdana" w:eastAsia="Times New Roman" w:hAnsi="Verdana" w:cs="Times New Roman"/>
          <w:color w:val="303030"/>
          <w:sz w:val="16"/>
          <w:szCs w:val="16"/>
        </w:rPr>
        <w:t>EnableInternal</w:t>
      </w:r>
      <w:proofErr w:type="spellEnd"/>
      <w:r w:rsidRPr="001266CB">
        <w:rPr>
          <w:rFonts w:ascii="Verdana" w:eastAsia="Times New Roman" w:hAnsi="Verdana" w:cs="Times New Roman"/>
          <w:color w:val="303030"/>
          <w:sz w:val="16"/>
          <w:szCs w:val="16"/>
        </w:rPr>
        <w:t xml:space="preserve"> &amp; </w:t>
      </w:r>
      <w:proofErr w:type="spellStart"/>
      <w:r w:rsidRPr="001266CB">
        <w:rPr>
          <w:rFonts w:ascii="Verdana" w:eastAsia="Times New Roman" w:hAnsi="Verdana" w:cs="Times New Roman"/>
          <w:color w:val="303030"/>
          <w:sz w:val="16"/>
          <w:szCs w:val="16"/>
        </w:rPr>
        <w:t>EnableExternal</w:t>
      </w:r>
      <w:proofErr w:type="spellEnd"/>
      <w:r w:rsidRPr="001266CB">
        <w:rPr>
          <w:rFonts w:ascii="Verdana" w:eastAsia="Times New Roman" w:hAnsi="Verdana" w:cs="Times New Roman"/>
          <w:color w:val="303030"/>
          <w:sz w:val="16"/>
          <w:szCs w:val="16"/>
        </w:rPr>
        <w:t xml:space="preserve"> added to xml) </w:t>
      </w:r>
      <w:r w:rsidR="00FD6246">
        <w:rPr>
          <w:rFonts w:ascii="Verdana" w:eastAsia="Times New Roman" w:hAnsi="Verdana" w:cs="Times New Roman"/>
          <w:color w:val="303030"/>
          <w:sz w:val="16"/>
          <w:szCs w:val="16"/>
        </w:rPr>
        <w:t>including MCU logic.</w:t>
      </w:r>
    </w:p>
    <w:p w:rsidR="007E32D0" w:rsidRDefault="007E32D0" w:rsidP="008538ED">
      <w:pPr>
        <w:numPr>
          <w:ilvl w:val="0"/>
          <w:numId w:val="62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 xml:space="preserve">Measurement of Voltage coin battery </w:t>
      </w:r>
      <w:r w:rsidR="005A6EAE">
        <w:rPr>
          <w:rFonts w:ascii="Verdana" w:hAnsi="Verdana"/>
          <w:color w:val="303030"/>
          <w:sz w:val="16"/>
          <w:szCs w:val="16"/>
        </w:rPr>
        <w:t>has been stabilized.</w:t>
      </w:r>
    </w:p>
    <w:p w:rsidR="002A62A7" w:rsidRPr="00303B78" w:rsidRDefault="002A62A7" w:rsidP="002A62A7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303B78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8B3C6A" w:rsidRPr="001B765D" w:rsidRDefault="00300E10" w:rsidP="008538ED">
      <w:pPr>
        <w:numPr>
          <w:ilvl w:val="0"/>
          <w:numId w:val="62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300E10">
        <w:rPr>
          <w:rFonts w:ascii="Verdana" w:eastAsia="Times New Roman" w:hAnsi="Verdana" w:cs="Times New Roman"/>
          <w:color w:val="303030"/>
          <w:sz w:val="16"/>
          <w:szCs w:val="16"/>
        </w:rPr>
        <w:t>ASCBT-379</w:t>
      </w:r>
      <w:r w:rsidR="001B765D" w:rsidRPr="001B765D">
        <w:rPr>
          <w:rFonts w:ascii="Verdana" w:eastAsia="Times New Roman" w:hAnsi="Verdana" w:cs="Times New Roman"/>
          <w:color w:val="303030"/>
          <w:sz w:val="16"/>
          <w:szCs w:val="16"/>
        </w:rPr>
        <w:t xml:space="preserve">, </w:t>
      </w:r>
      <w:r w:rsidRPr="00300E10">
        <w:rPr>
          <w:rFonts w:ascii="Verdana" w:eastAsia="Times New Roman" w:hAnsi="Verdana" w:cs="Times New Roman"/>
          <w:color w:val="303030"/>
          <w:sz w:val="16"/>
          <w:szCs w:val="16"/>
        </w:rPr>
        <w:t>ASCBT-365</w:t>
      </w:r>
      <w:r w:rsidR="001B765D" w:rsidRPr="001B765D">
        <w:rPr>
          <w:rFonts w:ascii="Verdana" w:eastAsia="Times New Roman" w:hAnsi="Verdana" w:cs="Times New Roman"/>
          <w:color w:val="303030"/>
          <w:sz w:val="16"/>
          <w:szCs w:val="16"/>
        </w:rPr>
        <w:t xml:space="preserve">, </w:t>
      </w:r>
      <w:r w:rsidR="008B3C6A" w:rsidRPr="007E32D0">
        <w:rPr>
          <w:rFonts w:ascii="Verdana" w:eastAsia="Times New Roman" w:hAnsi="Verdana" w:cs="Times New Roman"/>
          <w:color w:val="303030"/>
          <w:sz w:val="16"/>
          <w:szCs w:val="16"/>
        </w:rPr>
        <w:t>ASCBT-396</w:t>
      </w:r>
      <w:r w:rsidR="001B765D" w:rsidRPr="001B765D">
        <w:rPr>
          <w:rFonts w:ascii="Verdana" w:eastAsia="Times New Roman" w:hAnsi="Verdana" w:cs="Times New Roman"/>
          <w:color w:val="303030"/>
          <w:sz w:val="16"/>
          <w:szCs w:val="16"/>
        </w:rPr>
        <w:t xml:space="preserve">, </w:t>
      </w:r>
      <w:r w:rsidR="001B765D">
        <w:rPr>
          <w:rFonts w:ascii="Verdana" w:eastAsia="Times New Roman" w:hAnsi="Verdana" w:cs="Times New Roman"/>
          <w:color w:val="303030"/>
          <w:sz w:val="16"/>
          <w:szCs w:val="16"/>
        </w:rPr>
        <w:t>A</w:t>
      </w:r>
      <w:r w:rsidR="008B3C6A" w:rsidRPr="001266CB">
        <w:rPr>
          <w:rFonts w:ascii="Verdana" w:eastAsia="Times New Roman" w:hAnsi="Verdana" w:cs="Times New Roman"/>
          <w:color w:val="303030"/>
          <w:sz w:val="16"/>
          <w:szCs w:val="16"/>
        </w:rPr>
        <w:t>SCBT-374</w:t>
      </w:r>
      <w:r w:rsidR="00FD6246">
        <w:rPr>
          <w:rFonts w:ascii="Verdana" w:eastAsia="Times New Roman" w:hAnsi="Verdana" w:cs="Times New Roman"/>
          <w:color w:val="303030"/>
          <w:sz w:val="16"/>
          <w:szCs w:val="16"/>
        </w:rPr>
        <w:t>, A</w:t>
      </w:r>
      <w:r w:rsidR="00FD6246" w:rsidRPr="001266CB">
        <w:rPr>
          <w:rFonts w:ascii="Verdana" w:eastAsia="Times New Roman" w:hAnsi="Verdana" w:cs="Times New Roman"/>
          <w:color w:val="303030"/>
          <w:sz w:val="16"/>
          <w:szCs w:val="16"/>
        </w:rPr>
        <w:t>SCBT-37</w:t>
      </w:r>
      <w:r w:rsidR="00FD6246">
        <w:rPr>
          <w:rFonts w:ascii="Verdana" w:eastAsia="Times New Roman" w:hAnsi="Verdana" w:cs="Times New Roman"/>
          <w:color w:val="303030"/>
          <w:sz w:val="16"/>
          <w:szCs w:val="16"/>
        </w:rPr>
        <w:t>5</w:t>
      </w:r>
    </w:p>
    <w:p w:rsidR="008B3C6A" w:rsidRDefault="008B3C6A" w:rsidP="008538ED">
      <w:pPr>
        <w:numPr>
          <w:ilvl w:val="0"/>
          <w:numId w:val="6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300E10">
        <w:rPr>
          <w:rFonts w:ascii="Verdana" w:eastAsia="Times New Roman" w:hAnsi="Verdana" w:cs="Times New Roman"/>
          <w:color w:val="303030"/>
          <w:sz w:val="16"/>
          <w:szCs w:val="16"/>
        </w:rPr>
        <w:t>The panel fail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s</w:t>
      </w:r>
      <w:r w:rsidRPr="00300E10">
        <w:rPr>
          <w:rFonts w:ascii="Verdana" w:eastAsia="Times New Roman" w:hAnsi="Verdana" w:cs="Times New Roman"/>
          <w:color w:val="303030"/>
          <w:sz w:val="16"/>
          <w:szCs w:val="16"/>
        </w:rPr>
        <w:t xml:space="preserve"> to send "Functional Monitoring"(test call to the 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call center</w:t>
      </w:r>
      <w:r w:rsidRPr="00300E10">
        <w:rPr>
          <w:rFonts w:ascii="Verdana" w:eastAsia="Times New Roman" w:hAnsi="Verdana" w:cs="Times New Roman"/>
          <w:color w:val="303030"/>
          <w:sz w:val="16"/>
          <w:szCs w:val="16"/>
        </w:rPr>
        <w:t>)</w:t>
      </w:r>
    </w:p>
    <w:p w:rsidR="001266CB" w:rsidRPr="001266CB" w:rsidRDefault="001266CB" w:rsidP="008538ED">
      <w:pPr>
        <w:numPr>
          <w:ilvl w:val="0"/>
          <w:numId w:val="6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1266CB">
        <w:rPr>
          <w:rFonts w:ascii="Verdana" w:eastAsia="Times New Roman" w:hAnsi="Verdana" w:cs="Times New Roman"/>
          <w:color w:val="303030"/>
          <w:sz w:val="16"/>
          <w:szCs w:val="16"/>
        </w:rPr>
        <w:t>Fix the Vital alarm to follow the Area configuration</w:t>
      </w:r>
    </w:p>
    <w:p w:rsidR="001266CB" w:rsidRPr="001266CB" w:rsidRDefault="001266CB" w:rsidP="008538ED">
      <w:pPr>
        <w:numPr>
          <w:ilvl w:val="0"/>
          <w:numId w:val="6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1266CB">
        <w:rPr>
          <w:rFonts w:ascii="Verdana" w:eastAsia="Times New Roman" w:hAnsi="Verdana" w:cs="Times New Roman"/>
          <w:color w:val="303030"/>
          <w:sz w:val="16"/>
          <w:szCs w:val="16"/>
        </w:rPr>
        <w:t>Wrong detectors presented on the Keypad's information page</w:t>
      </w:r>
    </w:p>
    <w:p w:rsidR="001266CB" w:rsidRDefault="001266CB" w:rsidP="008538ED">
      <w:pPr>
        <w:numPr>
          <w:ilvl w:val="0"/>
          <w:numId w:val="6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1266CB">
        <w:rPr>
          <w:rFonts w:ascii="Verdana" w:eastAsia="Times New Roman" w:hAnsi="Verdana" w:cs="Times New Roman"/>
          <w:color w:val="303030"/>
          <w:sz w:val="16"/>
          <w:szCs w:val="16"/>
        </w:rPr>
        <w:t xml:space="preserve">Trouble </w:t>
      </w:r>
      <w:r w:rsidR="00B97954">
        <w:rPr>
          <w:rFonts w:ascii="Verdana" w:eastAsia="Times New Roman" w:hAnsi="Verdana" w:cs="Times New Roman"/>
          <w:color w:val="303030"/>
          <w:sz w:val="16"/>
          <w:szCs w:val="16"/>
        </w:rPr>
        <w:t xml:space="preserve">is </w:t>
      </w:r>
      <w:r w:rsidRPr="001266CB">
        <w:rPr>
          <w:rFonts w:ascii="Verdana" w:eastAsia="Times New Roman" w:hAnsi="Verdana" w:cs="Times New Roman"/>
          <w:color w:val="303030"/>
          <w:sz w:val="16"/>
          <w:szCs w:val="16"/>
        </w:rPr>
        <w:t>report</w:t>
      </w:r>
      <w:r w:rsidR="00B97954">
        <w:rPr>
          <w:rFonts w:ascii="Verdana" w:eastAsia="Times New Roman" w:hAnsi="Verdana" w:cs="Times New Roman"/>
          <w:color w:val="303030"/>
          <w:sz w:val="16"/>
          <w:szCs w:val="16"/>
        </w:rPr>
        <w:t>ed</w:t>
      </w:r>
      <w:r w:rsidRPr="001266CB">
        <w:rPr>
          <w:rFonts w:ascii="Verdana" w:eastAsia="Times New Roman" w:hAnsi="Verdana" w:cs="Times New Roman"/>
          <w:color w:val="303030"/>
          <w:sz w:val="16"/>
          <w:szCs w:val="16"/>
        </w:rPr>
        <w:t xml:space="preserve"> to Keypad</w:t>
      </w:r>
      <w:r w:rsidR="00B97954">
        <w:rPr>
          <w:rFonts w:ascii="Verdana" w:eastAsia="Times New Roman" w:hAnsi="Verdana" w:cs="Times New Roman"/>
          <w:color w:val="303030"/>
          <w:sz w:val="16"/>
          <w:szCs w:val="16"/>
        </w:rPr>
        <w:t xml:space="preserve"> when there is technical Alarm.</w:t>
      </w:r>
    </w:p>
    <w:p w:rsidR="007E32D0" w:rsidRDefault="007E32D0" w:rsidP="008538ED">
      <w:pPr>
        <w:numPr>
          <w:ilvl w:val="0"/>
          <w:numId w:val="62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 xml:space="preserve">MCU stuck after alarm from </w:t>
      </w:r>
      <w:proofErr w:type="spellStart"/>
      <w:r>
        <w:rPr>
          <w:rFonts w:ascii="Verdana" w:hAnsi="Verdana"/>
          <w:color w:val="303030"/>
          <w:sz w:val="16"/>
          <w:szCs w:val="16"/>
        </w:rPr>
        <w:t>CamPir</w:t>
      </w:r>
      <w:proofErr w:type="spellEnd"/>
      <w:r w:rsidR="00B97954">
        <w:rPr>
          <w:rFonts w:ascii="Verdana" w:hAnsi="Verdana"/>
          <w:color w:val="303030"/>
          <w:sz w:val="16"/>
          <w:szCs w:val="16"/>
        </w:rPr>
        <w:t xml:space="preserve">, </w:t>
      </w:r>
      <w:r>
        <w:rPr>
          <w:rFonts w:ascii="Verdana" w:hAnsi="Verdana"/>
          <w:color w:val="303030"/>
          <w:sz w:val="16"/>
          <w:szCs w:val="16"/>
        </w:rPr>
        <w:t>resolved &amp; acknowledged</w:t>
      </w:r>
      <w:r w:rsidR="00B97954">
        <w:rPr>
          <w:rFonts w:ascii="Verdana" w:hAnsi="Verdana"/>
          <w:color w:val="303030"/>
          <w:sz w:val="16"/>
          <w:szCs w:val="16"/>
        </w:rPr>
        <w:t>.</w:t>
      </w:r>
    </w:p>
    <w:p w:rsidR="007E32D0" w:rsidRDefault="007E32D0" w:rsidP="008538ED">
      <w:pPr>
        <w:numPr>
          <w:ilvl w:val="0"/>
          <w:numId w:val="62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 xml:space="preserve">After commission of configuration with 3 or more KP some of </w:t>
      </w:r>
      <w:r w:rsidR="00B97954">
        <w:rPr>
          <w:rFonts w:ascii="Verdana" w:hAnsi="Verdana"/>
          <w:color w:val="303030"/>
          <w:sz w:val="16"/>
          <w:szCs w:val="16"/>
        </w:rPr>
        <w:t>the Keypads</w:t>
      </w:r>
      <w:r>
        <w:rPr>
          <w:rFonts w:ascii="Verdana" w:hAnsi="Verdana"/>
          <w:color w:val="303030"/>
          <w:sz w:val="16"/>
          <w:szCs w:val="16"/>
        </w:rPr>
        <w:t xml:space="preserve"> fail to register</w:t>
      </w:r>
      <w:r w:rsidR="00B97954">
        <w:rPr>
          <w:rFonts w:ascii="Verdana" w:hAnsi="Verdana"/>
          <w:color w:val="303030"/>
          <w:sz w:val="16"/>
          <w:szCs w:val="16"/>
        </w:rPr>
        <w:t>.</w:t>
      </w:r>
    </w:p>
    <w:p w:rsidR="007E32D0" w:rsidRDefault="007E32D0" w:rsidP="008538ED">
      <w:pPr>
        <w:numPr>
          <w:ilvl w:val="0"/>
          <w:numId w:val="62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 xml:space="preserve">Sometime when </w:t>
      </w:r>
      <w:r w:rsidR="00B97954">
        <w:rPr>
          <w:rFonts w:ascii="Verdana" w:hAnsi="Verdana"/>
          <w:color w:val="303030"/>
          <w:sz w:val="16"/>
          <w:szCs w:val="16"/>
        </w:rPr>
        <w:t>sending new XDS, the MCU crash.</w:t>
      </w:r>
    </w:p>
    <w:p w:rsidR="007E32D0" w:rsidRDefault="007E32D0" w:rsidP="008538ED">
      <w:pPr>
        <w:numPr>
          <w:ilvl w:val="0"/>
          <w:numId w:val="62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>Can't disable user codes defined as administrators</w:t>
      </w:r>
    </w:p>
    <w:p w:rsidR="0093646B" w:rsidRPr="00303B78" w:rsidRDefault="0093646B" w:rsidP="0093646B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>
        <w:rPr>
          <w:rFonts w:ascii="Verdana" w:hAnsi="Verdana"/>
          <w:b/>
          <w:bCs/>
          <w:color w:val="303030"/>
          <w:sz w:val="16"/>
          <w:szCs w:val="16"/>
        </w:rPr>
        <w:t>Known Issues</w:t>
      </w:r>
    </w:p>
    <w:p w:rsidR="00B97954" w:rsidRDefault="0093646B" w:rsidP="008538ED">
      <w:pPr>
        <w:numPr>
          <w:ilvl w:val="0"/>
          <w:numId w:val="62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 xml:space="preserve">Door Module - </w:t>
      </w:r>
      <w:r w:rsidRPr="0093646B">
        <w:rPr>
          <w:rFonts w:ascii="Verdana" w:eastAsia="Times New Roman" w:hAnsi="Verdana" w:cs="Times New Roman"/>
          <w:color w:val="303030"/>
          <w:sz w:val="16"/>
          <w:szCs w:val="16"/>
        </w:rPr>
        <w:t>Automatic feature tests fail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 xml:space="preserve"> due to the following error </w:t>
      </w:r>
    </w:p>
    <w:p w:rsidR="0093646B" w:rsidRDefault="0093646B" w:rsidP="008538ED">
      <w:pPr>
        <w:numPr>
          <w:ilvl w:val="0"/>
          <w:numId w:val="62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proofErr w:type="spellStart"/>
      <w:r>
        <w:rPr>
          <w:rFonts w:ascii="Verdana" w:eastAsia="Times New Roman" w:hAnsi="Verdana" w:cs="Times New Roman"/>
          <w:color w:val="303030"/>
          <w:sz w:val="16"/>
          <w:szCs w:val="16"/>
        </w:rPr>
        <w:t>Acknowledge_All_Resolved_Event_Command_Invalid_Event_Error</w:t>
      </w:r>
      <w:proofErr w:type="spellEnd"/>
      <w:r>
        <w:rPr>
          <w:rFonts w:ascii="Verdana" w:eastAsia="Times New Roman" w:hAnsi="Verdana" w:cs="Times New Roman"/>
          <w:color w:val="303030"/>
          <w:sz w:val="16"/>
          <w:szCs w:val="16"/>
        </w:rPr>
        <w:t>.</w:t>
      </w:r>
    </w:p>
    <w:p w:rsidR="0093646B" w:rsidRPr="001B765D" w:rsidRDefault="0093646B" w:rsidP="008538ED">
      <w:pPr>
        <w:numPr>
          <w:ilvl w:val="0"/>
          <w:numId w:val="62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Manual tests pass</w:t>
      </w:r>
    </w:p>
    <w:p w:rsidR="002A62A7" w:rsidRPr="00D24920" w:rsidRDefault="002A62A7" w:rsidP="007378C3">
      <w:pPr>
        <w:pStyle w:val="ListParagraph"/>
        <w:numPr>
          <w:ilvl w:val="0"/>
          <w:numId w:val="76"/>
        </w:numPr>
        <w:spacing w:after="0"/>
        <w:rPr>
          <w:u w:val="single"/>
        </w:rPr>
      </w:pPr>
      <w:r w:rsidRPr="00D24920">
        <w:rPr>
          <w:u w:val="single"/>
        </w:rPr>
        <w:t>RF Module</w:t>
      </w:r>
    </w:p>
    <w:p w:rsidR="008B3C6A" w:rsidRPr="008B3C6A" w:rsidRDefault="00FD6246" w:rsidP="008538ED">
      <w:pPr>
        <w:numPr>
          <w:ilvl w:val="0"/>
          <w:numId w:val="63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>Maintenance  fixes in order to support repeater test cases</w:t>
      </w:r>
    </w:p>
    <w:p w:rsidR="002A62A7" w:rsidRDefault="002A62A7" w:rsidP="002A62A7">
      <w:pPr>
        <w:shd w:val="clear" w:color="auto" w:fill="FFFFFF"/>
        <w:spacing w:after="0" w:line="240" w:lineRule="auto"/>
        <w:ind w:left="720"/>
        <w:rPr>
          <w:rFonts w:ascii="Verdana" w:hAnsi="Verdana"/>
          <w:color w:val="303030"/>
          <w:sz w:val="16"/>
          <w:szCs w:val="16"/>
        </w:rPr>
      </w:pPr>
    </w:p>
    <w:p w:rsidR="002A62A7" w:rsidRPr="00303B78" w:rsidRDefault="002A62A7" w:rsidP="002A62A7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303B78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2A62A7" w:rsidRDefault="008B3C6A" w:rsidP="002A62A7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>NTR</w:t>
      </w:r>
    </w:p>
    <w:p w:rsidR="002A62A7" w:rsidRPr="008E3FA1" w:rsidRDefault="002A62A7" w:rsidP="002A62A7">
      <w:pPr>
        <w:shd w:val="clear" w:color="auto" w:fill="FFFFFF"/>
        <w:spacing w:after="0" w:line="240" w:lineRule="auto"/>
        <w:ind w:left="720"/>
        <w:rPr>
          <w:rFonts w:ascii="Verdana" w:hAnsi="Verdana"/>
          <w:color w:val="303030"/>
          <w:sz w:val="16"/>
          <w:szCs w:val="16"/>
        </w:rPr>
      </w:pPr>
    </w:p>
    <w:p w:rsidR="002A62A7" w:rsidRPr="00D24920" w:rsidRDefault="002A62A7" w:rsidP="007378C3">
      <w:pPr>
        <w:pStyle w:val="ListParagraph"/>
        <w:numPr>
          <w:ilvl w:val="0"/>
          <w:numId w:val="76"/>
        </w:numPr>
        <w:spacing w:after="0"/>
        <w:rPr>
          <w:u w:val="single"/>
        </w:rPr>
      </w:pPr>
      <w:r>
        <w:rPr>
          <w:u w:val="single"/>
        </w:rPr>
        <w:t>KEYPAD</w:t>
      </w:r>
    </w:p>
    <w:p w:rsidR="00F5305E" w:rsidRPr="00F5305E" w:rsidRDefault="00F5305E" w:rsidP="00F5305E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F5305E">
        <w:rPr>
          <w:rFonts w:ascii="Verdana" w:eastAsia="Times New Roman" w:hAnsi="Verdana" w:cs="Times New Roman"/>
          <w:color w:val="303030"/>
          <w:sz w:val="16"/>
          <w:szCs w:val="16"/>
        </w:rPr>
        <w:t>Added Watch Dog in order to prevent restore from several observed Keypad stuck situations.</w:t>
      </w:r>
    </w:p>
    <w:p w:rsidR="00F5305E" w:rsidRPr="00F5305E" w:rsidRDefault="00F5305E" w:rsidP="00F5305E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F5305E">
        <w:rPr>
          <w:rFonts w:ascii="Verdana" w:eastAsia="Times New Roman" w:hAnsi="Verdana" w:cs="Times New Roman"/>
          <w:color w:val="303030"/>
          <w:sz w:val="16"/>
          <w:szCs w:val="16"/>
        </w:rPr>
        <w:t>Internal Flash usage added to store KP local settings.</w:t>
      </w:r>
    </w:p>
    <w:p w:rsidR="002A62A7" w:rsidRPr="00BE347E" w:rsidRDefault="002A62A7" w:rsidP="002A62A7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BE347E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2A62A7" w:rsidRDefault="00F5305E" w:rsidP="00F5305E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A</w:t>
      </w:r>
      <w:r w:rsidR="002A62A7" w:rsidRPr="003F642F">
        <w:rPr>
          <w:rFonts w:ascii="Verdana" w:eastAsia="Times New Roman" w:hAnsi="Verdana" w:cs="Times New Roman"/>
          <w:color w:val="303030"/>
          <w:sz w:val="16"/>
          <w:szCs w:val="16"/>
        </w:rPr>
        <w:t>SCBT-2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80</w:t>
      </w:r>
      <w:r w:rsidR="002A62A7" w:rsidRPr="003F642F">
        <w:rPr>
          <w:rFonts w:ascii="Verdana" w:eastAsia="Times New Roman" w:hAnsi="Verdana" w:cs="Times New Roman"/>
          <w:color w:val="303030"/>
          <w:sz w:val="16"/>
          <w:szCs w:val="16"/>
        </w:rPr>
        <w:t>, ASCBT-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282</w:t>
      </w:r>
      <w:r w:rsidR="002A62A7" w:rsidRPr="003F642F">
        <w:rPr>
          <w:rFonts w:ascii="Verdana" w:eastAsia="Times New Roman" w:hAnsi="Verdana" w:cs="Times New Roman"/>
          <w:color w:val="303030"/>
          <w:sz w:val="16"/>
          <w:szCs w:val="16"/>
        </w:rPr>
        <w:t>, ASCBT-3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4</w:t>
      </w:r>
      <w:r w:rsidR="002A62A7" w:rsidRPr="003F642F">
        <w:rPr>
          <w:rFonts w:ascii="Verdana" w:eastAsia="Times New Roman" w:hAnsi="Verdana" w:cs="Times New Roman"/>
          <w:color w:val="303030"/>
          <w:sz w:val="16"/>
          <w:szCs w:val="16"/>
        </w:rPr>
        <w:t>1, ASCBT-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408</w:t>
      </w:r>
      <w:r w:rsidR="002A62A7" w:rsidRPr="003F642F">
        <w:rPr>
          <w:rFonts w:ascii="Verdana" w:eastAsia="Times New Roman" w:hAnsi="Verdana" w:cs="Times New Roman"/>
          <w:color w:val="303030"/>
          <w:sz w:val="16"/>
          <w:szCs w:val="16"/>
        </w:rPr>
        <w:t>, ASCBT-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415</w:t>
      </w:r>
      <w:r w:rsidR="002A62A7" w:rsidRPr="003F642F">
        <w:rPr>
          <w:rFonts w:ascii="Verdana" w:eastAsia="Times New Roman" w:hAnsi="Verdana" w:cs="Times New Roman"/>
          <w:color w:val="303030"/>
          <w:sz w:val="16"/>
          <w:szCs w:val="16"/>
        </w:rPr>
        <w:t>, ASCBT-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430</w:t>
      </w:r>
    </w:p>
    <w:p w:rsidR="002E4BC4" w:rsidRDefault="002E4BC4" w:rsidP="002E4BC4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2E4BC4" w:rsidRDefault="002E4BC4" w:rsidP="007378C3">
      <w:pPr>
        <w:pStyle w:val="ListParagraph"/>
        <w:numPr>
          <w:ilvl w:val="0"/>
          <w:numId w:val="76"/>
        </w:numPr>
        <w:spacing w:after="0"/>
        <w:rPr>
          <w:u w:val="single"/>
        </w:rPr>
      </w:pPr>
      <w:r>
        <w:rPr>
          <w:u w:val="single"/>
        </w:rPr>
        <w:t>Indoor Siren</w:t>
      </w:r>
    </w:p>
    <w:p w:rsidR="002E4BC4" w:rsidRPr="00FD6246" w:rsidRDefault="00FD6246" w:rsidP="00FD6246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FD6246">
        <w:rPr>
          <w:rFonts w:ascii="Verdana" w:hAnsi="Verdana"/>
          <w:color w:val="303030"/>
          <w:sz w:val="16"/>
          <w:szCs w:val="16"/>
        </w:rPr>
        <w:t>Maintenance  fixes in order to support repeater test cases</w:t>
      </w:r>
      <w:r>
        <w:rPr>
          <w:rFonts w:ascii="Verdana" w:hAnsi="Verdana"/>
          <w:color w:val="303030"/>
          <w:sz w:val="16"/>
          <w:szCs w:val="16"/>
        </w:rPr>
        <w:br/>
      </w:r>
    </w:p>
    <w:p w:rsidR="002E4BC4" w:rsidRPr="00BE347E" w:rsidRDefault="002E4BC4" w:rsidP="002E4BC4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BE347E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2E4BC4" w:rsidRDefault="00355C6D" w:rsidP="00355C6D">
      <w:pPr>
        <w:pStyle w:val="ListParagraph"/>
        <w:numPr>
          <w:ilvl w:val="0"/>
          <w:numId w:val="59"/>
        </w:numPr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355C6D">
        <w:rPr>
          <w:rFonts w:ascii="Verdana" w:eastAsia="Times New Roman" w:hAnsi="Verdana" w:cs="Times New Roman"/>
          <w:color w:val="303030"/>
          <w:sz w:val="16"/>
          <w:szCs w:val="16"/>
        </w:rPr>
        <w:t>After battery indicates cut off there is No AC RESTORE even when the power is back.</w:t>
      </w:r>
    </w:p>
    <w:p w:rsidR="00F90D8F" w:rsidRPr="00355C6D" w:rsidRDefault="00F90D8F" w:rsidP="00F90D8F">
      <w:pPr>
        <w:pStyle w:val="ListParagraph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F90D8F" w:rsidRDefault="00F90D8F" w:rsidP="007378C3">
      <w:pPr>
        <w:pStyle w:val="ListParagraph"/>
        <w:numPr>
          <w:ilvl w:val="0"/>
          <w:numId w:val="76"/>
        </w:numPr>
        <w:spacing w:after="0"/>
        <w:rPr>
          <w:u w:val="single"/>
        </w:rPr>
      </w:pPr>
      <w:r>
        <w:rPr>
          <w:u w:val="single"/>
        </w:rPr>
        <w:t>Outdoor Siren</w:t>
      </w:r>
    </w:p>
    <w:p w:rsidR="00F90D8F" w:rsidRPr="00FD6246" w:rsidRDefault="00FD6246" w:rsidP="00FD6246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FD6246">
        <w:rPr>
          <w:rFonts w:ascii="Verdana" w:hAnsi="Verdana"/>
          <w:color w:val="303030"/>
          <w:sz w:val="16"/>
          <w:szCs w:val="16"/>
        </w:rPr>
        <w:t>Maintenance  fixes in order to support repeater test cases</w:t>
      </w:r>
      <w:r>
        <w:rPr>
          <w:rFonts w:ascii="Verdana" w:hAnsi="Verdana"/>
          <w:color w:val="303030"/>
          <w:sz w:val="16"/>
          <w:szCs w:val="16"/>
        </w:rPr>
        <w:br/>
      </w:r>
    </w:p>
    <w:p w:rsidR="00F90D8F" w:rsidRPr="00BE347E" w:rsidRDefault="00F90D8F" w:rsidP="00F90D8F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BE347E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F90D8F" w:rsidRDefault="00F90D8F" w:rsidP="00F90D8F">
      <w:pPr>
        <w:pStyle w:val="z-BottomofForm"/>
        <w:numPr>
          <w:ilvl w:val="0"/>
          <w:numId w:val="59"/>
        </w:numPr>
      </w:pPr>
      <w:r>
        <w:t>Bottom of Form</w:t>
      </w:r>
    </w:p>
    <w:p w:rsidR="00F90D8F" w:rsidRPr="00203217" w:rsidRDefault="00F90D8F" w:rsidP="00F90D8F">
      <w:pPr>
        <w:pStyle w:val="ListParagraph"/>
        <w:numPr>
          <w:ilvl w:val="0"/>
          <w:numId w:val="59"/>
        </w:numPr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  <w:shd w:val="clear" w:color="auto" w:fill="FFFFFF"/>
        </w:rPr>
        <w:t>The Siren resets itself from time to time after invoking</w:t>
      </w:r>
    </w:p>
    <w:p w:rsidR="00203217" w:rsidRPr="00203217" w:rsidRDefault="00203217" w:rsidP="00203217">
      <w:pPr>
        <w:pStyle w:val="ListParagraph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203217" w:rsidRDefault="00203217" w:rsidP="007378C3">
      <w:pPr>
        <w:pStyle w:val="ListParagraph"/>
        <w:numPr>
          <w:ilvl w:val="0"/>
          <w:numId w:val="76"/>
        </w:numPr>
        <w:spacing w:after="0"/>
        <w:rPr>
          <w:u w:val="single"/>
        </w:rPr>
      </w:pPr>
      <w:r>
        <w:rPr>
          <w:u w:val="single"/>
        </w:rPr>
        <w:t>Repeater</w:t>
      </w:r>
    </w:p>
    <w:p w:rsidR="00203217" w:rsidRDefault="00203217" w:rsidP="00203217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>Added to GIRA Brand an Ability to HOP between frequencies when there is an RF jamming.</w:t>
      </w:r>
    </w:p>
    <w:p w:rsidR="00203217" w:rsidRDefault="00203217" w:rsidP="00203217">
      <w:pPr>
        <w:pStyle w:val="z-BottomofForm"/>
        <w:jc w:val="left"/>
      </w:pPr>
      <w:r>
        <w:t>Bottom of Form</w:t>
      </w:r>
    </w:p>
    <w:p w:rsidR="00203217" w:rsidRDefault="00203217" w:rsidP="00203217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</w:p>
    <w:p w:rsidR="00203217" w:rsidRPr="00BE347E" w:rsidRDefault="00203217" w:rsidP="00203217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BE347E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203217" w:rsidRDefault="00203217" w:rsidP="00203217">
      <w:pPr>
        <w:pStyle w:val="z-BottomofForm"/>
        <w:numPr>
          <w:ilvl w:val="0"/>
          <w:numId w:val="59"/>
        </w:numPr>
      </w:pPr>
      <w:r>
        <w:t>Bottom of Form</w:t>
      </w:r>
    </w:p>
    <w:p w:rsidR="00203217" w:rsidRDefault="00203217" w:rsidP="00203217">
      <w:pPr>
        <w:pStyle w:val="ListParagraph"/>
        <w:numPr>
          <w:ilvl w:val="0"/>
          <w:numId w:val="59"/>
        </w:numPr>
        <w:rPr>
          <w:rFonts w:ascii="Verdana" w:eastAsia="Times New Roman" w:hAnsi="Verdana" w:cs="Times New Roman"/>
          <w:color w:val="303030"/>
          <w:sz w:val="16"/>
          <w:szCs w:val="16"/>
        </w:rPr>
      </w:pPr>
      <w:r>
        <w:t>NTR</w:t>
      </w:r>
    </w:p>
    <w:p w:rsidR="002A62A7" w:rsidRDefault="002A62A7" w:rsidP="002A62A7">
      <w:pPr>
        <w:shd w:val="clear" w:color="auto" w:fill="FFFFFF"/>
        <w:spacing w:after="0" w:line="240" w:lineRule="auto"/>
        <w:ind w:left="720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F15030" w:rsidRDefault="00F15030" w:rsidP="00381FBE">
      <w:pPr>
        <w:pStyle w:val="Heading2"/>
      </w:pPr>
      <w:bookmarkStart w:id="38" w:name="_Toc523816816"/>
      <w:r>
        <w:t xml:space="preserve">Release Date: 27/02/2017 (Revision </w:t>
      </w:r>
      <w:r w:rsidR="00381FBE">
        <w:t>46894</w:t>
      </w:r>
      <w:r>
        <w:t>)</w:t>
      </w:r>
      <w:bookmarkEnd w:id="38"/>
    </w:p>
    <w:p w:rsidR="00F15030" w:rsidRDefault="00F15030" w:rsidP="00F15030">
      <w:r>
        <w:t>SVN Location: https://subversion.ise.de/svn/gira/AlarmSystemCrow</w:t>
      </w:r>
    </w:p>
    <w:p w:rsidR="00F15030" w:rsidRPr="00AA05BC" w:rsidRDefault="00F15030" w:rsidP="00F15030">
      <w:pPr>
        <w:spacing w:after="0"/>
        <w:rPr>
          <w:u w:val="single"/>
        </w:rPr>
      </w:pPr>
      <w:r w:rsidRPr="00AA05BC">
        <w:rPr>
          <w:u w:val="single"/>
        </w:rPr>
        <w:t>The Package includes:</w:t>
      </w:r>
      <w:r>
        <w:rPr>
          <w:u w:val="single"/>
        </w:rPr>
        <w:t xml:space="preserve"> </w:t>
      </w:r>
    </w:p>
    <w:p w:rsidR="00F15030" w:rsidRDefault="00F15030" w:rsidP="00F15030">
      <w:pPr>
        <w:pStyle w:val="ListParagraph"/>
        <w:numPr>
          <w:ilvl w:val="0"/>
          <w:numId w:val="1"/>
        </w:numPr>
      </w:pPr>
      <w:proofErr w:type="spellStart"/>
      <w:r>
        <w:t>CrowLibrary</w:t>
      </w:r>
      <w:proofErr w:type="spellEnd"/>
      <w:r>
        <w:t xml:space="preserve"> Version 2.3.0.48</w:t>
      </w:r>
    </w:p>
    <w:p w:rsidR="00F15030" w:rsidRDefault="00F15030" w:rsidP="00F15030">
      <w:pPr>
        <w:pStyle w:val="ListParagraph"/>
        <w:numPr>
          <w:ilvl w:val="0"/>
          <w:numId w:val="1"/>
        </w:numPr>
      </w:pPr>
      <w:r>
        <w:t xml:space="preserve">Crow </w:t>
      </w:r>
      <w:proofErr w:type="spellStart"/>
      <w:r>
        <w:t>IPMApplication</w:t>
      </w:r>
      <w:proofErr w:type="spellEnd"/>
      <w:r>
        <w:t xml:space="preserve"> Version </w:t>
      </w:r>
      <w:r w:rsidRPr="00C40E4C">
        <w:t>2.3.0.53</w:t>
      </w:r>
    </w:p>
    <w:p w:rsidR="00F15030" w:rsidRDefault="00F15030" w:rsidP="00F15030">
      <w:pPr>
        <w:pStyle w:val="ListParagraph"/>
        <w:numPr>
          <w:ilvl w:val="0"/>
          <w:numId w:val="1"/>
        </w:numPr>
      </w:pPr>
      <w:r>
        <w:t xml:space="preserve">Crow MCU </w:t>
      </w:r>
      <w:proofErr w:type="spellStart"/>
      <w:r>
        <w:t>UpdateFirmware</w:t>
      </w:r>
      <w:proofErr w:type="spellEnd"/>
      <w:r>
        <w:t xml:space="preserve"> Version 1.7.2.40</w:t>
      </w:r>
    </w:p>
    <w:p w:rsidR="00F15030" w:rsidRDefault="00F15030" w:rsidP="00F15030">
      <w:pPr>
        <w:pStyle w:val="ListParagraph"/>
        <w:numPr>
          <w:ilvl w:val="0"/>
          <w:numId w:val="1"/>
        </w:numPr>
      </w:pPr>
      <w:r>
        <w:t xml:space="preserve">Crow MCU Peripheral Update Version 1.0.0.1 </w:t>
      </w:r>
    </w:p>
    <w:p w:rsidR="00F15030" w:rsidRPr="00AA05BC" w:rsidRDefault="00F15030" w:rsidP="00F15030">
      <w:pPr>
        <w:spacing w:after="0"/>
        <w:rPr>
          <w:u w:val="single"/>
        </w:rPr>
      </w:pPr>
      <w:r w:rsidRPr="00AA05BC">
        <w:rPr>
          <w:u w:val="single"/>
        </w:rPr>
        <w:t>Compatibility:</w:t>
      </w:r>
      <w:r>
        <w:rPr>
          <w:u w:val="single"/>
        </w:rPr>
        <w:t xml:space="preserve"> </w:t>
      </w:r>
    </w:p>
    <w:p w:rsidR="00F15030" w:rsidRDefault="00F15030" w:rsidP="00427682">
      <w:pPr>
        <w:pStyle w:val="ListParagraph"/>
        <w:numPr>
          <w:ilvl w:val="0"/>
          <w:numId w:val="1"/>
        </w:numPr>
      </w:pPr>
      <w:proofErr w:type="spellStart"/>
      <w:r>
        <w:t>CrowLibraryInterface</w:t>
      </w:r>
      <w:proofErr w:type="spellEnd"/>
      <w:r>
        <w:t xml:space="preserve"> Version 1.2.1.28</w:t>
      </w:r>
    </w:p>
    <w:p w:rsidR="00F15030" w:rsidRDefault="00F15030" w:rsidP="00F15030">
      <w:pPr>
        <w:pStyle w:val="ListParagraph"/>
        <w:numPr>
          <w:ilvl w:val="0"/>
          <w:numId w:val="1"/>
        </w:numPr>
      </w:pPr>
      <w:proofErr w:type="spellStart"/>
      <w:r>
        <w:t>Gira</w:t>
      </w:r>
      <w:proofErr w:type="spellEnd"/>
      <w:r>
        <w:t xml:space="preserve"> Device Package : </w:t>
      </w:r>
      <w:r w:rsidRPr="00F15030">
        <w:t>V1.0.468.0</w:t>
      </w:r>
    </w:p>
    <w:p w:rsidR="00F15030" w:rsidRDefault="00F15030" w:rsidP="00F15030">
      <w:pPr>
        <w:pStyle w:val="ListParagraph"/>
        <w:numPr>
          <w:ilvl w:val="0"/>
          <w:numId w:val="1"/>
        </w:numPr>
      </w:pPr>
      <w:r>
        <w:t>XSD version: V1.1.0.9</w:t>
      </w:r>
    </w:p>
    <w:p w:rsidR="00F15030" w:rsidRPr="002322AC" w:rsidRDefault="00F15030" w:rsidP="00F15030">
      <w:pPr>
        <w:pStyle w:val="ListParagraph"/>
        <w:numPr>
          <w:ilvl w:val="0"/>
          <w:numId w:val="1"/>
        </w:numPr>
      </w:pPr>
      <w:r w:rsidRPr="002322AC">
        <w:t>GPA Version 2.1.0.10884</w:t>
      </w:r>
    </w:p>
    <w:p w:rsidR="00F15030" w:rsidRPr="002322AC" w:rsidRDefault="00F15030" w:rsidP="00F15030">
      <w:pPr>
        <w:spacing w:after="0"/>
        <w:rPr>
          <w:u w:val="single"/>
        </w:rPr>
      </w:pPr>
      <w:r w:rsidRPr="002322AC">
        <w:t xml:space="preserve"> </w:t>
      </w:r>
      <w:r w:rsidRPr="002322AC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1580"/>
        <w:gridCol w:w="1460"/>
        <w:gridCol w:w="2313"/>
        <w:gridCol w:w="3503"/>
      </w:tblGrid>
      <w:tr w:rsidR="00F15030" w:rsidRPr="002322AC" w:rsidTr="00427682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22AC">
              <w:rPr>
                <w:rFonts w:ascii="Arial" w:hAnsi="Arial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22AC">
              <w:rPr>
                <w:rFonts w:ascii="Arial" w:hAnsi="Arial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22AC">
              <w:rPr>
                <w:rFonts w:ascii="Arial" w:hAnsi="Arial"/>
                <w:b/>
                <w:bCs/>
                <w:sz w:val="20"/>
                <w:szCs w:val="20"/>
              </w:rPr>
              <w:t>HW version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30" w:rsidRPr="002322AC" w:rsidRDefault="00F15030" w:rsidP="00427682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2322AC">
              <w:rPr>
                <w:rFonts w:ascii="Arial" w:hAnsi="Arial"/>
                <w:b/>
                <w:bCs/>
                <w:sz w:val="20"/>
                <w:szCs w:val="20"/>
              </w:rPr>
              <w:t>Comments</w:t>
            </w:r>
          </w:p>
        </w:tc>
      </w:tr>
      <w:tr w:rsidR="00F15030" w:rsidRPr="002322AC" w:rsidTr="00427682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Control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2.3.1.92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5B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30" w:rsidRPr="002322AC" w:rsidRDefault="00F15030" w:rsidP="00427682">
            <w:r w:rsidRPr="002322AC">
              <w:t>SW version still under test</w:t>
            </w:r>
          </w:p>
        </w:tc>
      </w:tr>
      <w:tr w:rsidR="00F15030" w:rsidRPr="002322AC" w:rsidTr="00427682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RF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4.6.0.51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30" w:rsidRPr="002322AC" w:rsidRDefault="00F15030" w:rsidP="00427682">
            <w:r w:rsidRPr="002322AC">
              <w:t>SW version still under test</w:t>
            </w:r>
          </w:p>
        </w:tc>
      </w:tr>
      <w:tr w:rsidR="00F15030" w:rsidRPr="002322AC" w:rsidTr="00427682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PIR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tabs>
                <w:tab w:val="center" w:pos="1368"/>
              </w:tabs>
              <w:rPr>
                <w:rFonts w:cs="Arial"/>
              </w:rPr>
            </w:pPr>
            <w:r w:rsidRPr="002322AC">
              <w:t>0.8.1.11</w:t>
            </w:r>
            <w:r w:rsidRPr="002322AC">
              <w:tab/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 xml:space="preserve">4B 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30" w:rsidRPr="002322AC" w:rsidRDefault="00F15030" w:rsidP="00427682"/>
        </w:tc>
      </w:tr>
      <w:tr w:rsidR="00F15030" w:rsidRPr="002322AC" w:rsidTr="00427682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PIR Cam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1.2.0.34/192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 xml:space="preserve">4A 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30" w:rsidRPr="002322AC" w:rsidRDefault="00F15030" w:rsidP="00427682"/>
        </w:tc>
      </w:tr>
      <w:tr w:rsidR="00F15030" w:rsidRPr="002322AC" w:rsidTr="00427682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lastRenderedPageBreak/>
              <w:t>Magnet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0.7.0.9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4A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30" w:rsidRPr="002322AC" w:rsidRDefault="00F15030" w:rsidP="00427682"/>
        </w:tc>
      </w:tr>
      <w:tr w:rsidR="00F15030" w:rsidRPr="002322AC" w:rsidTr="00427682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Technical Contact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0.7.0.9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4A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30" w:rsidRPr="002322AC" w:rsidRDefault="00F15030" w:rsidP="00427682"/>
        </w:tc>
      </w:tr>
      <w:tr w:rsidR="00F15030" w:rsidRPr="002322AC" w:rsidTr="00427682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Indoor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0.10.0.13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2C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30" w:rsidRPr="002322AC" w:rsidRDefault="00F15030" w:rsidP="00427682"/>
        </w:tc>
      </w:tr>
      <w:tr w:rsidR="00F15030" w:rsidRPr="002322AC" w:rsidTr="00427682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Outdoor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0.10.0.13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4A</w:t>
            </w:r>
            <w:r w:rsidRPr="002322AC">
              <w:rPr>
                <w:rFonts w:cs="Arial"/>
              </w:rPr>
              <w:t xml:space="preserve"> must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30" w:rsidRPr="002322AC" w:rsidRDefault="00F15030" w:rsidP="00427682"/>
        </w:tc>
      </w:tr>
      <w:tr w:rsidR="00F15030" w:rsidRPr="002322AC" w:rsidTr="00427682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I/O 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1.2.0.22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30" w:rsidRPr="002322AC" w:rsidRDefault="00F15030" w:rsidP="00427682"/>
        </w:tc>
      </w:tr>
      <w:tr w:rsidR="00F15030" w:rsidRPr="002322AC" w:rsidTr="00427682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Keyfob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0.3.0.6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1A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30" w:rsidRPr="002322AC" w:rsidRDefault="00F15030" w:rsidP="00427682"/>
        </w:tc>
      </w:tr>
      <w:tr w:rsidR="00F15030" w:rsidRPr="002322AC" w:rsidTr="00427682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GBD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0.1.0.19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1C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30" w:rsidRPr="002322AC" w:rsidRDefault="00F15030" w:rsidP="00427682"/>
        </w:tc>
      </w:tr>
      <w:tr w:rsidR="00F15030" w:rsidRPr="002322AC" w:rsidTr="00427682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LCD Keypad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F15030">
            <w:pPr>
              <w:rPr>
                <w:rFonts w:cs="Arial"/>
              </w:rPr>
            </w:pPr>
            <w:r w:rsidRPr="002322AC">
              <w:t>1.0.8.29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30" w:rsidRPr="002322AC" w:rsidRDefault="00F15030" w:rsidP="00427682">
            <w:r w:rsidRPr="002322AC">
              <w:t>SW version still under test</w:t>
            </w:r>
          </w:p>
        </w:tc>
      </w:tr>
      <w:tr w:rsidR="00F15030" w:rsidRPr="002322AC" w:rsidTr="00427682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30" w:rsidRPr="002322AC" w:rsidRDefault="00F15030" w:rsidP="00427682">
            <w:r w:rsidRPr="002322AC">
              <w:t>Touch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30" w:rsidRPr="002322AC" w:rsidRDefault="00F15030" w:rsidP="00427682">
            <w:r w:rsidRPr="002322AC">
              <w:t>0.0.0.3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30" w:rsidRPr="002322AC" w:rsidRDefault="00F15030" w:rsidP="00427682"/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30" w:rsidRPr="002322AC" w:rsidRDefault="00F15030" w:rsidP="00427682"/>
        </w:tc>
      </w:tr>
      <w:tr w:rsidR="00F15030" w:rsidRPr="002322AC" w:rsidTr="00427682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Door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0.1.0.5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030" w:rsidRPr="002322AC" w:rsidRDefault="00F15030" w:rsidP="00427682">
            <w:pPr>
              <w:rPr>
                <w:rFonts w:cs="Arial"/>
              </w:rPr>
            </w:pPr>
            <w:r w:rsidRPr="002322AC">
              <w:t>2B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30" w:rsidRPr="002322AC" w:rsidRDefault="00F15030" w:rsidP="00427682"/>
        </w:tc>
      </w:tr>
      <w:tr w:rsidR="003A7644" w:rsidRPr="002322AC" w:rsidTr="00427682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4" w:rsidRPr="002322AC" w:rsidRDefault="003A7644" w:rsidP="00427682">
            <w:pPr>
              <w:rPr>
                <w:rFonts w:cs="Arial"/>
              </w:rPr>
            </w:pPr>
            <w:r w:rsidRPr="002322AC">
              <w:t>Repeater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4" w:rsidRPr="002322AC" w:rsidRDefault="00073169" w:rsidP="00427682">
            <w:pPr>
              <w:rPr>
                <w:rFonts w:cs="Arial"/>
              </w:rPr>
            </w:pPr>
            <w:r w:rsidRPr="002322AC">
              <w:t>V0.1.1.10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4" w:rsidRPr="002322AC" w:rsidRDefault="003A7644" w:rsidP="00427682">
            <w:pPr>
              <w:rPr>
                <w:rFonts w:cs="Arial"/>
              </w:rPr>
            </w:pPr>
            <w:r w:rsidRPr="002322AC">
              <w:t>2C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44" w:rsidRPr="002322AC" w:rsidRDefault="003A7644" w:rsidP="002A62A7"/>
        </w:tc>
      </w:tr>
      <w:tr w:rsidR="003A7644" w:rsidTr="00427682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4" w:rsidRPr="002322AC" w:rsidRDefault="003A7644" w:rsidP="00427682">
            <w:pPr>
              <w:rPr>
                <w:rFonts w:cs="Arial"/>
              </w:rPr>
            </w:pPr>
            <w:r w:rsidRPr="002322AC">
              <w:t>GPA-C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4" w:rsidRPr="002322AC" w:rsidRDefault="003A7644" w:rsidP="00427682">
            <w:pPr>
              <w:rPr>
                <w:rFonts w:cs="Arial"/>
              </w:rPr>
            </w:pPr>
            <w:r w:rsidRPr="002322AC">
              <w:t>V2.3.1.36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4" w:rsidRPr="00F62628" w:rsidRDefault="003A7644" w:rsidP="00427682">
            <w:pPr>
              <w:rPr>
                <w:rFonts w:cs="Arial"/>
              </w:rPr>
            </w:pPr>
            <w:r w:rsidRPr="002322AC">
              <w:t>Located @ Tests folder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44" w:rsidRPr="00F62628" w:rsidRDefault="003A7644" w:rsidP="00427682"/>
        </w:tc>
      </w:tr>
    </w:tbl>
    <w:p w:rsidR="00F15030" w:rsidRDefault="00F15030" w:rsidP="00F15030">
      <w:pPr>
        <w:spacing w:after="0"/>
        <w:rPr>
          <w:u w:val="single"/>
        </w:rPr>
      </w:pPr>
    </w:p>
    <w:p w:rsidR="00F15030" w:rsidRPr="006B58CE" w:rsidRDefault="00F15030" w:rsidP="007378C3">
      <w:pPr>
        <w:pStyle w:val="ListParagraph"/>
        <w:numPr>
          <w:ilvl w:val="0"/>
          <w:numId w:val="76"/>
        </w:numPr>
        <w:spacing w:after="0"/>
        <w:rPr>
          <w:u w:val="single"/>
        </w:rPr>
      </w:pPr>
      <w:r w:rsidRPr="006B58CE">
        <w:rPr>
          <w:u w:val="single"/>
        </w:rPr>
        <w:t>M</w:t>
      </w:r>
      <w:r>
        <w:rPr>
          <w:u w:val="single"/>
        </w:rPr>
        <w:t>CU</w:t>
      </w:r>
    </w:p>
    <w:p w:rsidR="000423F4" w:rsidRDefault="000423F4" w:rsidP="008538ED">
      <w:pPr>
        <w:numPr>
          <w:ilvl w:val="0"/>
          <w:numId w:val="62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0423F4">
        <w:rPr>
          <w:rFonts w:ascii="Verdana" w:hAnsi="Verdana"/>
          <w:color w:val="303030"/>
          <w:sz w:val="16"/>
          <w:szCs w:val="16"/>
        </w:rPr>
        <w:t>Set other security areas status, according to ongoing alarms only</w:t>
      </w:r>
    </w:p>
    <w:p w:rsidR="006A5E22" w:rsidRPr="000423F4" w:rsidRDefault="006A5E22" w:rsidP="008538ED">
      <w:pPr>
        <w:numPr>
          <w:ilvl w:val="0"/>
          <w:numId w:val="62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0423F4">
        <w:rPr>
          <w:rFonts w:ascii="Verdana" w:hAnsi="Verdana"/>
          <w:color w:val="303030"/>
          <w:sz w:val="16"/>
          <w:szCs w:val="16"/>
        </w:rPr>
        <w:t>Technic</w:t>
      </w:r>
      <w:r>
        <w:rPr>
          <w:rFonts w:ascii="Verdana" w:hAnsi="Verdana"/>
          <w:color w:val="303030"/>
          <w:sz w:val="16"/>
          <w:szCs w:val="16"/>
        </w:rPr>
        <w:t>al Urgent and Technical Alarms is marked as t</w:t>
      </w:r>
      <w:r w:rsidRPr="000423F4">
        <w:rPr>
          <w:rFonts w:ascii="Verdana" w:hAnsi="Verdana"/>
          <w:color w:val="303030"/>
          <w:sz w:val="16"/>
          <w:szCs w:val="16"/>
        </w:rPr>
        <w:t>rouble instead of alarm</w:t>
      </w:r>
    </w:p>
    <w:p w:rsidR="00F15030" w:rsidRPr="00303B78" w:rsidRDefault="00F15030" w:rsidP="00F15030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303B78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0423F4" w:rsidRPr="000423F4" w:rsidRDefault="000423F4" w:rsidP="008538ED">
      <w:pPr>
        <w:numPr>
          <w:ilvl w:val="0"/>
          <w:numId w:val="62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0423F4">
        <w:rPr>
          <w:rFonts w:ascii="Verdana" w:hAnsi="Verdana"/>
          <w:color w:val="303030"/>
          <w:sz w:val="16"/>
          <w:szCs w:val="16"/>
        </w:rPr>
        <w:t>ASCBT-333 - Permanent disabled keyfob after new learn process</w:t>
      </w:r>
    </w:p>
    <w:p w:rsidR="000423F4" w:rsidRDefault="000423F4" w:rsidP="008538ED">
      <w:pPr>
        <w:numPr>
          <w:ilvl w:val="0"/>
          <w:numId w:val="62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0423F4">
        <w:rPr>
          <w:rFonts w:ascii="Verdana" w:hAnsi="Verdana"/>
          <w:color w:val="303030"/>
          <w:sz w:val="16"/>
          <w:szCs w:val="16"/>
        </w:rPr>
        <w:t xml:space="preserve">ASCBT-356 - Wrong </w:t>
      </w:r>
      <w:proofErr w:type="spellStart"/>
      <w:r w:rsidRPr="000423F4">
        <w:rPr>
          <w:rFonts w:ascii="Verdana" w:hAnsi="Verdana"/>
          <w:color w:val="303030"/>
          <w:sz w:val="16"/>
          <w:szCs w:val="16"/>
        </w:rPr>
        <w:t>timeDiff</w:t>
      </w:r>
      <w:proofErr w:type="spellEnd"/>
      <w:r w:rsidRPr="000423F4">
        <w:rPr>
          <w:rFonts w:ascii="Verdana" w:hAnsi="Verdana"/>
          <w:color w:val="303030"/>
          <w:sz w:val="16"/>
          <w:szCs w:val="16"/>
        </w:rPr>
        <w:t xml:space="preserve"> in SYS_CHANGE_DATE_TIME system event</w:t>
      </w:r>
    </w:p>
    <w:p w:rsidR="00F15030" w:rsidRPr="00D24920" w:rsidRDefault="00F15030" w:rsidP="007378C3">
      <w:pPr>
        <w:pStyle w:val="ListParagraph"/>
        <w:numPr>
          <w:ilvl w:val="0"/>
          <w:numId w:val="76"/>
        </w:numPr>
        <w:spacing w:after="0"/>
        <w:rPr>
          <w:u w:val="single"/>
        </w:rPr>
      </w:pPr>
      <w:r w:rsidRPr="00D24920">
        <w:rPr>
          <w:u w:val="single"/>
        </w:rPr>
        <w:t>RF Module</w:t>
      </w:r>
    </w:p>
    <w:p w:rsidR="008E3FA1" w:rsidRDefault="008E3FA1" w:rsidP="008538ED">
      <w:pPr>
        <w:numPr>
          <w:ilvl w:val="0"/>
          <w:numId w:val="63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>NTR</w:t>
      </w:r>
    </w:p>
    <w:p w:rsidR="00F15030" w:rsidRDefault="00F15030" w:rsidP="00F15030">
      <w:pPr>
        <w:shd w:val="clear" w:color="auto" w:fill="FFFFFF"/>
        <w:spacing w:after="0" w:line="240" w:lineRule="auto"/>
        <w:ind w:left="720"/>
        <w:rPr>
          <w:rFonts w:ascii="Verdana" w:hAnsi="Verdana"/>
          <w:color w:val="303030"/>
          <w:sz w:val="16"/>
          <w:szCs w:val="16"/>
        </w:rPr>
      </w:pPr>
    </w:p>
    <w:p w:rsidR="00F15030" w:rsidRPr="00303B78" w:rsidRDefault="00F15030" w:rsidP="00F15030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303B78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8E3FA1" w:rsidRPr="008E3FA1" w:rsidRDefault="008E3FA1" w:rsidP="008E3FA1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>P</w:t>
      </w:r>
      <w:r w:rsidRPr="008E3FA1">
        <w:rPr>
          <w:rFonts w:ascii="Verdana" w:hAnsi="Verdana"/>
          <w:color w:val="303030"/>
          <w:sz w:val="16"/>
          <w:szCs w:val="16"/>
        </w:rPr>
        <w:t>ossible wri</w:t>
      </w:r>
      <w:r>
        <w:rPr>
          <w:rFonts w:ascii="Verdana" w:hAnsi="Verdana"/>
          <w:color w:val="303030"/>
          <w:sz w:val="16"/>
          <w:szCs w:val="16"/>
        </w:rPr>
        <w:t>te to EEPROM before it is ready</w:t>
      </w:r>
    </w:p>
    <w:p w:rsidR="008E3FA1" w:rsidRPr="008E3FA1" w:rsidRDefault="008E3FA1" w:rsidP="008E3FA1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8E3FA1">
        <w:rPr>
          <w:rFonts w:ascii="Verdana" w:hAnsi="Verdana"/>
          <w:color w:val="303030"/>
          <w:sz w:val="16"/>
          <w:szCs w:val="16"/>
        </w:rPr>
        <w:t>Delay from RFM receiving command till RFM send command to output varies up to 1 minute</w:t>
      </w:r>
    </w:p>
    <w:p w:rsidR="00F15030" w:rsidRPr="008E3FA1" w:rsidRDefault="008E3FA1" w:rsidP="008E3FA1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8E3FA1">
        <w:rPr>
          <w:rFonts w:ascii="Verdana" w:hAnsi="Verdana"/>
          <w:color w:val="303030"/>
          <w:sz w:val="16"/>
          <w:szCs w:val="16"/>
        </w:rPr>
        <w:t>RF module stuck in a middle of "Data Session"</w:t>
      </w:r>
    </w:p>
    <w:p w:rsidR="00F15030" w:rsidRPr="00D24920" w:rsidRDefault="00F15030" w:rsidP="007378C3">
      <w:pPr>
        <w:pStyle w:val="ListParagraph"/>
        <w:numPr>
          <w:ilvl w:val="0"/>
          <w:numId w:val="76"/>
        </w:numPr>
        <w:spacing w:after="0"/>
        <w:rPr>
          <w:u w:val="single"/>
        </w:rPr>
      </w:pPr>
      <w:r>
        <w:rPr>
          <w:u w:val="single"/>
        </w:rPr>
        <w:t>KEYPAD</w:t>
      </w:r>
    </w:p>
    <w:p w:rsidR="00F15030" w:rsidRPr="00BE347E" w:rsidRDefault="003F642F" w:rsidP="003F642F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NTR</w:t>
      </w:r>
    </w:p>
    <w:p w:rsidR="00F15030" w:rsidRPr="00BE347E" w:rsidRDefault="00F15030" w:rsidP="00F15030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BE347E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3F642F" w:rsidRDefault="003F642F" w:rsidP="003F642F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3F642F">
        <w:rPr>
          <w:rFonts w:ascii="Verdana" w:eastAsia="Times New Roman" w:hAnsi="Verdana" w:cs="Times New Roman"/>
          <w:color w:val="303030"/>
          <w:sz w:val="16"/>
          <w:szCs w:val="16"/>
        </w:rPr>
        <w:t>ASCBT-201, ASCBT-326, ASCBT-331, ASCBT-345, ASCBT-350, ASCBT-283</w:t>
      </w:r>
    </w:p>
    <w:p w:rsidR="00527AF5" w:rsidRPr="00527AF5" w:rsidRDefault="00527AF5" w:rsidP="00527AF5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527AF5">
        <w:rPr>
          <w:rFonts w:ascii="Verdana" w:eastAsia="Times New Roman" w:hAnsi="Verdana" w:cs="Times New Roman"/>
          <w:color w:val="303030"/>
          <w:sz w:val="16"/>
          <w:szCs w:val="16"/>
        </w:rPr>
        <w:t>BUG_SW #4192: GUI :List of keyfob screen number is one on top of the other.</w:t>
      </w:r>
    </w:p>
    <w:p w:rsidR="00527AF5" w:rsidRPr="00527AF5" w:rsidRDefault="00527AF5" w:rsidP="00527AF5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527AF5">
        <w:rPr>
          <w:rFonts w:ascii="Verdana" w:eastAsia="Times New Roman" w:hAnsi="Verdana" w:cs="Times New Roman"/>
          <w:color w:val="303030"/>
          <w:sz w:val="16"/>
          <w:szCs w:val="16"/>
        </w:rPr>
        <w:t>BUG_SW #4447: GUI :GBD Tamper</w:t>
      </w:r>
    </w:p>
    <w:p w:rsidR="00527AF5" w:rsidRPr="00527AF5" w:rsidRDefault="00527AF5" w:rsidP="00527AF5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527AF5">
        <w:rPr>
          <w:rFonts w:ascii="Verdana" w:eastAsia="Times New Roman" w:hAnsi="Verdana" w:cs="Times New Roman"/>
          <w:color w:val="303030"/>
          <w:sz w:val="16"/>
          <w:szCs w:val="16"/>
        </w:rPr>
        <w:t>BUG_SW #5110: When disabling chime sound via keypad, it doesn't display the "Chime off" symbol</w:t>
      </w:r>
    </w:p>
    <w:p w:rsidR="00527AF5" w:rsidRPr="00527AF5" w:rsidRDefault="00527AF5" w:rsidP="00527AF5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527AF5">
        <w:rPr>
          <w:rFonts w:ascii="Verdana" w:eastAsia="Times New Roman" w:hAnsi="Verdana" w:cs="Times New Roman"/>
          <w:color w:val="303030"/>
          <w:sz w:val="16"/>
          <w:szCs w:val="16"/>
        </w:rPr>
        <w:t>BUG_SW #5140: It is possible to confuse index number of history log</w:t>
      </w:r>
    </w:p>
    <w:p w:rsidR="00527AF5" w:rsidRPr="00527AF5" w:rsidRDefault="00527AF5" w:rsidP="00527AF5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527AF5">
        <w:rPr>
          <w:rFonts w:ascii="Verdana" w:eastAsia="Times New Roman" w:hAnsi="Verdana" w:cs="Times New Roman"/>
          <w:color w:val="303030"/>
          <w:sz w:val="16"/>
          <w:szCs w:val="16"/>
        </w:rPr>
        <w:t>BUG_SW #5369: Doing certain actions lets the user to bypass pop-up messages of panic, medical and vital alarms from the keypad</w:t>
      </w:r>
    </w:p>
    <w:p w:rsidR="00527AF5" w:rsidRPr="00527AF5" w:rsidRDefault="00527AF5" w:rsidP="00527AF5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527AF5">
        <w:rPr>
          <w:rFonts w:ascii="Verdana" w:eastAsia="Times New Roman" w:hAnsi="Verdana" w:cs="Times New Roman"/>
          <w:color w:val="303030"/>
          <w:sz w:val="16"/>
          <w:szCs w:val="16"/>
        </w:rPr>
        <w:t>BUG_SW #5517: Arm button isn't disabled in inevitability mode</w:t>
      </w:r>
    </w:p>
    <w:p w:rsidR="00527AF5" w:rsidRPr="00527AF5" w:rsidRDefault="00527AF5" w:rsidP="00527AF5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527AF5">
        <w:rPr>
          <w:rFonts w:ascii="Verdana" w:eastAsia="Times New Roman" w:hAnsi="Verdana" w:cs="Times New Roman"/>
          <w:color w:val="303030"/>
          <w:sz w:val="16"/>
          <w:szCs w:val="16"/>
        </w:rPr>
        <w:t>BUG_SW #5519: GUI: In User list, user numbers 10-64 overlap over the dividing line between current code viewed and total number of codes</w:t>
      </w:r>
    </w:p>
    <w:p w:rsidR="00527AF5" w:rsidRPr="00527AF5" w:rsidRDefault="00527AF5" w:rsidP="00527AF5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527AF5">
        <w:rPr>
          <w:rFonts w:ascii="Verdana" w:eastAsia="Times New Roman" w:hAnsi="Verdana" w:cs="Times New Roman"/>
          <w:color w:val="303030"/>
          <w:sz w:val="16"/>
          <w:szCs w:val="16"/>
        </w:rPr>
        <w:t>BUG_SW #5520: Keyfob names are not displayed in the keypad</w:t>
      </w:r>
    </w:p>
    <w:p w:rsidR="00527AF5" w:rsidRPr="00527AF5" w:rsidRDefault="00527AF5" w:rsidP="00527AF5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527AF5">
        <w:rPr>
          <w:rFonts w:ascii="Verdana" w:eastAsia="Times New Roman" w:hAnsi="Verdana" w:cs="Times New Roman"/>
          <w:color w:val="303030"/>
          <w:sz w:val="16"/>
          <w:szCs w:val="16"/>
        </w:rPr>
        <w:t>BUG_SW #5528: Keypad doesn't immediately begin to buzz when keypad AC fail occurs</w:t>
      </w:r>
    </w:p>
    <w:p w:rsidR="00527AF5" w:rsidRPr="00527AF5" w:rsidRDefault="00527AF5" w:rsidP="00527AF5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527AF5">
        <w:rPr>
          <w:rFonts w:ascii="Verdana" w:eastAsia="Times New Roman" w:hAnsi="Verdana" w:cs="Times New Roman"/>
          <w:color w:val="303030"/>
          <w:sz w:val="16"/>
          <w:szCs w:val="16"/>
        </w:rPr>
        <w:t>BUG_SW #5532: You can't change default administrator's code</w:t>
      </w:r>
    </w:p>
    <w:p w:rsidR="00527AF5" w:rsidRPr="00527AF5" w:rsidRDefault="00527AF5" w:rsidP="00527AF5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527AF5">
        <w:rPr>
          <w:rFonts w:ascii="Verdana" w:eastAsia="Times New Roman" w:hAnsi="Verdana" w:cs="Times New Roman"/>
          <w:color w:val="303030"/>
          <w:sz w:val="16"/>
          <w:szCs w:val="16"/>
        </w:rPr>
        <w:t>BUG_SW #5548: Disarming arm during exit delay with API or keyfob makes the keypad play the sound for "fail to arm"</w:t>
      </w:r>
    </w:p>
    <w:p w:rsidR="00527AF5" w:rsidRPr="00527AF5" w:rsidRDefault="00527AF5" w:rsidP="00527AF5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527AF5">
        <w:rPr>
          <w:rFonts w:ascii="Verdana" w:eastAsia="Times New Roman" w:hAnsi="Verdana" w:cs="Times New Roman"/>
          <w:color w:val="303030"/>
          <w:sz w:val="16"/>
          <w:szCs w:val="16"/>
        </w:rPr>
        <w:t>BUG_SW #5552: "Chime sound" options do the opposite of what they are supposed to do</w:t>
      </w:r>
    </w:p>
    <w:p w:rsidR="00527AF5" w:rsidRPr="00527AF5" w:rsidRDefault="00527AF5" w:rsidP="00527AF5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527AF5">
        <w:rPr>
          <w:rFonts w:ascii="Verdana" w:eastAsia="Times New Roman" w:hAnsi="Verdana" w:cs="Times New Roman"/>
          <w:color w:val="303030"/>
          <w:sz w:val="16"/>
          <w:szCs w:val="16"/>
        </w:rPr>
        <w:t>BUG_SW #5553: "Chime sound" sub-menu is always available in area 2.</w:t>
      </w:r>
    </w:p>
    <w:p w:rsidR="003F642F" w:rsidRDefault="003F642F" w:rsidP="003F642F">
      <w:pPr>
        <w:shd w:val="clear" w:color="auto" w:fill="FFFFFF"/>
        <w:spacing w:after="0" w:line="240" w:lineRule="auto"/>
        <w:ind w:left="720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F15030" w:rsidRDefault="00F15030" w:rsidP="00F15030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</w:p>
    <w:p w:rsidR="002F1CB4" w:rsidRDefault="002F1CB4" w:rsidP="003D1C8B">
      <w:pPr>
        <w:pStyle w:val="Heading2"/>
      </w:pPr>
      <w:bookmarkStart w:id="39" w:name="_Toc523816817"/>
      <w:r>
        <w:lastRenderedPageBreak/>
        <w:t xml:space="preserve">Release Date: </w:t>
      </w:r>
      <w:r w:rsidR="00631DC6">
        <w:t>07</w:t>
      </w:r>
      <w:r>
        <w:t>/</w:t>
      </w:r>
      <w:r w:rsidR="00631DC6">
        <w:t>02</w:t>
      </w:r>
      <w:r>
        <w:t xml:space="preserve">/2017 (Revision </w:t>
      </w:r>
      <w:r w:rsidR="003D1C8B">
        <w:t>46789</w:t>
      </w:r>
      <w:r>
        <w:t>)</w:t>
      </w:r>
      <w:bookmarkEnd w:id="39"/>
    </w:p>
    <w:p w:rsidR="002F1CB4" w:rsidRDefault="002F1CB4" w:rsidP="002F1CB4">
      <w:r>
        <w:t>SVN Location: https://subversion.ise.de/svn/gira/AlarmSystemCrow</w:t>
      </w:r>
    </w:p>
    <w:p w:rsidR="002F1CB4" w:rsidRPr="00AA05BC" w:rsidRDefault="002F1CB4" w:rsidP="002F1CB4">
      <w:pPr>
        <w:spacing w:after="0"/>
        <w:rPr>
          <w:u w:val="single"/>
        </w:rPr>
      </w:pPr>
      <w:r w:rsidRPr="00AA05BC">
        <w:rPr>
          <w:u w:val="single"/>
        </w:rPr>
        <w:t>The Package includes:</w:t>
      </w:r>
      <w:r>
        <w:rPr>
          <w:u w:val="single"/>
        </w:rPr>
        <w:t xml:space="preserve"> </w:t>
      </w:r>
    </w:p>
    <w:p w:rsidR="002F1CB4" w:rsidRDefault="002F1CB4" w:rsidP="002F1CB4">
      <w:pPr>
        <w:pStyle w:val="ListParagraph"/>
        <w:numPr>
          <w:ilvl w:val="0"/>
          <w:numId w:val="1"/>
        </w:numPr>
      </w:pPr>
      <w:proofErr w:type="spellStart"/>
      <w:r>
        <w:t>CrowLibrary</w:t>
      </w:r>
      <w:proofErr w:type="spellEnd"/>
      <w:r>
        <w:t xml:space="preserve"> Version 2.3.0.48</w:t>
      </w:r>
    </w:p>
    <w:p w:rsidR="002F1CB4" w:rsidRDefault="002F1CB4" w:rsidP="002F1CB4">
      <w:pPr>
        <w:pStyle w:val="ListParagraph"/>
        <w:numPr>
          <w:ilvl w:val="0"/>
          <w:numId w:val="1"/>
        </w:numPr>
      </w:pPr>
      <w:r>
        <w:t xml:space="preserve">Crow </w:t>
      </w:r>
      <w:proofErr w:type="spellStart"/>
      <w:r>
        <w:t>IPMApplication</w:t>
      </w:r>
      <w:proofErr w:type="spellEnd"/>
      <w:r>
        <w:t xml:space="preserve"> Version </w:t>
      </w:r>
      <w:r w:rsidRPr="00631DC6">
        <w:rPr>
          <w:highlight w:val="yellow"/>
        </w:rPr>
        <w:t>2.3.0.</w:t>
      </w:r>
      <w:r w:rsidR="00631DC6" w:rsidRPr="00631DC6">
        <w:rPr>
          <w:highlight w:val="yellow"/>
        </w:rPr>
        <w:t>53</w:t>
      </w:r>
    </w:p>
    <w:p w:rsidR="002F1CB4" w:rsidRDefault="002F1CB4" w:rsidP="00631DC6">
      <w:pPr>
        <w:pStyle w:val="ListParagraph"/>
        <w:numPr>
          <w:ilvl w:val="0"/>
          <w:numId w:val="1"/>
        </w:numPr>
      </w:pPr>
      <w:r>
        <w:t xml:space="preserve">Crow MCU </w:t>
      </w:r>
      <w:proofErr w:type="spellStart"/>
      <w:r>
        <w:t>UpdateFirmware</w:t>
      </w:r>
      <w:proofErr w:type="spellEnd"/>
      <w:r>
        <w:t xml:space="preserve"> Version 1.7.2.40</w:t>
      </w:r>
    </w:p>
    <w:p w:rsidR="002F1CB4" w:rsidRDefault="002F1CB4" w:rsidP="002F1CB4">
      <w:pPr>
        <w:pStyle w:val="ListParagraph"/>
        <w:numPr>
          <w:ilvl w:val="0"/>
          <w:numId w:val="1"/>
        </w:numPr>
      </w:pPr>
      <w:r>
        <w:t xml:space="preserve">Crow MCU Peripheral Update Version 1.0.0.1 </w:t>
      </w:r>
    </w:p>
    <w:p w:rsidR="002F1CB4" w:rsidRPr="00AA05BC" w:rsidRDefault="002F1CB4" w:rsidP="002F1CB4">
      <w:pPr>
        <w:spacing w:after="0"/>
        <w:rPr>
          <w:u w:val="single"/>
        </w:rPr>
      </w:pPr>
      <w:r w:rsidRPr="00AA05BC">
        <w:rPr>
          <w:u w:val="single"/>
        </w:rPr>
        <w:t>Compatibility:</w:t>
      </w:r>
      <w:r>
        <w:rPr>
          <w:u w:val="single"/>
        </w:rPr>
        <w:t xml:space="preserve"> </w:t>
      </w:r>
    </w:p>
    <w:p w:rsidR="002F1CB4" w:rsidRDefault="002F1CB4" w:rsidP="002F1CB4">
      <w:pPr>
        <w:pStyle w:val="ListParagraph"/>
        <w:numPr>
          <w:ilvl w:val="0"/>
          <w:numId w:val="1"/>
        </w:numPr>
      </w:pPr>
      <w:proofErr w:type="spellStart"/>
      <w:r>
        <w:t>CrowLibraryInterface</w:t>
      </w:r>
      <w:proofErr w:type="spellEnd"/>
      <w:r>
        <w:t xml:space="preserve"> Version 1.2.1.28</w:t>
      </w:r>
    </w:p>
    <w:p w:rsidR="002F1CB4" w:rsidRDefault="00631DC6" w:rsidP="002F1CB4">
      <w:pPr>
        <w:pStyle w:val="ListParagraph"/>
        <w:numPr>
          <w:ilvl w:val="0"/>
          <w:numId w:val="1"/>
        </w:numPr>
      </w:pPr>
      <w:proofErr w:type="spellStart"/>
      <w:r>
        <w:t>Gira</w:t>
      </w:r>
      <w:proofErr w:type="spellEnd"/>
      <w:r>
        <w:t xml:space="preserve"> Device Package : </w:t>
      </w:r>
      <w:r w:rsidRPr="00631DC6">
        <w:rPr>
          <w:highlight w:val="yellow"/>
        </w:rPr>
        <w:t>V1.0.468.0</w:t>
      </w:r>
    </w:p>
    <w:p w:rsidR="002F1CB4" w:rsidRDefault="002F1CB4" w:rsidP="002F1CB4">
      <w:pPr>
        <w:pStyle w:val="ListParagraph"/>
        <w:numPr>
          <w:ilvl w:val="0"/>
          <w:numId w:val="1"/>
        </w:numPr>
      </w:pPr>
      <w:r>
        <w:t>XSD version: V1.1.0.9</w:t>
      </w:r>
    </w:p>
    <w:p w:rsidR="002F1CB4" w:rsidRDefault="002F1CB4" w:rsidP="00631DC6">
      <w:pPr>
        <w:pStyle w:val="ListParagraph"/>
        <w:numPr>
          <w:ilvl w:val="0"/>
          <w:numId w:val="1"/>
        </w:numPr>
      </w:pPr>
      <w:r>
        <w:t xml:space="preserve">GPA Version </w:t>
      </w:r>
      <w:r w:rsidRPr="00631DC6">
        <w:rPr>
          <w:highlight w:val="yellow"/>
        </w:rPr>
        <w:t>2.1.0.</w:t>
      </w:r>
      <w:r w:rsidR="00631DC6" w:rsidRPr="00631DC6">
        <w:rPr>
          <w:highlight w:val="yellow"/>
        </w:rPr>
        <w:t>10712</w:t>
      </w:r>
    </w:p>
    <w:p w:rsidR="002F1CB4" w:rsidRPr="00A7013A" w:rsidRDefault="002F1CB4" w:rsidP="002F1CB4">
      <w:pPr>
        <w:spacing w:after="0"/>
        <w:rPr>
          <w:u w:val="single"/>
        </w:rPr>
      </w:pPr>
      <w:r>
        <w:t xml:space="preserve"> </w:t>
      </w: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1580"/>
        <w:gridCol w:w="1460"/>
        <w:gridCol w:w="2313"/>
        <w:gridCol w:w="3503"/>
      </w:tblGrid>
      <w:tr w:rsidR="002F1CB4" w:rsidRPr="00F62628" w:rsidTr="00631DC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HW version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B4" w:rsidRPr="00F62628" w:rsidRDefault="002F1CB4" w:rsidP="00631DC6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Comments</w:t>
            </w:r>
          </w:p>
        </w:tc>
      </w:tr>
      <w:tr w:rsidR="002F1CB4" w:rsidRPr="00F62628" w:rsidTr="00631DC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F62628">
              <w:t>Control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2F1CB4" w:rsidRDefault="00631DC6" w:rsidP="00631DC6">
            <w:pPr>
              <w:rPr>
                <w:rFonts w:cs="Arial"/>
              </w:rPr>
            </w:pPr>
            <w:r w:rsidRPr="00631DC6">
              <w:rPr>
                <w:highlight w:val="yellow"/>
              </w:rPr>
              <w:t>2.3.1</w:t>
            </w:r>
            <w:r w:rsidR="002F1CB4" w:rsidRPr="00631DC6">
              <w:rPr>
                <w:highlight w:val="yellow"/>
              </w:rPr>
              <w:t>.</w:t>
            </w:r>
            <w:r w:rsidRPr="00631DC6">
              <w:rPr>
                <w:highlight w:val="yellow"/>
              </w:rPr>
              <w:t>90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>
              <w:t>5B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B4" w:rsidRPr="002F1CB4" w:rsidRDefault="002F1CB4" w:rsidP="00631DC6">
            <w:r w:rsidRPr="002F1CB4">
              <w:t>SW version still under test</w:t>
            </w:r>
          </w:p>
        </w:tc>
      </w:tr>
      <w:tr w:rsidR="002F1CB4" w:rsidRPr="00F62628" w:rsidTr="00631DC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F62628">
              <w:t>RF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2F1CB4" w:rsidRDefault="00631DC6" w:rsidP="00631DC6">
            <w:pPr>
              <w:rPr>
                <w:rFonts w:cs="Arial"/>
              </w:rPr>
            </w:pPr>
            <w:r w:rsidRPr="00631DC6">
              <w:rPr>
                <w:highlight w:val="yellow"/>
              </w:rPr>
              <w:t>4.6.0.48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F62628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B4" w:rsidRPr="002F1CB4" w:rsidRDefault="002F1CB4" w:rsidP="00631DC6">
            <w:r w:rsidRPr="002F1CB4">
              <w:t>SW version still under test</w:t>
            </w:r>
          </w:p>
        </w:tc>
      </w:tr>
      <w:tr w:rsidR="002F1CB4" w:rsidRPr="00F62628" w:rsidTr="00631DC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F62628">
              <w:t>PIR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tabs>
                <w:tab w:val="center" w:pos="1368"/>
              </w:tabs>
              <w:rPr>
                <w:rFonts w:cs="Arial"/>
              </w:rPr>
            </w:pPr>
            <w:r w:rsidRPr="00F62628">
              <w:t>0.8.1.11</w:t>
            </w:r>
            <w:r w:rsidRPr="00F62628">
              <w:tab/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F62628">
              <w:t xml:space="preserve">4B 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B4" w:rsidRPr="00F62628" w:rsidRDefault="002F1CB4" w:rsidP="00631DC6"/>
        </w:tc>
      </w:tr>
      <w:tr w:rsidR="002F1CB4" w:rsidRPr="00F62628" w:rsidTr="00631DC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F62628">
              <w:t>PIR</w:t>
            </w:r>
            <w:r w:rsidR="00747BF4">
              <w:t xml:space="preserve"> </w:t>
            </w:r>
            <w:r w:rsidRPr="00F62628">
              <w:t>Cam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631DC6">
              <w:rPr>
                <w:highlight w:val="yellow"/>
              </w:rPr>
              <w:t>1.2.0.3</w:t>
            </w:r>
            <w:r w:rsidR="00631DC6" w:rsidRPr="00631DC6">
              <w:rPr>
                <w:highlight w:val="yellow"/>
              </w:rPr>
              <w:t>4</w:t>
            </w:r>
            <w:r w:rsidRPr="006731DB">
              <w:t>/192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F62628">
              <w:t xml:space="preserve">4A 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B4" w:rsidRPr="00F62628" w:rsidRDefault="002F1CB4" w:rsidP="00631DC6"/>
        </w:tc>
      </w:tr>
      <w:tr w:rsidR="002F1CB4" w:rsidRPr="00F62628" w:rsidTr="00631DC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F62628">
              <w:t>Magnet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F62628">
              <w:t>0.7.0.9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F62628">
              <w:t>4A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B4" w:rsidRPr="00F62628" w:rsidRDefault="002F1CB4" w:rsidP="00631DC6"/>
        </w:tc>
      </w:tr>
      <w:tr w:rsidR="002F1CB4" w:rsidRPr="00F62628" w:rsidTr="00631DC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F62628">
              <w:t>Technical Contact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F62628">
              <w:t>0.7.0.9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F62628">
              <w:t>4A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B4" w:rsidRPr="00F62628" w:rsidRDefault="002F1CB4" w:rsidP="00631DC6"/>
        </w:tc>
      </w:tr>
      <w:tr w:rsidR="002F1CB4" w:rsidRPr="00F62628" w:rsidTr="00631DC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F62628">
              <w:t>Indoor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631DC6" w:rsidRDefault="002F1CB4" w:rsidP="00631DC6">
            <w:pPr>
              <w:rPr>
                <w:rFonts w:cs="Arial"/>
                <w:highlight w:val="yellow"/>
              </w:rPr>
            </w:pPr>
            <w:r w:rsidRPr="00631DC6">
              <w:rPr>
                <w:highlight w:val="yellow"/>
              </w:rPr>
              <w:t>0.</w:t>
            </w:r>
            <w:r w:rsidR="00631DC6" w:rsidRPr="00631DC6">
              <w:rPr>
                <w:highlight w:val="yellow"/>
              </w:rPr>
              <w:t>10</w:t>
            </w:r>
            <w:r w:rsidRPr="00631DC6">
              <w:rPr>
                <w:highlight w:val="yellow"/>
              </w:rPr>
              <w:t>.0.1</w:t>
            </w:r>
            <w:r w:rsidR="00631DC6" w:rsidRPr="00631DC6">
              <w:rPr>
                <w:highlight w:val="yellow"/>
              </w:rPr>
              <w:t>3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F62628">
              <w:t>2C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B4" w:rsidRPr="00F62628" w:rsidRDefault="002F1CB4" w:rsidP="00631DC6"/>
        </w:tc>
      </w:tr>
      <w:tr w:rsidR="002F1CB4" w:rsidRPr="00F62628" w:rsidTr="00631DC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F62628">
              <w:t>Outdoor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631DC6" w:rsidRDefault="002F1CB4" w:rsidP="00631DC6">
            <w:pPr>
              <w:rPr>
                <w:rFonts w:cs="Arial"/>
                <w:highlight w:val="yellow"/>
              </w:rPr>
            </w:pPr>
            <w:r w:rsidRPr="00631DC6">
              <w:rPr>
                <w:highlight w:val="yellow"/>
              </w:rPr>
              <w:t>0.</w:t>
            </w:r>
            <w:r w:rsidR="00631DC6" w:rsidRPr="00631DC6">
              <w:rPr>
                <w:highlight w:val="yellow"/>
              </w:rPr>
              <w:t>10</w:t>
            </w:r>
            <w:r w:rsidRPr="00631DC6">
              <w:rPr>
                <w:highlight w:val="yellow"/>
              </w:rPr>
              <w:t>.0.1</w:t>
            </w:r>
            <w:r w:rsidR="00631DC6" w:rsidRPr="00631DC6">
              <w:rPr>
                <w:highlight w:val="yellow"/>
              </w:rPr>
              <w:t>3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F62628">
              <w:t>4A</w:t>
            </w:r>
            <w:r>
              <w:rPr>
                <w:rFonts w:cs="Arial"/>
              </w:rPr>
              <w:t xml:space="preserve"> must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B4" w:rsidRPr="00F62628" w:rsidRDefault="002F1CB4" w:rsidP="00631DC6"/>
        </w:tc>
      </w:tr>
      <w:tr w:rsidR="002F1CB4" w:rsidRPr="00F62628" w:rsidTr="00631DC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F62628">
              <w:t>I/O 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2F1CB4" w:rsidRDefault="002F1CB4" w:rsidP="00631DC6">
            <w:pPr>
              <w:rPr>
                <w:rFonts w:cs="Arial"/>
              </w:rPr>
            </w:pPr>
            <w:r w:rsidRPr="00747BF4">
              <w:rPr>
                <w:highlight w:val="yellow"/>
              </w:rPr>
              <w:t>1.2.0.2</w:t>
            </w:r>
            <w:r w:rsidR="00631DC6" w:rsidRPr="00747BF4">
              <w:rPr>
                <w:highlight w:val="yellow"/>
              </w:rPr>
              <w:t>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B4" w:rsidRPr="00F62628" w:rsidRDefault="006B58CE" w:rsidP="00631DC6">
            <w:r w:rsidRPr="002F1CB4">
              <w:t>SW version still under test</w:t>
            </w:r>
          </w:p>
        </w:tc>
      </w:tr>
      <w:tr w:rsidR="002F1CB4" w:rsidRPr="00F62628" w:rsidTr="00631DC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F62628">
              <w:t>Keyfob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F62628">
              <w:t>0.3.0.6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F62628">
              <w:t>1A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B4" w:rsidRPr="00F62628" w:rsidRDefault="002F1CB4" w:rsidP="00631DC6"/>
        </w:tc>
      </w:tr>
      <w:tr w:rsidR="002F1CB4" w:rsidRPr="00F62628" w:rsidTr="00631DC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F62628">
              <w:t>GBD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6B58CE">
              <w:t>0.1.0.19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F62628">
              <w:t>1C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B4" w:rsidRPr="00F62628" w:rsidRDefault="002F1CB4" w:rsidP="00631DC6"/>
        </w:tc>
      </w:tr>
      <w:tr w:rsidR="002F1CB4" w:rsidRPr="00F62628" w:rsidTr="00631DC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F62628">
              <w:t>LCD Keypad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2F1CB4" w:rsidRDefault="006B58CE" w:rsidP="00631DC6">
            <w:pPr>
              <w:rPr>
                <w:rFonts w:cs="Arial"/>
              </w:rPr>
            </w:pPr>
            <w:r w:rsidRPr="00747BF4">
              <w:rPr>
                <w:highlight w:val="yellow"/>
              </w:rPr>
              <w:t>1.0.7.28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2F1CB4" w:rsidRDefault="002F1CB4" w:rsidP="00631DC6">
            <w:pPr>
              <w:rPr>
                <w:rFonts w:cs="Arial"/>
              </w:rPr>
            </w:pPr>
            <w:r w:rsidRPr="002F1CB4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B4" w:rsidRPr="002F1CB4" w:rsidRDefault="002F1CB4" w:rsidP="00631DC6">
            <w:r w:rsidRPr="002F1CB4">
              <w:t>SW version still under test</w:t>
            </w:r>
          </w:p>
        </w:tc>
      </w:tr>
      <w:tr w:rsidR="002F1CB4" w:rsidRPr="00F62628" w:rsidTr="00631DC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B4" w:rsidRPr="00F62628" w:rsidRDefault="002F1CB4" w:rsidP="00631DC6">
            <w:r>
              <w:t>Touch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B4" w:rsidRDefault="002F1CB4" w:rsidP="00631DC6">
            <w:r>
              <w:t>0.0.0.3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B4" w:rsidRDefault="002F1CB4" w:rsidP="00631DC6"/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B4" w:rsidRDefault="002F1CB4" w:rsidP="00631DC6"/>
        </w:tc>
      </w:tr>
      <w:tr w:rsidR="002F1CB4" w:rsidRPr="00F62628" w:rsidTr="00631DC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F62628">
              <w:t>Door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F62628">
              <w:t>0.1.0.5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F62628">
              <w:t>2B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B4" w:rsidRPr="00F62628" w:rsidRDefault="002F1CB4" w:rsidP="00631DC6"/>
        </w:tc>
      </w:tr>
      <w:tr w:rsidR="002F1CB4" w:rsidRPr="00F62628" w:rsidTr="00631DC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F62628">
              <w:t>Repeater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F62628">
              <w:t>0.1.1.10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F62628">
              <w:t>2C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B4" w:rsidRPr="00F62628" w:rsidRDefault="002F1CB4" w:rsidP="00631DC6"/>
        </w:tc>
      </w:tr>
      <w:tr w:rsidR="002F1CB4" w:rsidTr="00631DC6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F62628">
              <w:t>GPA-C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7C0F45">
              <w:rPr>
                <w:highlight w:val="yellow"/>
              </w:rPr>
              <w:t>V2.</w:t>
            </w:r>
            <w:r w:rsidR="00631DC6" w:rsidRPr="007C0F45">
              <w:rPr>
                <w:highlight w:val="yellow"/>
              </w:rPr>
              <w:t>3.1.36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B4" w:rsidRPr="00F62628" w:rsidRDefault="002F1CB4" w:rsidP="00631DC6">
            <w:pPr>
              <w:rPr>
                <w:rFonts w:cs="Arial"/>
              </w:rPr>
            </w:pPr>
            <w:r w:rsidRPr="00F62628">
              <w:t>Located @ Tests folder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B4" w:rsidRPr="00F62628" w:rsidRDefault="002F1CB4" w:rsidP="00631DC6"/>
        </w:tc>
      </w:tr>
    </w:tbl>
    <w:p w:rsidR="002F1CB4" w:rsidRDefault="002F1CB4" w:rsidP="002F1CB4">
      <w:pPr>
        <w:spacing w:after="0"/>
        <w:rPr>
          <w:u w:val="single"/>
        </w:rPr>
      </w:pPr>
    </w:p>
    <w:p w:rsidR="002F1CB4" w:rsidRDefault="002F1CB4" w:rsidP="002F1CB4">
      <w:pPr>
        <w:spacing w:after="0"/>
        <w:rPr>
          <w:u w:val="single"/>
        </w:rPr>
      </w:pPr>
      <w:r w:rsidRPr="00AE6D8B">
        <w:rPr>
          <w:u w:val="single"/>
        </w:rPr>
        <w:t>Changes:</w:t>
      </w:r>
    </w:p>
    <w:p w:rsidR="009B2802" w:rsidRDefault="009B2802" w:rsidP="008538ED">
      <w:pPr>
        <w:pStyle w:val="ListParagraph"/>
        <w:numPr>
          <w:ilvl w:val="0"/>
          <w:numId w:val="65"/>
        </w:numPr>
        <w:spacing w:after="0"/>
        <w:rPr>
          <w:u w:val="single"/>
        </w:rPr>
      </w:pPr>
      <w:r>
        <w:rPr>
          <w:u w:val="single"/>
        </w:rPr>
        <w:t xml:space="preserve">From </w:t>
      </w:r>
      <w:proofErr w:type="spellStart"/>
      <w:r>
        <w:rPr>
          <w:u w:val="single"/>
        </w:rPr>
        <w:t>Shalom’s</w:t>
      </w:r>
      <w:proofErr w:type="spellEnd"/>
      <w:r>
        <w:rPr>
          <w:u w:val="single"/>
        </w:rPr>
        <w:t xml:space="preserve"> last visit to </w:t>
      </w:r>
      <w:proofErr w:type="spellStart"/>
      <w:r>
        <w:rPr>
          <w:u w:val="single"/>
        </w:rPr>
        <w:t>Gira</w:t>
      </w:r>
      <w:proofErr w:type="spellEnd"/>
    </w:p>
    <w:p w:rsidR="00A20035" w:rsidRPr="00A20035" w:rsidRDefault="009B2802" w:rsidP="008538ED">
      <w:pPr>
        <w:pStyle w:val="ListParagraph"/>
        <w:numPr>
          <w:ilvl w:val="0"/>
          <w:numId w:val="64"/>
        </w:numPr>
        <w:spacing w:after="0"/>
        <w:rPr>
          <w:rFonts w:ascii="Verdana" w:hAnsi="Verdana"/>
          <w:color w:val="303030"/>
          <w:sz w:val="16"/>
          <w:szCs w:val="16"/>
        </w:rPr>
      </w:pPr>
      <w:r w:rsidRPr="00A20035">
        <w:rPr>
          <w:rFonts w:ascii="Verdana" w:hAnsi="Verdana"/>
          <w:color w:val="303030"/>
          <w:sz w:val="16"/>
          <w:szCs w:val="16"/>
        </w:rPr>
        <w:t>Activating output in the IO device for pre-conf</w:t>
      </w:r>
      <w:r w:rsidR="00A20035" w:rsidRPr="00A20035">
        <w:rPr>
          <w:rFonts w:ascii="Verdana" w:hAnsi="Verdana"/>
          <w:color w:val="303030"/>
          <w:sz w:val="16"/>
          <w:szCs w:val="16"/>
        </w:rPr>
        <w:t>igured time duration</w:t>
      </w:r>
    </w:p>
    <w:p w:rsidR="00A20035" w:rsidRPr="00A20035" w:rsidRDefault="00A20035" w:rsidP="008538ED">
      <w:pPr>
        <w:pStyle w:val="ListParagraph"/>
        <w:numPr>
          <w:ilvl w:val="0"/>
          <w:numId w:val="64"/>
        </w:numPr>
        <w:spacing w:after="0"/>
        <w:rPr>
          <w:rFonts w:ascii="Verdana" w:hAnsi="Verdana"/>
          <w:color w:val="303030"/>
          <w:sz w:val="16"/>
          <w:szCs w:val="16"/>
        </w:rPr>
      </w:pPr>
      <w:r w:rsidRPr="00A20035">
        <w:rPr>
          <w:rFonts w:ascii="Verdana" w:hAnsi="Verdana"/>
          <w:color w:val="303030"/>
          <w:sz w:val="16"/>
          <w:szCs w:val="16"/>
        </w:rPr>
        <w:t xml:space="preserve">Improved mechanism to update </w:t>
      </w:r>
      <w:r w:rsidR="009B2802" w:rsidRPr="00A20035">
        <w:rPr>
          <w:rFonts w:ascii="Verdana" w:hAnsi="Verdana"/>
          <w:color w:val="303030"/>
          <w:sz w:val="16"/>
          <w:szCs w:val="16"/>
        </w:rPr>
        <w:t>ou</w:t>
      </w:r>
      <w:r w:rsidRPr="00A20035">
        <w:rPr>
          <w:rFonts w:ascii="Verdana" w:hAnsi="Verdana"/>
          <w:color w:val="303030"/>
          <w:sz w:val="16"/>
          <w:szCs w:val="16"/>
        </w:rPr>
        <w:t>tputs status of the IO device</w:t>
      </w:r>
      <w:r w:rsidR="009B2802" w:rsidRPr="00A20035">
        <w:rPr>
          <w:rFonts w:ascii="Verdana" w:hAnsi="Verdana"/>
          <w:color w:val="303030"/>
          <w:sz w:val="16"/>
          <w:szCs w:val="16"/>
        </w:rPr>
        <w:t>.</w:t>
      </w:r>
    </w:p>
    <w:p w:rsidR="00A20035" w:rsidRPr="00A20035" w:rsidRDefault="00A20035" w:rsidP="008538ED">
      <w:pPr>
        <w:pStyle w:val="ListParagraph"/>
        <w:numPr>
          <w:ilvl w:val="0"/>
          <w:numId w:val="64"/>
        </w:numPr>
        <w:spacing w:after="0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 xml:space="preserve">Fixed missing SUPV while pairing process </w:t>
      </w:r>
    </w:p>
    <w:p w:rsidR="00A20035" w:rsidRPr="00A20035" w:rsidRDefault="00A20035" w:rsidP="008538ED">
      <w:pPr>
        <w:pStyle w:val="ListParagraph"/>
        <w:numPr>
          <w:ilvl w:val="0"/>
          <w:numId w:val="64"/>
        </w:numPr>
        <w:spacing w:after="0"/>
        <w:rPr>
          <w:rFonts w:ascii="Verdana" w:hAnsi="Verdana"/>
          <w:color w:val="303030"/>
          <w:sz w:val="16"/>
          <w:szCs w:val="16"/>
        </w:rPr>
      </w:pPr>
      <w:r w:rsidRPr="00A20035">
        <w:rPr>
          <w:rFonts w:ascii="Verdana" w:hAnsi="Verdana"/>
          <w:color w:val="303030"/>
          <w:sz w:val="16"/>
          <w:szCs w:val="16"/>
        </w:rPr>
        <w:t>Arm from keypad after c</w:t>
      </w:r>
      <w:r w:rsidR="009B2802" w:rsidRPr="00A20035">
        <w:rPr>
          <w:rFonts w:ascii="Verdana" w:hAnsi="Verdana"/>
          <w:color w:val="303030"/>
          <w:sz w:val="16"/>
          <w:szCs w:val="16"/>
        </w:rPr>
        <w:t>hang</w:t>
      </w:r>
      <w:r w:rsidRPr="00A20035">
        <w:rPr>
          <w:rFonts w:ascii="Verdana" w:hAnsi="Verdana"/>
          <w:color w:val="303030"/>
          <w:sz w:val="16"/>
          <w:szCs w:val="16"/>
        </w:rPr>
        <w:t>ing</w:t>
      </w:r>
      <w:r w:rsidR="009B2802" w:rsidRPr="00A20035">
        <w:rPr>
          <w:rFonts w:ascii="Verdana" w:hAnsi="Verdana"/>
          <w:color w:val="303030"/>
          <w:sz w:val="16"/>
          <w:szCs w:val="16"/>
        </w:rPr>
        <w:t xml:space="preserve"> user </w:t>
      </w:r>
      <w:r w:rsidRPr="00A20035">
        <w:rPr>
          <w:rFonts w:ascii="Verdana" w:hAnsi="Verdana"/>
          <w:color w:val="303030"/>
          <w:sz w:val="16"/>
          <w:szCs w:val="16"/>
        </w:rPr>
        <w:t>password with the Keypad or GPA</w:t>
      </w:r>
    </w:p>
    <w:p w:rsidR="00A20035" w:rsidRPr="00A20035" w:rsidRDefault="009B2802" w:rsidP="008538ED">
      <w:pPr>
        <w:pStyle w:val="ListParagraph"/>
        <w:numPr>
          <w:ilvl w:val="0"/>
          <w:numId w:val="64"/>
        </w:numPr>
        <w:spacing w:after="0"/>
        <w:rPr>
          <w:rFonts w:ascii="Verdana" w:hAnsi="Verdana"/>
          <w:color w:val="303030"/>
          <w:sz w:val="16"/>
          <w:szCs w:val="16"/>
        </w:rPr>
      </w:pPr>
      <w:r w:rsidRPr="00A20035">
        <w:rPr>
          <w:rFonts w:ascii="Verdana" w:hAnsi="Verdana"/>
          <w:color w:val="303030"/>
          <w:sz w:val="16"/>
          <w:szCs w:val="16"/>
        </w:rPr>
        <w:t xml:space="preserve">User enter into extended menu </w:t>
      </w:r>
      <w:r w:rsidR="00A20035" w:rsidRPr="00A20035">
        <w:rPr>
          <w:rFonts w:ascii="Verdana" w:hAnsi="Verdana"/>
          <w:color w:val="303030"/>
          <w:sz w:val="16"/>
          <w:szCs w:val="16"/>
        </w:rPr>
        <w:t>is blocked if other Keypad in Extended menu</w:t>
      </w:r>
    </w:p>
    <w:p w:rsidR="009B2802" w:rsidRDefault="00A20035" w:rsidP="008538ED">
      <w:pPr>
        <w:pStyle w:val="ListParagraph"/>
        <w:numPr>
          <w:ilvl w:val="0"/>
          <w:numId w:val="64"/>
        </w:numPr>
        <w:spacing w:after="0"/>
        <w:rPr>
          <w:rFonts w:ascii="Verdana" w:hAnsi="Verdana"/>
          <w:color w:val="303030"/>
          <w:sz w:val="16"/>
          <w:szCs w:val="16"/>
        </w:rPr>
      </w:pPr>
      <w:r w:rsidRPr="00A20035">
        <w:rPr>
          <w:rFonts w:ascii="Verdana" w:hAnsi="Verdana"/>
          <w:color w:val="303030"/>
          <w:sz w:val="16"/>
          <w:szCs w:val="16"/>
        </w:rPr>
        <w:t xml:space="preserve">Improved </w:t>
      </w:r>
      <w:r w:rsidR="009B2802" w:rsidRPr="00A20035">
        <w:rPr>
          <w:rFonts w:ascii="Verdana" w:hAnsi="Verdana"/>
          <w:color w:val="303030"/>
          <w:sz w:val="16"/>
          <w:szCs w:val="16"/>
        </w:rPr>
        <w:t>FW remote update</w:t>
      </w:r>
    </w:p>
    <w:p w:rsidR="00A20035" w:rsidRDefault="00A20035" w:rsidP="008538ED">
      <w:pPr>
        <w:pStyle w:val="ListParagraph"/>
        <w:numPr>
          <w:ilvl w:val="0"/>
          <w:numId w:val="64"/>
        </w:numPr>
        <w:spacing w:after="0"/>
        <w:rPr>
          <w:rFonts w:ascii="Verdana" w:hAnsi="Verdana"/>
          <w:color w:val="303030"/>
          <w:sz w:val="16"/>
          <w:szCs w:val="16"/>
        </w:rPr>
      </w:pPr>
      <w:r w:rsidRPr="00A20035">
        <w:rPr>
          <w:rFonts w:ascii="Verdana" w:hAnsi="Verdana"/>
          <w:color w:val="303030"/>
          <w:sz w:val="16"/>
          <w:szCs w:val="16"/>
        </w:rPr>
        <w:t>Keypad stability – still under investigation as Crow system setup was not fully updated</w:t>
      </w:r>
    </w:p>
    <w:p w:rsidR="009B2802" w:rsidRPr="00A20035" w:rsidRDefault="00A20035" w:rsidP="008538ED">
      <w:pPr>
        <w:pStyle w:val="ListParagraph"/>
        <w:numPr>
          <w:ilvl w:val="0"/>
          <w:numId w:val="64"/>
        </w:numPr>
        <w:spacing w:after="0"/>
        <w:rPr>
          <w:rFonts w:ascii="Verdana" w:hAnsi="Verdana"/>
          <w:color w:val="303030"/>
          <w:sz w:val="16"/>
          <w:szCs w:val="16"/>
        </w:rPr>
      </w:pPr>
      <w:r w:rsidRPr="00A20035">
        <w:rPr>
          <w:rFonts w:ascii="Verdana" w:hAnsi="Verdana"/>
          <w:color w:val="303030"/>
          <w:sz w:val="16"/>
          <w:szCs w:val="16"/>
        </w:rPr>
        <w:t>Door module</w:t>
      </w:r>
      <w:r>
        <w:rPr>
          <w:rFonts w:ascii="Verdana" w:hAnsi="Verdana"/>
          <w:color w:val="303030"/>
          <w:sz w:val="16"/>
          <w:szCs w:val="16"/>
        </w:rPr>
        <w:t xml:space="preserve"> – works as expected on Feature setup (Ingo’s)</w:t>
      </w:r>
    </w:p>
    <w:p w:rsidR="002F1CB4" w:rsidRPr="00AA05BC" w:rsidRDefault="002F1CB4" w:rsidP="008538ED">
      <w:pPr>
        <w:pStyle w:val="ListParagraph"/>
        <w:numPr>
          <w:ilvl w:val="0"/>
          <w:numId w:val="65"/>
        </w:numPr>
        <w:spacing w:after="0"/>
        <w:rPr>
          <w:u w:val="single"/>
        </w:rPr>
      </w:pPr>
      <w:r w:rsidRPr="00AA05BC">
        <w:rPr>
          <w:u w:val="single"/>
        </w:rPr>
        <w:t>IP Module</w:t>
      </w:r>
    </w:p>
    <w:p w:rsidR="009B2802" w:rsidRDefault="009B2802" w:rsidP="008538ED">
      <w:pPr>
        <w:pStyle w:val="ListParagraph"/>
        <w:numPr>
          <w:ilvl w:val="0"/>
          <w:numId w:val="62"/>
        </w:numPr>
        <w:rPr>
          <w:rFonts w:ascii="Verdana" w:hAnsi="Verdana"/>
          <w:color w:val="303030"/>
          <w:sz w:val="16"/>
          <w:szCs w:val="16"/>
        </w:rPr>
      </w:pPr>
      <w:r w:rsidRPr="009B2802">
        <w:rPr>
          <w:rFonts w:ascii="Verdana" w:hAnsi="Verdana"/>
          <w:color w:val="303030"/>
          <w:sz w:val="16"/>
          <w:szCs w:val="16"/>
        </w:rPr>
        <w:t xml:space="preserve">Added Flash Gas Gauge downloading to </w:t>
      </w:r>
      <w:proofErr w:type="spellStart"/>
      <w:r w:rsidRPr="009B2802">
        <w:rPr>
          <w:rFonts w:ascii="Verdana" w:hAnsi="Verdana"/>
          <w:color w:val="303030"/>
          <w:sz w:val="16"/>
          <w:szCs w:val="16"/>
        </w:rPr>
        <w:t>CrowMCUPeripheralUpdate</w:t>
      </w:r>
      <w:proofErr w:type="spellEnd"/>
      <w:r w:rsidRPr="009B2802">
        <w:rPr>
          <w:rFonts w:ascii="Verdana" w:hAnsi="Verdana"/>
          <w:color w:val="303030"/>
          <w:sz w:val="16"/>
          <w:szCs w:val="16"/>
        </w:rPr>
        <w:t xml:space="preserve"> Version Release</w:t>
      </w:r>
    </w:p>
    <w:p w:rsidR="009B2802" w:rsidRPr="009B2802" w:rsidRDefault="009B2802" w:rsidP="008538ED">
      <w:pPr>
        <w:pStyle w:val="ListParagraph"/>
        <w:numPr>
          <w:ilvl w:val="0"/>
          <w:numId w:val="62"/>
        </w:numPr>
        <w:rPr>
          <w:rFonts w:ascii="Verdana" w:hAnsi="Verdana"/>
          <w:color w:val="303030"/>
          <w:sz w:val="16"/>
          <w:szCs w:val="16"/>
        </w:rPr>
      </w:pPr>
      <w:r w:rsidRPr="009B2802">
        <w:rPr>
          <w:rFonts w:ascii="Verdana" w:hAnsi="Verdana"/>
          <w:color w:val="303030"/>
          <w:sz w:val="16"/>
          <w:szCs w:val="16"/>
        </w:rPr>
        <w:lastRenderedPageBreak/>
        <w:t>Added a check for CMS_ACCOUNT_NUMBER in XML Validation</w:t>
      </w:r>
    </w:p>
    <w:p w:rsidR="009B2802" w:rsidRPr="009B2802" w:rsidRDefault="009B2802" w:rsidP="008538ED">
      <w:pPr>
        <w:pStyle w:val="ListParagraph"/>
        <w:numPr>
          <w:ilvl w:val="0"/>
          <w:numId w:val="62"/>
        </w:numPr>
        <w:rPr>
          <w:rFonts w:ascii="Verdana" w:hAnsi="Verdana"/>
          <w:color w:val="303030"/>
          <w:sz w:val="16"/>
          <w:szCs w:val="16"/>
        </w:rPr>
      </w:pPr>
      <w:r w:rsidRPr="009B2802">
        <w:rPr>
          <w:rFonts w:ascii="Verdana" w:hAnsi="Verdana"/>
          <w:color w:val="303030"/>
          <w:sz w:val="16"/>
          <w:szCs w:val="16"/>
        </w:rPr>
        <w:t>Added retries for RF file sending + reset after successful downloading of RF file</w:t>
      </w:r>
    </w:p>
    <w:p w:rsidR="009B2802" w:rsidRPr="009B2802" w:rsidRDefault="009B2802" w:rsidP="008538ED">
      <w:pPr>
        <w:pStyle w:val="ListParagraph"/>
        <w:numPr>
          <w:ilvl w:val="0"/>
          <w:numId w:val="62"/>
        </w:numPr>
        <w:rPr>
          <w:rFonts w:ascii="Verdana" w:hAnsi="Verdana"/>
          <w:color w:val="303030"/>
          <w:sz w:val="16"/>
          <w:szCs w:val="16"/>
        </w:rPr>
      </w:pPr>
      <w:r w:rsidRPr="009B2802">
        <w:rPr>
          <w:rFonts w:ascii="Verdana" w:hAnsi="Verdana"/>
          <w:color w:val="303030"/>
          <w:sz w:val="16"/>
          <w:szCs w:val="16"/>
        </w:rPr>
        <w:t xml:space="preserve">It is possible to flash Gas Gauge using the above command line: </w:t>
      </w:r>
      <w:proofErr w:type="spellStart"/>
      <w:r w:rsidRPr="009B2802">
        <w:rPr>
          <w:rFonts w:ascii="Verdana" w:hAnsi="Verdana"/>
          <w:color w:val="303030"/>
          <w:sz w:val="16"/>
          <w:szCs w:val="16"/>
        </w:rPr>
        <w:t>CrowMcuPeripheralUpdate</w:t>
      </w:r>
      <w:proofErr w:type="spellEnd"/>
      <w:r w:rsidRPr="009B2802">
        <w:rPr>
          <w:rFonts w:ascii="Verdana" w:hAnsi="Verdana"/>
          <w:color w:val="303030"/>
          <w:sz w:val="16"/>
          <w:szCs w:val="16"/>
        </w:rPr>
        <w:t xml:space="preserve"> -update </w:t>
      </w:r>
      <w:proofErr w:type="spellStart"/>
      <w:r w:rsidRPr="009B2802">
        <w:rPr>
          <w:rFonts w:ascii="Verdana" w:hAnsi="Verdana"/>
          <w:color w:val="303030"/>
          <w:sz w:val="16"/>
          <w:szCs w:val="16"/>
        </w:rPr>
        <w:t>gg</w:t>
      </w:r>
      <w:proofErr w:type="spellEnd"/>
    </w:p>
    <w:p w:rsidR="009B2802" w:rsidRDefault="009B2802" w:rsidP="008538ED">
      <w:pPr>
        <w:pStyle w:val="ListParagraph"/>
        <w:numPr>
          <w:ilvl w:val="0"/>
          <w:numId w:val="62"/>
        </w:numPr>
        <w:rPr>
          <w:rFonts w:ascii="Verdana" w:hAnsi="Verdana"/>
          <w:color w:val="303030"/>
          <w:sz w:val="16"/>
          <w:szCs w:val="16"/>
        </w:rPr>
      </w:pPr>
      <w:r w:rsidRPr="009B2802">
        <w:rPr>
          <w:rFonts w:ascii="Verdana" w:hAnsi="Verdana"/>
          <w:color w:val="303030"/>
          <w:sz w:val="16"/>
          <w:szCs w:val="16"/>
        </w:rPr>
        <w:t xml:space="preserve">If an MCU Reset is done, a new RF File/Voice File can be started again using </w:t>
      </w:r>
      <w:proofErr w:type="spellStart"/>
      <w:r w:rsidRPr="009B2802">
        <w:rPr>
          <w:rFonts w:ascii="Verdana" w:hAnsi="Verdana"/>
          <w:color w:val="303030"/>
          <w:sz w:val="16"/>
          <w:szCs w:val="16"/>
        </w:rPr>
        <w:t>CrowLibraryTestConsole</w:t>
      </w:r>
      <w:proofErr w:type="spellEnd"/>
      <w:r w:rsidRPr="009B2802">
        <w:rPr>
          <w:rFonts w:ascii="Verdana" w:hAnsi="Verdana"/>
          <w:color w:val="303030"/>
          <w:sz w:val="16"/>
          <w:szCs w:val="16"/>
        </w:rPr>
        <w:t xml:space="preserve"> production mode</w:t>
      </w:r>
    </w:p>
    <w:p w:rsidR="009B2802" w:rsidRPr="009B2802" w:rsidRDefault="009B2802" w:rsidP="008538ED">
      <w:pPr>
        <w:pStyle w:val="ListParagraph"/>
        <w:numPr>
          <w:ilvl w:val="0"/>
          <w:numId w:val="62"/>
        </w:numPr>
        <w:spacing w:after="0"/>
        <w:rPr>
          <w:rFonts w:ascii="Verdana" w:hAnsi="Verdana"/>
          <w:color w:val="303030"/>
          <w:sz w:val="16"/>
          <w:szCs w:val="16"/>
        </w:rPr>
      </w:pPr>
      <w:r w:rsidRPr="009B2802">
        <w:rPr>
          <w:rFonts w:ascii="Verdana" w:hAnsi="Verdana"/>
          <w:color w:val="303030"/>
          <w:sz w:val="16"/>
          <w:szCs w:val="16"/>
        </w:rPr>
        <w:t>URI of picture to contain only the file name (bug ASCBT-302)</w:t>
      </w:r>
    </w:p>
    <w:p w:rsidR="009B2802" w:rsidRPr="009B2802" w:rsidRDefault="009B2802" w:rsidP="009B2802">
      <w:pPr>
        <w:spacing w:after="0"/>
        <w:ind w:left="360"/>
        <w:rPr>
          <w:rFonts w:ascii="Verdana" w:hAnsi="Verdana"/>
          <w:color w:val="303030"/>
          <w:sz w:val="16"/>
          <w:szCs w:val="16"/>
        </w:rPr>
      </w:pPr>
    </w:p>
    <w:p w:rsidR="009B2802" w:rsidRPr="009B2802" w:rsidRDefault="009B2802" w:rsidP="009B2802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9B2802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BE347E" w:rsidRPr="00BE347E" w:rsidRDefault="00BE347E" w:rsidP="008538ED">
      <w:pPr>
        <w:numPr>
          <w:ilvl w:val="0"/>
          <w:numId w:val="62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BE347E">
        <w:rPr>
          <w:rFonts w:ascii="Verdana" w:hAnsi="Verdana"/>
          <w:color w:val="303030"/>
          <w:sz w:val="16"/>
          <w:szCs w:val="16"/>
        </w:rPr>
        <w:t xml:space="preserve">Downloading pictures from cameras might crash the </w:t>
      </w:r>
      <w:proofErr w:type="spellStart"/>
      <w:r w:rsidRPr="00BE347E">
        <w:rPr>
          <w:rFonts w:ascii="Verdana" w:hAnsi="Verdana"/>
          <w:color w:val="303030"/>
          <w:sz w:val="16"/>
          <w:szCs w:val="16"/>
        </w:rPr>
        <w:t>IPMApp</w:t>
      </w:r>
      <w:proofErr w:type="spellEnd"/>
    </w:p>
    <w:p w:rsidR="009B2802" w:rsidRPr="009B2802" w:rsidRDefault="009B2802" w:rsidP="009B2802">
      <w:pPr>
        <w:spacing w:after="0"/>
        <w:ind w:left="360"/>
        <w:rPr>
          <w:u w:val="single"/>
        </w:rPr>
      </w:pPr>
    </w:p>
    <w:p w:rsidR="006B58CE" w:rsidRPr="006B58CE" w:rsidRDefault="006B58CE" w:rsidP="008538ED">
      <w:pPr>
        <w:pStyle w:val="ListParagraph"/>
        <w:numPr>
          <w:ilvl w:val="0"/>
          <w:numId w:val="65"/>
        </w:numPr>
        <w:spacing w:after="0"/>
        <w:rPr>
          <w:u w:val="single"/>
        </w:rPr>
      </w:pPr>
      <w:r w:rsidRPr="006B58CE">
        <w:rPr>
          <w:u w:val="single"/>
        </w:rPr>
        <w:t>M</w:t>
      </w:r>
      <w:r>
        <w:rPr>
          <w:u w:val="single"/>
        </w:rPr>
        <w:t>CU</w:t>
      </w:r>
    </w:p>
    <w:p w:rsidR="006B58CE" w:rsidRDefault="006B58CE" w:rsidP="008538ED">
      <w:pPr>
        <w:numPr>
          <w:ilvl w:val="0"/>
          <w:numId w:val="62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>Added Repeater status support (Tamper &amp; Low Battery). Note: no support yet for AC trouble!!!</w:t>
      </w:r>
    </w:p>
    <w:p w:rsidR="006B58CE" w:rsidRDefault="006B58CE" w:rsidP="008538ED">
      <w:pPr>
        <w:numPr>
          <w:ilvl w:val="0"/>
          <w:numId w:val="62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>Return delete configuration command</w:t>
      </w:r>
    </w:p>
    <w:p w:rsidR="006B58CE" w:rsidRDefault="006B58CE" w:rsidP="008538ED">
      <w:pPr>
        <w:numPr>
          <w:ilvl w:val="0"/>
          <w:numId w:val="62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 xml:space="preserve">Reporting GSM RSSI in the </w:t>
      </w:r>
      <w:proofErr w:type="spellStart"/>
      <w:r>
        <w:rPr>
          <w:rFonts w:ascii="Verdana" w:hAnsi="Verdana"/>
          <w:color w:val="303030"/>
          <w:sz w:val="16"/>
          <w:szCs w:val="16"/>
        </w:rPr>
        <w:t>ControlUnitEvent</w:t>
      </w:r>
      <w:proofErr w:type="spellEnd"/>
    </w:p>
    <w:p w:rsidR="006B58CE" w:rsidRDefault="006B58CE" w:rsidP="008538ED">
      <w:pPr>
        <w:numPr>
          <w:ilvl w:val="0"/>
          <w:numId w:val="62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>Protecting writing to file system, In order to solve RFM flashing</w:t>
      </w:r>
    </w:p>
    <w:p w:rsidR="006B58CE" w:rsidRPr="006B58CE" w:rsidRDefault="006B58CE" w:rsidP="008538ED">
      <w:pPr>
        <w:numPr>
          <w:ilvl w:val="0"/>
          <w:numId w:val="62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6B58CE">
        <w:rPr>
          <w:rFonts w:ascii="Verdana" w:hAnsi="Verdana"/>
          <w:color w:val="303030"/>
          <w:sz w:val="16"/>
          <w:szCs w:val="16"/>
        </w:rPr>
        <w:t>Improved GS</w:t>
      </w:r>
      <w:r>
        <w:rPr>
          <w:rFonts w:ascii="Verdana" w:hAnsi="Verdana"/>
          <w:color w:val="303030"/>
          <w:sz w:val="16"/>
          <w:szCs w:val="16"/>
        </w:rPr>
        <w:t>M</w:t>
      </w:r>
      <w:r w:rsidRPr="006B58CE">
        <w:rPr>
          <w:rFonts w:ascii="Verdana" w:hAnsi="Verdana"/>
          <w:color w:val="303030"/>
          <w:sz w:val="16"/>
          <w:szCs w:val="16"/>
        </w:rPr>
        <w:t xml:space="preserve"> power-up sequence</w:t>
      </w:r>
    </w:p>
    <w:p w:rsidR="006B58CE" w:rsidRPr="006B58CE" w:rsidRDefault="006B58CE" w:rsidP="008538ED">
      <w:pPr>
        <w:numPr>
          <w:ilvl w:val="0"/>
          <w:numId w:val="62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6B58CE">
        <w:rPr>
          <w:rFonts w:ascii="Verdana" w:hAnsi="Verdana"/>
          <w:color w:val="303030"/>
          <w:sz w:val="16"/>
          <w:szCs w:val="16"/>
        </w:rPr>
        <w:t>Support SIM PIN</w:t>
      </w:r>
    </w:p>
    <w:p w:rsidR="006B58CE" w:rsidRDefault="006B58CE" w:rsidP="008538ED">
      <w:pPr>
        <w:numPr>
          <w:ilvl w:val="0"/>
          <w:numId w:val="62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6B58CE">
        <w:rPr>
          <w:rFonts w:ascii="Verdana" w:hAnsi="Verdana"/>
          <w:color w:val="303030"/>
          <w:sz w:val="16"/>
          <w:szCs w:val="16"/>
        </w:rPr>
        <w:t>Bug Fix: The system generate medical/fire alarm from I/O device or tech magnet but doesn't update the keypad</w:t>
      </w:r>
    </w:p>
    <w:p w:rsidR="007C64AB" w:rsidRDefault="007C64AB" w:rsidP="008538ED">
      <w:pPr>
        <w:numPr>
          <w:ilvl w:val="0"/>
          <w:numId w:val="62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6B58CE">
        <w:rPr>
          <w:rFonts w:ascii="Verdana" w:hAnsi="Verdana"/>
          <w:color w:val="303030"/>
          <w:sz w:val="16"/>
          <w:szCs w:val="16"/>
        </w:rPr>
        <w:t>Bug Fix: You can't generate fire, medical or panic alarm via keypad</w:t>
      </w:r>
    </w:p>
    <w:p w:rsidR="007C64AB" w:rsidRPr="006B58CE" w:rsidRDefault="007C64AB" w:rsidP="008538ED">
      <w:pPr>
        <w:numPr>
          <w:ilvl w:val="0"/>
          <w:numId w:val="62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6B58CE">
        <w:rPr>
          <w:rFonts w:ascii="Verdana" w:hAnsi="Verdana"/>
          <w:color w:val="303030"/>
          <w:sz w:val="16"/>
          <w:szCs w:val="16"/>
        </w:rPr>
        <w:t>Other Security Area SILENT &amp; NONE Features added</w:t>
      </w:r>
    </w:p>
    <w:p w:rsidR="00BE347E" w:rsidRDefault="00BE347E" w:rsidP="00303B78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bookmarkStart w:id="40" w:name="JIRAGIRA-reported-Bug-Fixes"/>
      <w:bookmarkEnd w:id="40"/>
    </w:p>
    <w:p w:rsidR="006B58CE" w:rsidRPr="00303B78" w:rsidRDefault="006B58CE" w:rsidP="00303B78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303B78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6B58CE" w:rsidRDefault="007173F4" w:rsidP="008538ED">
      <w:pPr>
        <w:numPr>
          <w:ilvl w:val="0"/>
          <w:numId w:val="62"/>
        </w:numPr>
        <w:shd w:val="clear" w:color="auto" w:fill="FFFFFF"/>
        <w:spacing w:after="0" w:line="240" w:lineRule="auto"/>
        <w:ind w:left="714" w:hanging="357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 xml:space="preserve">ASCBT-285 – Non </w:t>
      </w:r>
      <w:r w:rsidR="006B58CE">
        <w:rPr>
          <w:rFonts w:ascii="Verdana" w:hAnsi="Verdana"/>
          <w:color w:val="303030"/>
          <w:sz w:val="16"/>
          <w:szCs w:val="16"/>
        </w:rPr>
        <w:t>configured control unit does not send control unit event</w:t>
      </w:r>
    </w:p>
    <w:p w:rsidR="006B58CE" w:rsidRDefault="006B58CE" w:rsidP="008538ED">
      <w:pPr>
        <w:numPr>
          <w:ilvl w:val="0"/>
          <w:numId w:val="62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 xml:space="preserve">ASCBT-264 - User is blocked after PIN is changed via GPA-C or </w:t>
      </w:r>
      <w:proofErr w:type="spellStart"/>
      <w:r>
        <w:rPr>
          <w:rFonts w:ascii="Verdana" w:hAnsi="Verdana"/>
          <w:color w:val="303030"/>
          <w:sz w:val="16"/>
          <w:szCs w:val="16"/>
        </w:rPr>
        <w:t>CrowAPI</w:t>
      </w:r>
      <w:proofErr w:type="spellEnd"/>
    </w:p>
    <w:p w:rsidR="006B58CE" w:rsidRDefault="006B58CE" w:rsidP="008538ED">
      <w:pPr>
        <w:numPr>
          <w:ilvl w:val="0"/>
          <w:numId w:val="62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>ASCBT-269 - MCU-/ IO-Module outputs, associated with arming states, will be never deactivated</w:t>
      </w:r>
    </w:p>
    <w:p w:rsidR="006B58CE" w:rsidRDefault="006B58CE" w:rsidP="008538ED">
      <w:pPr>
        <w:numPr>
          <w:ilvl w:val="0"/>
          <w:numId w:val="62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>ASCBT-306 - Immediately report AC power failure event</w:t>
      </w:r>
    </w:p>
    <w:p w:rsidR="006B58CE" w:rsidRDefault="003A1CD7" w:rsidP="008538ED">
      <w:pPr>
        <w:numPr>
          <w:ilvl w:val="0"/>
          <w:numId w:val="62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hyperlink r:id="rId32" w:history="1">
        <w:r w:rsidR="006B58CE" w:rsidRPr="007173F4">
          <w:rPr>
            <w:rStyle w:val="Hyperlink"/>
            <w:rFonts w:ascii="Verdana" w:hAnsi="Verdana"/>
            <w:b w:val="0"/>
            <w:bCs w:val="0"/>
            <w:color w:val="auto"/>
            <w:sz w:val="16"/>
            <w:szCs w:val="16"/>
          </w:rPr>
          <w:t>ASCBT-174</w:t>
        </w:r>
      </w:hyperlink>
      <w:r w:rsidR="006B58CE">
        <w:rPr>
          <w:rStyle w:val="apple-converted-space"/>
          <w:rFonts w:ascii="Verdana" w:hAnsi="Verdana"/>
          <w:color w:val="303030"/>
          <w:sz w:val="16"/>
          <w:szCs w:val="16"/>
        </w:rPr>
        <w:t> </w:t>
      </w:r>
      <w:r w:rsidR="006B58CE">
        <w:rPr>
          <w:rFonts w:ascii="Verdana" w:hAnsi="Verdana"/>
          <w:color w:val="303030"/>
          <w:sz w:val="16"/>
          <w:szCs w:val="16"/>
        </w:rPr>
        <w:t>- State of IO-Module output status will not reset on project change</w:t>
      </w:r>
    </w:p>
    <w:p w:rsidR="006B58CE" w:rsidRPr="007173F4" w:rsidRDefault="003A1CD7" w:rsidP="008538ED">
      <w:pPr>
        <w:numPr>
          <w:ilvl w:val="0"/>
          <w:numId w:val="63"/>
        </w:numPr>
        <w:shd w:val="clear" w:color="auto" w:fill="FFFFFF"/>
        <w:spacing w:after="0" w:line="240" w:lineRule="auto"/>
        <w:rPr>
          <w:rFonts w:ascii="Verdana" w:hAnsi="Verdana"/>
          <w:sz w:val="16"/>
          <w:szCs w:val="16"/>
        </w:rPr>
      </w:pPr>
      <w:hyperlink r:id="rId33" w:history="1">
        <w:r w:rsidR="006B58CE" w:rsidRPr="007173F4">
          <w:rPr>
            <w:rStyle w:val="Hyperlink"/>
            <w:rFonts w:ascii="Verdana" w:hAnsi="Verdana"/>
            <w:b w:val="0"/>
            <w:bCs w:val="0"/>
            <w:color w:val="auto"/>
            <w:sz w:val="16"/>
            <w:szCs w:val="16"/>
          </w:rPr>
          <w:t>ASCBT-288</w:t>
        </w:r>
      </w:hyperlink>
      <w:r w:rsidR="006B58CE" w:rsidRPr="007173F4">
        <w:rPr>
          <w:rStyle w:val="apple-converted-space"/>
          <w:rFonts w:ascii="Verdana" w:hAnsi="Verdana"/>
          <w:sz w:val="16"/>
          <w:szCs w:val="16"/>
        </w:rPr>
        <w:t> </w:t>
      </w:r>
      <w:r w:rsidR="006B58CE" w:rsidRPr="007173F4">
        <w:rPr>
          <w:rFonts w:ascii="Verdana" w:hAnsi="Verdana"/>
          <w:sz w:val="16"/>
          <w:szCs w:val="16"/>
        </w:rPr>
        <w:t>- Learn-Mode shall start only if the MCU is CONFIGURATION_READY and button is pressed + Learn-Mode shall stop if Tamper is close or button is pressed</w:t>
      </w:r>
    </w:p>
    <w:p w:rsidR="006B58CE" w:rsidRDefault="003A1CD7" w:rsidP="008538ED">
      <w:pPr>
        <w:numPr>
          <w:ilvl w:val="0"/>
          <w:numId w:val="63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hyperlink r:id="rId34" w:history="1">
        <w:r w:rsidR="006B58CE" w:rsidRPr="007173F4">
          <w:rPr>
            <w:rStyle w:val="Hyperlink"/>
            <w:rFonts w:ascii="Verdana" w:hAnsi="Verdana"/>
            <w:b w:val="0"/>
            <w:bCs w:val="0"/>
            <w:color w:val="auto"/>
            <w:sz w:val="16"/>
            <w:szCs w:val="16"/>
          </w:rPr>
          <w:t>ASCBT-286</w:t>
        </w:r>
      </w:hyperlink>
      <w:r w:rsidR="006B58CE">
        <w:rPr>
          <w:rStyle w:val="apple-converted-space"/>
          <w:rFonts w:ascii="Verdana" w:hAnsi="Verdana"/>
          <w:color w:val="303030"/>
          <w:sz w:val="16"/>
          <w:szCs w:val="16"/>
        </w:rPr>
        <w:t> </w:t>
      </w:r>
      <w:r w:rsidR="006B58CE">
        <w:rPr>
          <w:rFonts w:ascii="Verdana" w:hAnsi="Verdana"/>
          <w:color w:val="303030"/>
          <w:sz w:val="16"/>
          <w:szCs w:val="16"/>
        </w:rPr>
        <w:t>- The Status LED doesn’t light as expected</w:t>
      </w:r>
    </w:p>
    <w:p w:rsidR="006B58CE" w:rsidRPr="006B58CE" w:rsidRDefault="006B58CE" w:rsidP="008538ED">
      <w:pPr>
        <w:numPr>
          <w:ilvl w:val="0"/>
          <w:numId w:val="63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6B58CE">
        <w:rPr>
          <w:rFonts w:ascii="Verdana" w:hAnsi="Verdana"/>
          <w:color w:val="303030"/>
          <w:sz w:val="16"/>
          <w:szCs w:val="16"/>
        </w:rPr>
        <w:t>ASCBT-333 - Permanent disabled keyfob after new learn process</w:t>
      </w:r>
    </w:p>
    <w:p w:rsidR="006B58CE" w:rsidRPr="006B58CE" w:rsidRDefault="006B58CE" w:rsidP="008538ED">
      <w:pPr>
        <w:numPr>
          <w:ilvl w:val="0"/>
          <w:numId w:val="63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6B58CE">
        <w:rPr>
          <w:rFonts w:ascii="Verdana" w:hAnsi="Verdana"/>
          <w:color w:val="303030"/>
          <w:sz w:val="16"/>
          <w:szCs w:val="16"/>
        </w:rPr>
        <w:t>ASCBT-334 - Status of the area is shown on the disabled keyfob</w:t>
      </w:r>
    </w:p>
    <w:p w:rsidR="006B58CE" w:rsidRPr="006B58CE" w:rsidRDefault="006B58CE" w:rsidP="008538ED">
      <w:pPr>
        <w:numPr>
          <w:ilvl w:val="0"/>
          <w:numId w:val="63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6B58CE">
        <w:rPr>
          <w:rFonts w:ascii="Verdana" w:hAnsi="Verdana"/>
          <w:color w:val="303030"/>
          <w:sz w:val="16"/>
          <w:szCs w:val="16"/>
        </w:rPr>
        <w:t>ASCBT-335 - Burglar alarm is triggered if the door modules lock contact is triggered twice</w:t>
      </w:r>
    </w:p>
    <w:p w:rsidR="006B58CE" w:rsidRDefault="006B58CE" w:rsidP="008538ED">
      <w:pPr>
        <w:numPr>
          <w:ilvl w:val="0"/>
          <w:numId w:val="63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6B58CE">
        <w:rPr>
          <w:rFonts w:ascii="Verdana" w:hAnsi="Verdana"/>
          <w:color w:val="303030"/>
          <w:sz w:val="16"/>
          <w:szCs w:val="16"/>
        </w:rPr>
        <w:t>ASCBT-190 - Outdoor siren sounder and flash only activated on alarms from main security area</w:t>
      </w:r>
    </w:p>
    <w:p w:rsidR="00303B78" w:rsidRPr="00303B78" w:rsidRDefault="00303B78" w:rsidP="00303B78">
      <w:pPr>
        <w:spacing w:after="0"/>
        <w:ind w:left="360"/>
        <w:rPr>
          <w:u w:val="single"/>
        </w:rPr>
      </w:pPr>
    </w:p>
    <w:p w:rsidR="00303B78" w:rsidRPr="00D24920" w:rsidRDefault="00303B78" w:rsidP="007378C3">
      <w:pPr>
        <w:pStyle w:val="ListParagraph"/>
        <w:numPr>
          <w:ilvl w:val="0"/>
          <w:numId w:val="76"/>
        </w:numPr>
        <w:spacing w:after="0"/>
        <w:rPr>
          <w:u w:val="single"/>
        </w:rPr>
      </w:pPr>
      <w:r w:rsidRPr="00D24920">
        <w:rPr>
          <w:u w:val="single"/>
        </w:rPr>
        <w:t>RF Module</w:t>
      </w:r>
    </w:p>
    <w:p w:rsidR="00303B78" w:rsidRDefault="00303B78" w:rsidP="008538ED">
      <w:pPr>
        <w:numPr>
          <w:ilvl w:val="0"/>
          <w:numId w:val="63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>Communication mechanism to control panel were improved to resolve stack issues</w:t>
      </w:r>
    </w:p>
    <w:p w:rsidR="00303B78" w:rsidRDefault="00303B78" w:rsidP="008538ED">
      <w:pPr>
        <w:numPr>
          <w:ilvl w:val="0"/>
          <w:numId w:val="63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>Improved communication while receiving pictures</w:t>
      </w:r>
    </w:p>
    <w:p w:rsidR="00303B78" w:rsidRDefault="00303B78" w:rsidP="008538ED">
      <w:pPr>
        <w:numPr>
          <w:ilvl w:val="0"/>
          <w:numId w:val="63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>Improved watchdog mechanism</w:t>
      </w:r>
    </w:p>
    <w:p w:rsidR="00303B78" w:rsidRDefault="00303B78" w:rsidP="00303B78">
      <w:pPr>
        <w:shd w:val="clear" w:color="auto" w:fill="FFFFFF"/>
        <w:spacing w:after="0" w:line="240" w:lineRule="auto"/>
        <w:ind w:left="720"/>
        <w:rPr>
          <w:rFonts w:ascii="Verdana" w:hAnsi="Verdana"/>
          <w:color w:val="303030"/>
          <w:sz w:val="16"/>
          <w:szCs w:val="16"/>
        </w:rPr>
      </w:pPr>
    </w:p>
    <w:p w:rsidR="00303B78" w:rsidRPr="00303B78" w:rsidRDefault="00303B78" w:rsidP="00303B78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303B78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303B78" w:rsidRPr="00696DAA" w:rsidRDefault="00303B78" w:rsidP="00303B78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ASCBT-238</w:t>
      </w:r>
      <w:r w:rsidRPr="00696DAA">
        <w:rPr>
          <w:rFonts w:ascii="Verdana" w:eastAsia="Times New Roman" w:hAnsi="Verdana" w:cs="Times New Roman"/>
          <w:color w:val="303030"/>
          <w:sz w:val="16"/>
          <w:szCs w:val="16"/>
        </w:rPr>
        <w:t xml:space="preserve">: First </w:t>
      </w:r>
      <w:proofErr w:type="spellStart"/>
      <w:r w:rsidRPr="00696DAA">
        <w:rPr>
          <w:rFonts w:ascii="Verdana" w:eastAsia="Times New Roman" w:hAnsi="Verdana" w:cs="Times New Roman"/>
          <w:color w:val="303030"/>
          <w:sz w:val="16"/>
          <w:szCs w:val="16"/>
        </w:rPr>
        <w:t>KeyFob</w:t>
      </w:r>
      <w:proofErr w:type="spellEnd"/>
      <w:r w:rsidRPr="00696DAA">
        <w:rPr>
          <w:rFonts w:ascii="Verdana" w:eastAsia="Times New Roman" w:hAnsi="Verdana" w:cs="Times New Roman"/>
          <w:color w:val="303030"/>
          <w:sz w:val="16"/>
          <w:szCs w:val="16"/>
        </w:rPr>
        <w:t xml:space="preserve"> action doesn't work</w:t>
      </w:r>
    </w:p>
    <w:p w:rsidR="00303B78" w:rsidRDefault="00303B78" w:rsidP="00303B78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303B78">
        <w:rPr>
          <w:rFonts w:ascii="Verdana" w:eastAsia="Times New Roman" w:hAnsi="Verdana" w:cs="Times New Roman"/>
          <w:color w:val="303030"/>
          <w:sz w:val="16"/>
          <w:szCs w:val="16"/>
        </w:rPr>
        <w:t>RF Jamming without restore</w:t>
      </w:r>
    </w:p>
    <w:p w:rsidR="00303B78" w:rsidRPr="00D24920" w:rsidRDefault="00303B78" w:rsidP="007378C3">
      <w:pPr>
        <w:pStyle w:val="ListParagraph"/>
        <w:numPr>
          <w:ilvl w:val="0"/>
          <w:numId w:val="76"/>
        </w:numPr>
        <w:spacing w:after="0"/>
        <w:rPr>
          <w:u w:val="single"/>
        </w:rPr>
      </w:pPr>
      <w:r>
        <w:rPr>
          <w:u w:val="single"/>
        </w:rPr>
        <w:t>KEYPAD</w:t>
      </w:r>
    </w:p>
    <w:p w:rsidR="00BE347E" w:rsidRPr="00BE347E" w:rsidRDefault="00BE347E" w:rsidP="00BE347E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BE347E">
        <w:rPr>
          <w:rFonts w:ascii="Verdana" w:eastAsia="Times New Roman" w:hAnsi="Verdana" w:cs="Times New Roman"/>
          <w:color w:val="303030"/>
          <w:sz w:val="16"/>
          <w:szCs w:val="16"/>
        </w:rPr>
        <w:t>User code administration (as described on change request) was updated.</w:t>
      </w:r>
    </w:p>
    <w:p w:rsidR="00BE347E" w:rsidRPr="00BE347E" w:rsidRDefault="00BE347E" w:rsidP="00BE347E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BE347E">
        <w:rPr>
          <w:rFonts w:ascii="Verdana" w:eastAsia="Times New Roman" w:hAnsi="Verdana" w:cs="Times New Roman"/>
          <w:color w:val="303030"/>
          <w:sz w:val="16"/>
          <w:szCs w:val="16"/>
        </w:rPr>
        <w:t>Pressing on arm/stay button in information screen doesn't begin code entry procedure</w:t>
      </w:r>
    </w:p>
    <w:p w:rsidR="00BE347E" w:rsidRPr="00BE347E" w:rsidRDefault="00BE347E" w:rsidP="00BE347E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BE347E">
        <w:rPr>
          <w:rFonts w:ascii="Verdana" w:eastAsia="Times New Roman" w:hAnsi="Verdana" w:cs="Times New Roman"/>
          <w:color w:val="303030"/>
          <w:sz w:val="16"/>
          <w:szCs w:val="16"/>
        </w:rPr>
        <w:t>Keypad doesn't play negative acknowledgement sound after failing to arm</w:t>
      </w:r>
    </w:p>
    <w:p w:rsidR="00BE347E" w:rsidRPr="00BE347E" w:rsidRDefault="00BE347E" w:rsidP="00BE347E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BE347E">
        <w:rPr>
          <w:rFonts w:ascii="Verdana" w:eastAsia="Times New Roman" w:hAnsi="Verdana" w:cs="Times New Roman"/>
          <w:color w:val="303030"/>
          <w:sz w:val="16"/>
          <w:szCs w:val="16"/>
        </w:rPr>
        <w:t>Extended Menu access(not presentation) is possible only after positive confirmation from MCU.</w:t>
      </w:r>
    </w:p>
    <w:p w:rsidR="00BE347E" w:rsidRPr="00BE347E" w:rsidRDefault="00BE347E" w:rsidP="00BE347E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BE347E">
        <w:rPr>
          <w:rFonts w:ascii="Verdana" w:eastAsia="Times New Roman" w:hAnsi="Verdana" w:cs="Times New Roman"/>
          <w:color w:val="303030"/>
          <w:sz w:val="16"/>
          <w:szCs w:val="16"/>
        </w:rPr>
        <w:t>Blinking icons functionality added for ongoing Alarms/Troubles.</w:t>
      </w:r>
    </w:p>
    <w:p w:rsidR="00BE347E" w:rsidRDefault="00BE347E" w:rsidP="00BE347E">
      <w:pPr>
        <w:pStyle w:val="ListParagraph"/>
        <w:shd w:val="clear" w:color="auto" w:fill="FFFFFF"/>
        <w:spacing w:after="0" w:line="240" w:lineRule="auto"/>
        <w:rPr>
          <w:rFonts w:ascii="Verdana" w:hAnsi="Verdana"/>
          <w:b/>
          <w:bCs/>
          <w:color w:val="303030"/>
          <w:sz w:val="16"/>
          <w:szCs w:val="16"/>
        </w:rPr>
      </w:pPr>
    </w:p>
    <w:p w:rsidR="00BE347E" w:rsidRPr="00BE347E" w:rsidRDefault="00BE347E" w:rsidP="00BE347E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BE347E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BE347E" w:rsidRDefault="00BE347E" w:rsidP="00BE347E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BE347E">
        <w:rPr>
          <w:rFonts w:ascii="Verdana" w:eastAsia="Times New Roman" w:hAnsi="Verdana" w:cs="Times New Roman"/>
          <w:color w:val="303030"/>
          <w:sz w:val="16"/>
          <w:szCs w:val="16"/>
        </w:rPr>
        <w:t>ASCBT-284, ASCBT-330, ASCBT-338, ASCBT-340, ASCBT-328</w:t>
      </w:r>
    </w:p>
    <w:p w:rsidR="00BE347E" w:rsidRPr="00BE347E" w:rsidRDefault="00BE347E" w:rsidP="00BE347E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BE347E">
        <w:rPr>
          <w:rFonts w:ascii="Verdana" w:eastAsia="Times New Roman" w:hAnsi="Verdana" w:cs="Times New Roman"/>
          <w:color w:val="303030"/>
          <w:sz w:val="16"/>
          <w:szCs w:val="16"/>
        </w:rPr>
        <w:t xml:space="preserve">Description of technical alarm of wireless 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GBD</w:t>
      </w:r>
      <w:r w:rsidRPr="00BE347E">
        <w:rPr>
          <w:rFonts w:ascii="Verdana" w:eastAsia="Times New Roman" w:hAnsi="Verdana" w:cs="Times New Roman"/>
          <w:color w:val="303030"/>
          <w:sz w:val="16"/>
          <w:szCs w:val="16"/>
        </w:rPr>
        <w:t xml:space="preserve"> in information screen contains irrelevant text</w:t>
      </w:r>
    </w:p>
    <w:p w:rsidR="00BE347E" w:rsidRPr="00BE347E" w:rsidRDefault="00BE347E" w:rsidP="00BE347E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BE347E">
        <w:rPr>
          <w:rFonts w:ascii="Verdana" w:eastAsia="Times New Roman" w:hAnsi="Verdana" w:cs="Times New Roman"/>
          <w:color w:val="303030"/>
          <w:sz w:val="16"/>
          <w:szCs w:val="16"/>
        </w:rPr>
        <w:t>Wrong icon is presented in keypad 1 when trigger panic alarm from key-fob that assigned to area 2</w:t>
      </w:r>
    </w:p>
    <w:p w:rsidR="00BE347E" w:rsidRPr="00BE347E" w:rsidRDefault="00BE347E" w:rsidP="00E84B29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BE347E">
        <w:rPr>
          <w:rFonts w:ascii="Verdana" w:eastAsia="Times New Roman" w:hAnsi="Verdana" w:cs="Times New Roman"/>
          <w:color w:val="303030"/>
          <w:sz w:val="16"/>
          <w:szCs w:val="16"/>
        </w:rPr>
        <w:t>N</w:t>
      </w:r>
      <w:r w:rsidR="00E84B29">
        <w:rPr>
          <w:rFonts w:ascii="Verdana" w:eastAsia="Times New Roman" w:hAnsi="Verdana" w:cs="Times New Roman"/>
          <w:color w:val="303030"/>
          <w:sz w:val="16"/>
          <w:szCs w:val="16"/>
        </w:rPr>
        <w:t>o</w:t>
      </w:r>
      <w:r w:rsidRPr="00BE347E">
        <w:rPr>
          <w:rFonts w:ascii="Verdana" w:eastAsia="Times New Roman" w:hAnsi="Verdana" w:cs="Times New Roman"/>
          <w:color w:val="303030"/>
          <w:sz w:val="16"/>
          <w:szCs w:val="16"/>
        </w:rPr>
        <w:t xml:space="preserve"> Cut off treatment ( value + led behavior )</w:t>
      </w:r>
    </w:p>
    <w:p w:rsidR="00BE347E" w:rsidRPr="00BE347E" w:rsidRDefault="00BE347E" w:rsidP="00BE347E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BE347E">
        <w:rPr>
          <w:rFonts w:ascii="Verdana" w:eastAsia="Times New Roman" w:hAnsi="Verdana" w:cs="Times New Roman"/>
          <w:color w:val="303030"/>
          <w:sz w:val="16"/>
          <w:szCs w:val="16"/>
        </w:rPr>
        <w:t>Other Security area icon is wrong</w:t>
      </w:r>
    </w:p>
    <w:p w:rsidR="00BE347E" w:rsidRPr="00BE347E" w:rsidRDefault="00BE347E" w:rsidP="00BE347E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BE347E">
        <w:rPr>
          <w:rFonts w:ascii="Verdana" w:eastAsia="Times New Roman" w:hAnsi="Verdana" w:cs="Times New Roman"/>
          <w:color w:val="303030"/>
          <w:sz w:val="16"/>
          <w:szCs w:val="16"/>
        </w:rPr>
        <w:t>Other security area" icon in keypad assigned to area 1 is empty when zone is missing</w:t>
      </w:r>
    </w:p>
    <w:p w:rsidR="00BE347E" w:rsidRPr="00BE347E" w:rsidRDefault="00BE347E" w:rsidP="00BE347E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BE347E">
        <w:rPr>
          <w:rFonts w:ascii="Verdana" w:eastAsia="Times New Roman" w:hAnsi="Verdana" w:cs="Times New Roman"/>
          <w:color w:val="303030"/>
          <w:sz w:val="16"/>
          <w:szCs w:val="16"/>
        </w:rPr>
        <w:t>Using "Chime control" to turn of the chime doesn't stop chime from working</w:t>
      </w:r>
    </w:p>
    <w:p w:rsidR="00BE347E" w:rsidRPr="00BE347E" w:rsidRDefault="00BE347E" w:rsidP="00BE347E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BE347E">
        <w:rPr>
          <w:rFonts w:ascii="Verdana" w:eastAsia="Times New Roman" w:hAnsi="Verdana" w:cs="Times New Roman"/>
          <w:color w:val="303030"/>
          <w:sz w:val="16"/>
          <w:szCs w:val="16"/>
        </w:rPr>
        <w:lastRenderedPageBreak/>
        <w:t>Under certain circumstances, menu index doesn't reflect the true number of options available</w:t>
      </w:r>
    </w:p>
    <w:p w:rsidR="00BE347E" w:rsidRPr="00BE347E" w:rsidRDefault="00BE347E" w:rsidP="00BE347E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BE347E">
        <w:rPr>
          <w:rFonts w:ascii="Verdana" w:eastAsia="Times New Roman" w:hAnsi="Verdana" w:cs="Times New Roman"/>
          <w:color w:val="303030"/>
          <w:sz w:val="16"/>
          <w:szCs w:val="16"/>
        </w:rPr>
        <w:t xml:space="preserve">Chime sound" sub-menu, that is supposed to be </w:t>
      </w:r>
      <w:r w:rsidR="00947D0C" w:rsidRPr="00BE347E">
        <w:rPr>
          <w:rFonts w:ascii="Verdana" w:eastAsia="Times New Roman" w:hAnsi="Verdana" w:cs="Times New Roman"/>
          <w:color w:val="303030"/>
          <w:sz w:val="16"/>
          <w:szCs w:val="16"/>
        </w:rPr>
        <w:t>available</w:t>
      </w:r>
      <w:r w:rsidRPr="00BE347E">
        <w:rPr>
          <w:rFonts w:ascii="Verdana" w:eastAsia="Times New Roman" w:hAnsi="Verdana" w:cs="Times New Roman"/>
          <w:color w:val="303030"/>
          <w:sz w:val="16"/>
          <w:szCs w:val="16"/>
        </w:rPr>
        <w:t xml:space="preserve"> only when a detector is configured as chime in an area and only for that area, doesn't follow these conditions</w:t>
      </w:r>
    </w:p>
    <w:p w:rsidR="00BE347E" w:rsidRDefault="00BE347E" w:rsidP="00BE347E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</w:p>
    <w:p w:rsidR="00BE347E" w:rsidRPr="00BE347E" w:rsidRDefault="00BE347E" w:rsidP="00BE347E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BE347E">
        <w:rPr>
          <w:rFonts w:ascii="Verdana" w:hAnsi="Verdana"/>
          <w:b/>
          <w:bCs/>
          <w:color w:val="303030"/>
          <w:sz w:val="16"/>
          <w:szCs w:val="16"/>
        </w:rPr>
        <w:t>Open Issues</w:t>
      </w:r>
    </w:p>
    <w:p w:rsidR="00BE347E" w:rsidRDefault="00BE347E" w:rsidP="00947D0C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BE347E">
        <w:rPr>
          <w:rFonts w:ascii="Verdana" w:eastAsia="Times New Roman" w:hAnsi="Verdana" w:cs="Times New Roman"/>
          <w:color w:val="303030"/>
          <w:sz w:val="16"/>
          <w:szCs w:val="16"/>
        </w:rPr>
        <w:t>ASCBT-260</w:t>
      </w:r>
      <w:r w:rsidR="00947D0C">
        <w:rPr>
          <w:rFonts w:ascii="Verdana" w:eastAsia="Times New Roman" w:hAnsi="Verdana" w:cs="Times New Roman"/>
          <w:color w:val="303030"/>
          <w:sz w:val="16"/>
          <w:szCs w:val="16"/>
        </w:rPr>
        <w:t xml:space="preserve"> – seems to be fixed. S</w:t>
      </w:r>
      <w:r w:rsidR="00947D0C" w:rsidRPr="00BE347E">
        <w:rPr>
          <w:rFonts w:ascii="Verdana" w:eastAsia="Times New Roman" w:hAnsi="Verdana" w:cs="Times New Roman"/>
          <w:color w:val="303030"/>
          <w:sz w:val="16"/>
          <w:szCs w:val="16"/>
        </w:rPr>
        <w:t xml:space="preserve">till </w:t>
      </w:r>
      <w:r w:rsidR="00947D0C">
        <w:rPr>
          <w:rFonts w:ascii="Verdana" w:eastAsia="Times New Roman" w:hAnsi="Verdana" w:cs="Times New Roman"/>
          <w:color w:val="303030"/>
          <w:sz w:val="16"/>
          <w:szCs w:val="16"/>
        </w:rPr>
        <w:t>in Monitoring</w:t>
      </w:r>
    </w:p>
    <w:p w:rsidR="0026196B" w:rsidRDefault="0026196B" w:rsidP="0026196B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26196B" w:rsidRPr="00D24920" w:rsidRDefault="0026196B" w:rsidP="007378C3">
      <w:pPr>
        <w:pStyle w:val="ListParagraph"/>
        <w:numPr>
          <w:ilvl w:val="0"/>
          <w:numId w:val="76"/>
        </w:numPr>
        <w:spacing w:after="0"/>
        <w:rPr>
          <w:u w:val="single"/>
        </w:rPr>
      </w:pPr>
      <w:r>
        <w:rPr>
          <w:u w:val="single"/>
        </w:rPr>
        <w:t>Indoor Siren</w:t>
      </w:r>
    </w:p>
    <w:p w:rsidR="0026196B" w:rsidRPr="0026196B" w:rsidRDefault="0026196B" w:rsidP="0026196B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26196B">
        <w:rPr>
          <w:rFonts w:ascii="Verdana" w:eastAsia="Times New Roman" w:hAnsi="Verdana" w:cs="Times New Roman"/>
          <w:color w:val="303030"/>
          <w:sz w:val="16"/>
          <w:szCs w:val="16"/>
        </w:rPr>
        <w:t>Low battery status will be updated upon any status change such as battery disconnection / replacement, tamper press or any other (</w:t>
      </w:r>
      <w:proofErr w:type="spellStart"/>
      <w:r>
        <w:rPr>
          <w:rFonts w:ascii="Verdana" w:eastAsia="Times New Roman" w:hAnsi="Verdana" w:cs="Times New Roman"/>
          <w:color w:val="303030"/>
          <w:sz w:val="16"/>
          <w:szCs w:val="16"/>
        </w:rPr>
        <w:t>Gira</w:t>
      </w:r>
      <w:proofErr w:type="spellEnd"/>
      <w:r>
        <w:rPr>
          <w:rFonts w:ascii="Verdana" w:eastAsia="Times New Roman" w:hAnsi="Verdana" w:cs="Times New Roman"/>
          <w:color w:val="303030"/>
          <w:sz w:val="16"/>
          <w:szCs w:val="16"/>
        </w:rPr>
        <w:t xml:space="preserve"> request ASCBT-307)</w:t>
      </w:r>
    </w:p>
    <w:p w:rsidR="0026196B" w:rsidRPr="0026196B" w:rsidRDefault="0026196B" w:rsidP="0026196B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26196B">
        <w:rPr>
          <w:rFonts w:ascii="Verdana" w:eastAsia="Times New Roman" w:hAnsi="Verdana" w:cs="Times New Roman"/>
          <w:color w:val="303030"/>
          <w:sz w:val="16"/>
          <w:szCs w:val="16"/>
        </w:rPr>
        <w:t>During Siren Alarm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 xml:space="preserve">, </w:t>
      </w:r>
      <w:r w:rsidRPr="0026196B">
        <w:rPr>
          <w:rFonts w:ascii="Verdana" w:eastAsia="Times New Roman" w:hAnsi="Verdana" w:cs="Times New Roman"/>
          <w:color w:val="303030"/>
          <w:sz w:val="16"/>
          <w:szCs w:val="16"/>
        </w:rPr>
        <w:t xml:space="preserve">battery measurement 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is</w:t>
      </w:r>
      <w:r w:rsidRPr="0026196B">
        <w:rPr>
          <w:rFonts w:ascii="Verdana" w:eastAsia="Times New Roman" w:hAnsi="Verdana" w:cs="Times New Roman"/>
          <w:color w:val="303030"/>
          <w:sz w:val="16"/>
          <w:szCs w:val="16"/>
        </w:rPr>
        <w:t xml:space="preserve"> suspen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ded until Siren is silent again</w:t>
      </w:r>
    </w:p>
    <w:p w:rsidR="0026196B" w:rsidRDefault="0026196B" w:rsidP="0026196B">
      <w:pPr>
        <w:pStyle w:val="ListParagraph"/>
        <w:shd w:val="clear" w:color="auto" w:fill="FFFFFF"/>
        <w:spacing w:after="0" w:line="240" w:lineRule="auto"/>
        <w:rPr>
          <w:rFonts w:ascii="Verdana" w:hAnsi="Verdana"/>
          <w:b/>
          <w:bCs/>
          <w:color w:val="303030"/>
          <w:sz w:val="16"/>
          <w:szCs w:val="16"/>
        </w:rPr>
      </w:pPr>
    </w:p>
    <w:p w:rsidR="0026196B" w:rsidRPr="00E84B29" w:rsidRDefault="0026196B" w:rsidP="00E84B29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E84B29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26196B" w:rsidRPr="0026196B" w:rsidRDefault="0026196B" w:rsidP="0026196B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26196B">
        <w:rPr>
          <w:rFonts w:ascii="Verdana" w:eastAsia="Times New Roman" w:hAnsi="Verdana" w:cs="Times New Roman"/>
          <w:color w:val="303030"/>
          <w:sz w:val="16"/>
          <w:szCs w:val="16"/>
        </w:rPr>
        <w:t xml:space="preserve">Indoor siren doesn't try to </w:t>
      </w:r>
      <w:proofErr w:type="spellStart"/>
      <w:r w:rsidRPr="0026196B">
        <w:rPr>
          <w:rFonts w:ascii="Verdana" w:eastAsia="Times New Roman" w:hAnsi="Verdana" w:cs="Times New Roman"/>
          <w:color w:val="303030"/>
          <w:sz w:val="16"/>
          <w:szCs w:val="16"/>
        </w:rPr>
        <w:t>resynch</w:t>
      </w:r>
      <w:proofErr w:type="spellEnd"/>
      <w:r w:rsidRPr="0026196B">
        <w:rPr>
          <w:rFonts w:ascii="Verdana" w:eastAsia="Times New Roman" w:hAnsi="Verdana" w:cs="Times New Roman"/>
          <w:color w:val="303030"/>
          <w:sz w:val="16"/>
          <w:szCs w:val="16"/>
        </w:rPr>
        <w:t xml:space="preserve"> with RF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M</w:t>
      </w:r>
    </w:p>
    <w:p w:rsidR="0026196B" w:rsidRPr="0026196B" w:rsidRDefault="0026196B" w:rsidP="0026196B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26196B">
        <w:rPr>
          <w:rFonts w:ascii="Verdana" w:eastAsia="Times New Roman" w:hAnsi="Verdana" w:cs="Times New Roman"/>
          <w:color w:val="303030"/>
          <w:sz w:val="16"/>
          <w:szCs w:val="16"/>
        </w:rPr>
        <w:t>Battery value drops down when external 12V is connected.</w:t>
      </w:r>
    </w:p>
    <w:p w:rsidR="0026196B" w:rsidRPr="0026196B" w:rsidRDefault="0026196B" w:rsidP="0026196B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26196B">
        <w:rPr>
          <w:rFonts w:ascii="Verdana" w:eastAsia="Times New Roman" w:hAnsi="Verdana" w:cs="Times New Roman"/>
          <w:color w:val="303030"/>
          <w:sz w:val="16"/>
          <w:szCs w:val="16"/>
        </w:rPr>
        <w:t>Indoor or Outdoor Siren do not respond to CP invoking</w:t>
      </w:r>
    </w:p>
    <w:p w:rsidR="0026196B" w:rsidRPr="0026196B" w:rsidRDefault="0026196B" w:rsidP="0026196B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26196B">
        <w:rPr>
          <w:rFonts w:ascii="Verdana" w:eastAsia="Times New Roman" w:hAnsi="Verdana" w:cs="Times New Roman"/>
          <w:color w:val="303030"/>
          <w:sz w:val="16"/>
          <w:szCs w:val="16"/>
        </w:rPr>
        <w:t>Indoor Siren activates sounder when command is to turn flash only</w:t>
      </w:r>
    </w:p>
    <w:p w:rsidR="0026196B" w:rsidRPr="0026196B" w:rsidRDefault="0026196B" w:rsidP="0026196B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26196B">
        <w:rPr>
          <w:rFonts w:ascii="Verdana" w:eastAsia="Times New Roman" w:hAnsi="Verdana" w:cs="Times New Roman"/>
          <w:color w:val="303030"/>
          <w:sz w:val="16"/>
          <w:szCs w:val="16"/>
        </w:rPr>
        <w:t>After learning process fail , pressing tamper doesn't activate transition</w:t>
      </w:r>
    </w:p>
    <w:p w:rsidR="0026196B" w:rsidRPr="0026196B" w:rsidRDefault="0026196B" w:rsidP="0026196B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26196B">
        <w:rPr>
          <w:rFonts w:ascii="Verdana" w:eastAsia="Times New Roman" w:hAnsi="Verdana" w:cs="Times New Roman"/>
          <w:color w:val="303030"/>
          <w:sz w:val="16"/>
          <w:szCs w:val="16"/>
        </w:rPr>
        <w:t>After pairing fails green led flashes for 5 minutes instead of red.</w:t>
      </w:r>
    </w:p>
    <w:p w:rsidR="0026196B" w:rsidRPr="0026196B" w:rsidRDefault="0026196B" w:rsidP="0026196B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26196B">
        <w:rPr>
          <w:rFonts w:ascii="Verdana" w:eastAsia="Times New Roman" w:hAnsi="Verdana" w:cs="Times New Roman"/>
          <w:color w:val="303030"/>
          <w:sz w:val="16"/>
          <w:szCs w:val="16"/>
        </w:rPr>
        <w:t>No led indication in supervision message.</w:t>
      </w:r>
    </w:p>
    <w:p w:rsidR="0026196B" w:rsidRPr="0026196B" w:rsidRDefault="0026196B" w:rsidP="0026196B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26196B">
        <w:rPr>
          <w:rFonts w:ascii="Verdana" w:eastAsia="Times New Roman" w:hAnsi="Verdana" w:cs="Times New Roman"/>
          <w:color w:val="303030"/>
          <w:sz w:val="16"/>
          <w:szCs w:val="16"/>
        </w:rPr>
        <w:t>Buzzer turns off after 6 minutes.</w:t>
      </w:r>
    </w:p>
    <w:p w:rsidR="0026196B" w:rsidRPr="0026196B" w:rsidRDefault="0026196B" w:rsidP="0026196B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26196B">
        <w:rPr>
          <w:rFonts w:ascii="Verdana" w:eastAsia="Times New Roman" w:hAnsi="Verdana" w:cs="Times New Roman"/>
          <w:color w:val="303030"/>
          <w:sz w:val="16"/>
          <w:szCs w:val="16"/>
        </w:rPr>
        <w:t>Battery consumption while Ac is connected</w:t>
      </w:r>
    </w:p>
    <w:p w:rsidR="0026196B" w:rsidRPr="0026196B" w:rsidRDefault="0026196B" w:rsidP="0026196B">
      <w:pPr>
        <w:spacing w:after="0"/>
        <w:ind w:left="360"/>
        <w:rPr>
          <w:u w:val="single"/>
        </w:rPr>
      </w:pPr>
    </w:p>
    <w:p w:rsidR="0026196B" w:rsidRPr="00D24920" w:rsidRDefault="0026196B" w:rsidP="007378C3">
      <w:pPr>
        <w:pStyle w:val="ListParagraph"/>
        <w:numPr>
          <w:ilvl w:val="0"/>
          <w:numId w:val="76"/>
        </w:numPr>
        <w:spacing w:after="0"/>
        <w:rPr>
          <w:u w:val="single"/>
        </w:rPr>
      </w:pPr>
      <w:r>
        <w:rPr>
          <w:u w:val="single"/>
        </w:rPr>
        <w:t>Outdoor Siren</w:t>
      </w:r>
    </w:p>
    <w:p w:rsidR="0026196B" w:rsidRDefault="0026196B" w:rsidP="0026196B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26196B">
        <w:rPr>
          <w:rFonts w:ascii="Verdana" w:eastAsia="Times New Roman" w:hAnsi="Verdana" w:cs="Times New Roman"/>
          <w:color w:val="303030"/>
          <w:sz w:val="16"/>
          <w:szCs w:val="16"/>
        </w:rPr>
        <w:t>Low battery status will be updated upon any status change such as battery disconnection / replacement, tamper press or any other (</w:t>
      </w:r>
      <w:proofErr w:type="spellStart"/>
      <w:r>
        <w:rPr>
          <w:rFonts w:ascii="Verdana" w:eastAsia="Times New Roman" w:hAnsi="Verdana" w:cs="Times New Roman"/>
          <w:color w:val="303030"/>
          <w:sz w:val="16"/>
          <w:szCs w:val="16"/>
        </w:rPr>
        <w:t>Gira</w:t>
      </w:r>
      <w:proofErr w:type="spellEnd"/>
      <w:r>
        <w:rPr>
          <w:rFonts w:ascii="Verdana" w:eastAsia="Times New Roman" w:hAnsi="Verdana" w:cs="Times New Roman"/>
          <w:color w:val="303030"/>
          <w:sz w:val="16"/>
          <w:szCs w:val="16"/>
        </w:rPr>
        <w:t xml:space="preserve"> request ASCBT-307)</w:t>
      </w:r>
    </w:p>
    <w:p w:rsidR="00E84B29" w:rsidRPr="0026196B" w:rsidRDefault="00E84B29" w:rsidP="00E84B29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26196B">
        <w:rPr>
          <w:rFonts w:ascii="Verdana" w:eastAsia="Times New Roman" w:hAnsi="Verdana" w:cs="Times New Roman"/>
          <w:color w:val="303030"/>
          <w:sz w:val="16"/>
          <w:szCs w:val="16"/>
        </w:rPr>
        <w:t>During Siren Alarm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 xml:space="preserve">, </w:t>
      </w:r>
      <w:r w:rsidRPr="0026196B">
        <w:rPr>
          <w:rFonts w:ascii="Verdana" w:eastAsia="Times New Roman" w:hAnsi="Verdana" w:cs="Times New Roman"/>
          <w:color w:val="303030"/>
          <w:sz w:val="16"/>
          <w:szCs w:val="16"/>
        </w:rPr>
        <w:t xml:space="preserve">battery measurement 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is</w:t>
      </w:r>
      <w:r w:rsidRPr="0026196B">
        <w:rPr>
          <w:rFonts w:ascii="Verdana" w:eastAsia="Times New Roman" w:hAnsi="Verdana" w:cs="Times New Roman"/>
          <w:color w:val="303030"/>
          <w:sz w:val="16"/>
          <w:szCs w:val="16"/>
        </w:rPr>
        <w:t xml:space="preserve"> suspen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ded until Siren is silent again</w:t>
      </w:r>
    </w:p>
    <w:p w:rsidR="00E84B29" w:rsidRPr="00E84B29" w:rsidRDefault="00E84B29" w:rsidP="00E84B29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</w:p>
    <w:p w:rsidR="00E84B29" w:rsidRPr="00E84B29" w:rsidRDefault="00E84B29" w:rsidP="00E84B29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E84B29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26196B" w:rsidRPr="00E84B29" w:rsidRDefault="0026196B" w:rsidP="00E84B29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E84B29">
        <w:rPr>
          <w:rFonts w:ascii="Verdana" w:eastAsia="Times New Roman" w:hAnsi="Verdana" w:cs="Times New Roman"/>
          <w:color w:val="303030"/>
          <w:sz w:val="16"/>
          <w:szCs w:val="16"/>
        </w:rPr>
        <w:t>Green Led turns on although RF dongle disconnected</w:t>
      </w:r>
    </w:p>
    <w:p w:rsidR="0026196B" w:rsidRPr="00E84B29" w:rsidRDefault="0026196B" w:rsidP="00E84B29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E84B29">
        <w:rPr>
          <w:rFonts w:ascii="Verdana" w:eastAsia="Times New Roman" w:hAnsi="Verdana" w:cs="Times New Roman"/>
          <w:color w:val="303030"/>
          <w:sz w:val="16"/>
          <w:szCs w:val="16"/>
        </w:rPr>
        <w:t xml:space="preserve">During "teach-in" </w:t>
      </w:r>
      <w:proofErr w:type="spellStart"/>
      <w:r w:rsidRPr="00E84B29">
        <w:rPr>
          <w:rFonts w:ascii="Verdana" w:eastAsia="Times New Roman" w:hAnsi="Verdana" w:cs="Times New Roman"/>
          <w:color w:val="303030"/>
          <w:sz w:val="16"/>
          <w:szCs w:val="16"/>
        </w:rPr>
        <w:t>Red&amp;Green</w:t>
      </w:r>
      <w:proofErr w:type="spellEnd"/>
      <w:r w:rsidRPr="00E84B29">
        <w:rPr>
          <w:rFonts w:ascii="Verdana" w:eastAsia="Times New Roman" w:hAnsi="Verdana" w:cs="Times New Roman"/>
          <w:color w:val="303030"/>
          <w:sz w:val="16"/>
          <w:szCs w:val="16"/>
        </w:rPr>
        <w:t xml:space="preserve"> LEDs both active</w:t>
      </w:r>
    </w:p>
    <w:p w:rsidR="0026196B" w:rsidRPr="00E84B29" w:rsidRDefault="0026196B" w:rsidP="00E84B29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proofErr w:type="spellStart"/>
      <w:r w:rsidRPr="00E84B29">
        <w:rPr>
          <w:rFonts w:ascii="Verdana" w:eastAsia="Times New Roman" w:hAnsi="Verdana" w:cs="Times New Roman"/>
          <w:color w:val="303030"/>
          <w:sz w:val="16"/>
          <w:szCs w:val="16"/>
        </w:rPr>
        <w:t>Resynch</w:t>
      </w:r>
      <w:proofErr w:type="spellEnd"/>
      <w:r w:rsidRPr="00E84B29">
        <w:rPr>
          <w:rFonts w:ascii="Verdana" w:eastAsia="Times New Roman" w:hAnsi="Verdana" w:cs="Times New Roman"/>
          <w:color w:val="303030"/>
          <w:sz w:val="16"/>
          <w:szCs w:val="16"/>
        </w:rPr>
        <w:t xml:space="preserve"> message without HW and FW</w:t>
      </w:r>
    </w:p>
    <w:p w:rsidR="0026196B" w:rsidRPr="00E84B29" w:rsidRDefault="0026196B" w:rsidP="00E84B29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E84B29">
        <w:rPr>
          <w:rFonts w:ascii="Verdana" w:eastAsia="Times New Roman" w:hAnsi="Verdana" w:cs="Times New Roman"/>
          <w:color w:val="303030"/>
          <w:sz w:val="16"/>
          <w:szCs w:val="16"/>
        </w:rPr>
        <w:t>Siren blinks green instead of red</w:t>
      </w:r>
    </w:p>
    <w:p w:rsidR="0026196B" w:rsidRPr="00E84B29" w:rsidRDefault="0026196B" w:rsidP="00E84B29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E84B29">
        <w:rPr>
          <w:rFonts w:ascii="Verdana" w:eastAsia="Times New Roman" w:hAnsi="Verdana" w:cs="Times New Roman"/>
          <w:color w:val="303030"/>
          <w:sz w:val="16"/>
          <w:szCs w:val="16"/>
        </w:rPr>
        <w:t>Led doesn't blink regardless to configuration</w:t>
      </w:r>
    </w:p>
    <w:p w:rsidR="0026196B" w:rsidRPr="00E84B29" w:rsidRDefault="0026196B" w:rsidP="00E84B29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E84B29">
        <w:rPr>
          <w:rFonts w:ascii="Verdana" w:eastAsia="Times New Roman" w:hAnsi="Verdana" w:cs="Times New Roman"/>
          <w:color w:val="303030"/>
          <w:sz w:val="16"/>
          <w:szCs w:val="16"/>
        </w:rPr>
        <w:t>Press/release tamper doesn't activate broadcast</w:t>
      </w:r>
    </w:p>
    <w:p w:rsidR="0026196B" w:rsidRPr="00E84B29" w:rsidRDefault="0026196B" w:rsidP="00E84B29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E84B29">
        <w:rPr>
          <w:rFonts w:ascii="Verdana" w:eastAsia="Times New Roman" w:hAnsi="Verdana" w:cs="Times New Roman"/>
          <w:color w:val="303030"/>
          <w:sz w:val="16"/>
          <w:szCs w:val="16"/>
        </w:rPr>
        <w:t>Buzzer loudness stays the same regardless to configuration</w:t>
      </w:r>
    </w:p>
    <w:p w:rsidR="0026196B" w:rsidRPr="00E84B29" w:rsidRDefault="0026196B" w:rsidP="00E84B29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E84B29">
        <w:rPr>
          <w:rFonts w:ascii="Verdana" w:eastAsia="Times New Roman" w:hAnsi="Verdana" w:cs="Times New Roman"/>
          <w:color w:val="303030"/>
          <w:sz w:val="16"/>
          <w:szCs w:val="16"/>
        </w:rPr>
        <w:t>Flasher and sounder gaps not equal</w:t>
      </w:r>
    </w:p>
    <w:p w:rsidR="0026196B" w:rsidRDefault="0026196B" w:rsidP="00E84B29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E84B29">
        <w:rPr>
          <w:rFonts w:ascii="Verdana" w:eastAsia="Times New Roman" w:hAnsi="Verdana" w:cs="Times New Roman"/>
          <w:color w:val="303030"/>
          <w:sz w:val="16"/>
          <w:szCs w:val="16"/>
        </w:rPr>
        <w:t>After few days ou</w:t>
      </w:r>
      <w:r w:rsidR="00E84B29">
        <w:rPr>
          <w:rFonts w:ascii="Verdana" w:eastAsia="Times New Roman" w:hAnsi="Verdana" w:cs="Times New Roman"/>
          <w:color w:val="303030"/>
          <w:sz w:val="16"/>
          <w:szCs w:val="16"/>
        </w:rPr>
        <w:t>tdoor siren stop working</w:t>
      </w:r>
    </w:p>
    <w:p w:rsidR="00E84B29" w:rsidRPr="00E84B29" w:rsidRDefault="00E84B29" w:rsidP="00E84B29">
      <w:pPr>
        <w:shd w:val="clear" w:color="auto" w:fill="FFFFFF"/>
        <w:spacing w:after="0" w:line="240" w:lineRule="auto"/>
        <w:ind w:left="720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E84B29" w:rsidRPr="00D24920" w:rsidRDefault="00E84B29" w:rsidP="007378C3">
      <w:pPr>
        <w:pStyle w:val="ListParagraph"/>
        <w:numPr>
          <w:ilvl w:val="0"/>
          <w:numId w:val="76"/>
        </w:numPr>
        <w:spacing w:after="0"/>
        <w:rPr>
          <w:u w:val="single"/>
        </w:rPr>
      </w:pPr>
      <w:r>
        <w:rPr>
          <w:u w:val="single"/>
        </w:rPr>
        <w:t>PIR Camera</w:t>
      </w:r>
    </w:p>
    <w:p w:rsidR="00E84B29" w:rsidRPr="00E84B29" w:rsidRDefault="00E84B29" w:rsidP="00E84B29">
      <w:pPr>
        <w:shd w:val="clear" w:color="auto" w:fill="FFFFFF"/>
        <w:spacing w:after="0" w:line="240" w:lineRule="auto"/>
        <w:ind w:left="360"/>
        <w:rPr>
          <w:rFonts w:ascii="Verdana" w:hAnsi="Verdana"/>
          <w:b/>
          <w:bCs/>
          <w:color w:val="303030"/>
          <w:sz w:val="16"/>
          <w:szCs w:val="16"/>
        </w:rPr>
      </w:pPr>
      <w:r w:rsidRPr="00E84B29">
        <w:rPr>
          <w:rFonts w:ascii="Verdana" w:hAnsi="Verdana"/>
          <w:b/>
          <w:bCs/>
          <w:color w:val="303030"/>
          <w:sz w:val="16"/>
          <w:szCs w:val="16"/>
        </w:rPr>
        <w:t>Bug Fixes</w:t>
      </w:r>
    </w:p>
    <w:p w:rsidR="00E84B29" w:rsidRPr="00E84B29" w:rsidRDefault="00E84B29" w:rsidP="00E84B29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E84B29">
        <w:rPr>
          <w:rFonts w:ascii="Verdana" w:eastAsia="Times New Roman" w:hAnsi="Verdana" w:cs="Times New Roman"/>
          <w:color w:val="303030"/>
          <w:sz w:val="16"/>
          <w:szCs w:val="16"/>
        </w:rPr>
        <w:t>Enter or Exit from walk test causes to Cam PIR to reset</w:t>
      </w:r>
    </w:p>
    <w:p w:rsidR="00E84B29" w:rsidRPr="00E84B29" w:rsidRDefault="00E84B29" w:rsidP="00E84B29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No</w:t>
      </w:r>
      <w:r w:rsidRPr="00E84B29">
        <w:rPr>
          <w:rFonts w:ascii="Verdana" w:eastAsia="Times New Roman" w:hAnsi="Verdana" w:cs="Times New Roman"/>
          <w:color w:val="303030"/>
          <w:sz w:val="16"/>
          <w:szCs w:val="16"/>
        </w:rPr>
        <w:t xml:space="preserve"> led indication when the detector enter walk-test!!!!</w:t>
      </w:r>
    </w:p>
    <w:p w:rsidR="00E84B29" w:rsidRPr="00E84B29" w:rsidRDefault="00400F07" w:rsidP="00400F07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Improving the b</w:t>
      </w:r>
      <w:r w:rsidR="00E84B29" w:rsidRPr="00E84B29">
        <w:rPr>
          <w:rFonts w:ascii="Verdana" w:eastAsia="Times New Roman" w:hAnsi="Verdana" w:cs="Times New Roman"/>
          <w:color w:val="303030"/>
          <w:sz w:val="16"/>
          <w:szCs w:val="16"/>
        </w:rPr>
        <w:t xml:space="preserve">attery 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periodic measurement</w:t>
      </w:r>
    </w:p>
    <w:p w:rsidR="00E84B29" w:rsidRPr="00E84B29" w:rsidRDefault="00400F07" w:rsidP="00400F07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>
        <w:rPr>
          <w:rFonts w:ascii="Verdana" w:eastAsia="Times New Roman" w:hAnsi="Verdana" w:cs="Times New Roman"/>
          <w:color w:val="303030"/>
          <w:sz w:val="16"/>
          <w:szCs w:val="16"/>
        </w:rPr>
        <w:t>Improving current consumption</w:t>
      </w:r>
    </w:p>
    <w:p w:rsidR="00E84B29" w:rsidRPr="00E84B29" w:rsidRDefault="00E84B29" w:rsidP="00400F07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E84B29">
        <w:rPr>
          <w:rFonts w:ascii="Verdana" w:eastAsia="Times New Roman" w:hAnsi="Verdana" w:cs="Times New Roman"/>
          <w:color w:val="303030"/>
          <w:sz w:val="16"/>
          <w:szCs w:val="16"/>
        </w:rPr>
        <w:t>N</w:t>
      </w:r>
      <w:r w:rsidR="00400F07">
        <w:rPr>
          <w:rFonts w:ascii="Verdana" w:eastAsia="Times New Roman" w:hAnsi="Verdana" w:cs="Times New Roman"/>
          <w:color w:val="303030"/>
          <w:sz w:val="16"/>
          <w:szCs w:val="16"/>
        </w:rPr>
        <w:t>o</w:t>
      </w:r>
      <w:r w:rsidRPr="00E84B29">
        <w:rPr>
          <w:rFonts w:ascii="Verdana" w:eastAsia="Times New Roman" w:hAnsi="Verdana" w:cs="Times New Roman"/>
          <w:color w:val="303030"/>
          <w:sz w:val="16"/>
          <w:szCs w:val="16"/>
        </w:rPr>
        <w:t xml:space="preserve"> battery measurement when closing tamper</w:t>
      </w:r>
    </w:p>
    <w:p w:rsidR="00E84B29" w:rsidRPr="00E84B29" w:rsidRDefault="00E84B29" w:rsidP="00E84B29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E84B29">
        <w:rPr>
          <w:rFonts w:ascii="Verdana" w:eastAsia="Times New Roman" w:hAnsi="Verdana" w:cs="Times New Roman"/>
          <w:color w:val="303030"/>
          <w:sz w:val="16"/>
          <w:szCs w:val="16"/>
        </w:rPr>
        <w:t>Device doesn't transmit broadcast messages</w:t>
      </w:r>
    </w:p>
    <w:p w:rsidR="00E84B29" w:rsidRDefault="00400F07" w:rsidP="00400F07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E84B29">
        <w:rPr>
          <w:rFonts w:ascii="Verdana" w:eastAsia="Times New Roman" w:hAnsi="Verdana" w:cs="Times New Roman"/>
          <w:color w:val="303030"/>
          <w:sz w:val="16"/>
          <w:szCs w:val="16"/>
        </w:rPr>
        <w:t xml:space="preserve">if tamper of unpaired component is closed 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 xml:space="preserve"> then </w:t>
      </w:r>
      <w:proofErr w:type="spellStart"/>
      <w:r w:rsidR="00E84B29" w:rsidRPr="00E84B29">
        <w:rPr>
          <w:rFonts w:ascii="Verdana" w:eastAsia="Times New Roman" w:hAnsi="Verdana" w:cs="Times New Roman"/>
          <w:color w:val="303030"/>
          <w:sz w:val="16"/>
          <w:szCs w:val="16"/>
        </w:rPr>
        <w:t>PIRCam</w:t>
      </w:r>
      <w:proofErr w:type="spellEnd"/>
      <w:r w:rsidR="00E84B29" w:rsidRPr="00E84B29">
        <w:rPr>
          <w:rFonts w:ascii="Verdana" w:eastAsia="Times New Roman" w:hAnsi="Verdana" w:cs="Times New Roman"/>
          <w:color w:val="303030"/>
          <w:sz w:val="16"/>
          <w:szCs w:val="16"/>
        </w:rPr>
        <w:t xml:space="preserve"> 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status led flashes permanently</w:t>
      </w:r>
    </w:p>
    <w:p w:rsidR="00400F07" w:rsidRPr="00E84B29" w:rsidRDefault="00400F07" w:rsidP="00400F07">
      <w:pPr>
        <w:shd w:val="clear" w:color="auto" w:fill="FFFFFF"/>
        <w:spacing w:after="0" w:line="240" w:lineRule="auto"/>
        <w:ind w:left="720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6731DB" w:rsidRDefault="006731DB" w:rsidP="009D41E8">
      <w:pPr>
        <w:pStyle w:val="Heading2"/>
      </w:pPr>
      <w:bookmarkStart w:id="41" w:name="_Toc523816818"/>
      <w:r>
        <w:t>Release Date: 1</w:t>
      </w:r>
      <w:r w:rsidR="009D41E8">
        <w:t>6</w:t>
      </w:r>
      <w:r>
        <w:t>/1/2017 (Revision 46</w:t>
      </w:r>
      <w:r w:rsidR="00D92737">
        <w:t>6</w:t>
      </w:r>
      <w:r w:rsidR="009D41E8">
        <w:t>41</w:t>
      </w:r>
      <w:r>
        <w:t>)</w:t>
      </w:r>
      <w:bookmarkEnd w:id="41"/>
    </w:p>
    <w:p w:rsidR="006731DB" w:rsidRDefault="006731DB" w:rsidP="006731DB">
      <w:r>
        <w:t>SVN Location: https://subversion.ise.de/svn/gira/AlarmSystemCrow</w:t>
      </w:r>
    </w:p>
    <w:p w:rsidR="006731DB" w:rsidRPr="00AA05BC" w:rsidRDefault="006731DB" w:rsidP="006731DB">
      <w:pPr>
        <w:spacing w:after="0"/>
        <w:rPr>
          <w:u w:val="single"/>
        </w:rPr>
      </w:pPr>
      <w:r w:rsidRPr="00AA05BC">
        <w:rPr>
          <w:u w:val="single"/>
        </w:rPr>
        <w:t>The Package includes:</w:t>
      </w:r>
      <w:r>
        <w:rPr>
          <w:u w:val="single"/>
        </w:rPr>
        <w:t xml:space="preserve"> </w:t>
      </w:r>
    </w:p>
    <w:p w:rsidR="006731DB" w:rsidRDefault="006731DB" w:rsidP="006731DB">
      <w:pPr>
        <w:pStyle w:val="ListParagraph"/>
        <w:numPr>
          <w:ilvl w:val="0"/>
          <w:numId w:val="1"/>
        </w:numPr>
      </w:pPr>
      <w:proofErr w:type="spellStart"/>
      <w:r>
        <w:t>CrowLibrary</w:t>
      </w:r>
      <w:proofErr w:type="spellEnd"/>
      <w:r>
        <w:t xml:space="preserve"> Version 2.3.0.48</w:t>
      </w:r>
    </w:p>
    <w:p w:rsidR="006731DB" w:rsidRDefault="006731DB" w:rsidP="00040BEE">
      <w:pPr>
        <w:pStyle w:val="ListParagraph"/>
        <w:numPr>
          <w:ilvl w:val="0"/>
          <w:numId w:val="1"/>
        </w:numPr>
      </w:pPr>
      <w:r>
        <w:t xml:space="preserve">Crow </w:t>
      </w:r>
      <w:proofErr w:type="spellStart"/>
      <w:r>
        <w:t>IPMApplication</w:t>
      </w:r>
      <w:proofErr w:type="spellEnd"/>
      <w:r>
        <w:t xml:space="preserve"> Version </w:t>
      </w:r>
      <w:r w:rsidRPr="00697680">
        <w:t>2.</w:t>
      </w:r>
      <w:r w:rsidR="00040BEE">
        <w:t>3</w:t>
      </w:r>
      <w:r w:rsidRPr="00697680">
        <w:t>.0.</w:t>
      </w:r>
      <w:r w:rsidR="00040BEE">
        <w:t>50</w:t>
      </w:r>
    </w:p>
    <w:p w:rsidR="006731DB" w:rsidRDefault="006731DB" w:rsidP="006731DB">
      <w:pPr>
        <w:pStyle w:val="ListParagraph"/>
        <w:numPr>
          <w:ilvl w:val="0"/>
          <w:numId w:val="1"/>
        </w:numPr>
      </w:pPr>
      <w:r>
        <w:t xml:space="preserve">Crow MCU </w:t>
      </w:r>
      <w:proofErr w:type="spellStart"/>
      <w:r>
        <w:t>UpdateFirmware</w:t>
      </w:r>
      <w:proofErr w:type="spellEnd"/>
      <w:r>
        <w:t xml:space="preserve"> Version 1.7.2.40</w:t>
      </w:r>
    </w:p>
    <w:p w:rsidR="006731DB" w:rsidRDefault="006731DB" w:rsidP="006731DB">
      <w:pPr>
        <w:pStyle w:val="ListParagraph"/>
        <w:numPr>
          <w:ilvl w:val="0"/>
          <w:numId w:val="1"/>
        </w:numPr>
      </w:pPr>
      <w:r>
        <w:t xml:space="preserve">Crow MCU Peripheral Update Version 1.0.0.1 </w:t>
      </w:r>
    </w:p>
    <w:p w:rsidR="006731DB" w:rsidRPr="00AA05BC" w:rsidRDefault="006731DB" w:rsidP="006731DB">
      <w:pPr>
        <w:spacing w:after="0"/>
        <w:rPr>
          <w:u w:val="single"/>
        </w:rPr>
      </w:pPr>
      <w:r w:rsidRPr="00AA05BC">
        <w:rPr>
          <w:u w:val="single"/>
        </w:rPr>
        <w:lastRenderedPageBreak/>
        <w:t>Compatibility:</w:t>
      </w:r>
      <w:r>
        <w:rPr>
          <w:u w:val="single"/>
        </w:rPr>
        <w:t xml:space="preserve"> </w:t>
      </w:r>
    </w:p>
    <w:p w:rsidR="006731DB" w:rsidRDefault="006731DB" w:rsidP="006731DB">
      <w:pPr>
        <w:pStyle w:val="ListParagraph"/>
        <w:numPr>
          <w:ilvl w:val="0"/>
          <w:numId w:val="1"/>
        </w:numPr>
      </w:pPr>
      <w:proofErr w:type="spellStart"/>
      <w:r>
        <w:t>CrowLibraryInterface</w:t>
      </w:r>
      <w:proofErr w:type="spellEnd"/>
      <w:r>
        <w:t xml:space="preserve"> Version 1.2.1.28</w:t>
      </w:r>
    </w:p>
    <w:p w:rsidR="006731DB" w:rsidRDefault="006731DB" w:rsidP="006731DB">
      <w:pPr>
        <w:pStyle w:val="ListParagraph"/>
        <w:numPr>
          <w:ilvl w:val="0"/>
          <w:numId w:val="1"/>
        </w:numPr>
      </w:pPr>
      <w:proofErr w:type="spellStart"/>
      <w:r>
        <w:t>Gira</w:t>
      </w:r>
      <w:proofErr w:type="spellEnd"/>
      <w:r>
        <w:t xml:space="preserve"> Device Package : V1.0.460</w:t>
      </w:r>
    </w:p>
    <w:p w:rsidR="006731DB" w:rsidRDefault="006731DB" w:rsidP="006731DB">
      <w:pPr>
        <w:pStyle w:val="ListParagraph"/>
        <w:numPr>
          <w:ilvl w:val="0"/>
          <w:numId w:val="1"/>
        </w:numPr>
      </w:pPr>
      <w:r>
        <w:t>XSD version: V1.1.0.9</w:t>
      </w:r>
    </w:p>
    <w:p w:rsidR="006731DB" w:rsidRDefault="006731DB" w:rsidP="006731DB">
      <w:pPr>
        <w:pStyle w:val="ListParagraph"/>
        <w:numPr>
          <w:ilvl w:val="0"/>
          <w:numId w:val="1"/>
        </w:numPr>
      </w:pPr>
      <w:r>
        <w:t>GPA Version 2.1.0.10501</w:t>
      </w:r>
    </w:p>
    <w:p w:rsidR="006731DB" w:rsidRPr="00A7013A" w:rsidRDefault="006731DB" w:rsidP="006731DB">
      <w:pPr>
        <w:spacing w:after="0"/>
        <w:rPr>
          <w:u w:val="single"/>
        </w:rPr>
      </w:pPr>
      <w:r>
        <w:t xml:space="preserve"> </w:t>
      </w: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1580"/>
        <w:gridCol w:w="1460"/>
        <w:gridCol w:w="2313"/>
        <w:gridCol w:w="3503"/>
      </w:tblGrid>
      <w:tr w:rsidR="006731DB" w:rsidRPr="00F62628" w:rsidTr="006731D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HW version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B" w:rsidRPr="00F62628" w:rsidRDefault="006731DB" w:rsidP="006731DB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Comments</w:t>
            </w:r>
          </w:p>
        </w:tc>
      </w:tr>
      <w:tr w:rsidR="006731DB" w:rsidRPr="00F62628" w:rsidTr="006731D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Control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697680">
              <w:rPr>
                <w:highlight w:val="yellow"/>
              </w:rPr>
              <w:t>2.</w:t>
            </w:r>
            <w:r>
              <w:rPr>
                <w:highlight w:val="yellow"/>
              </w:rPr>
              <w:t>3</w:t>
            </w:r>
            <w:r w:rsidRPr="00697680">
              <w:rPr>
                <w:highlight w:val="yellow"/>
              </w:rPr>
              <w:t>.</w:t>
            </w:r>
            <w:r>
              <w:rPr>
                <w:highlight w:val="yellow"/>
              </w:rPr>
              <w:t>0</w:t>
            </w:r>
            <w:r w:rsidRPr="006731DB">
              <w:rPr>
                <w:highlight w:val="yellow"/>
              </w:rPr>
              <w:t>.86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>
              <w:t>5B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B" w:rsidRDefault="006731DB" w:rsidP="006731DB">
            <w:r>
              <w:t>Minimum HW version &gt;4</w:t>
            </w:r>
          </w:p>
          <w:p w:rsidR="006731DB" w:rsidRPr="00F62628" w:rsidRDefault="006731DB" w:rsidP="006731DB">
            <w:r w:rsidRPr="006731DB">
              <w:rPr>
                <w:highlight w:val="yellow"/>
              </w:rPr>
              <w:t>SW version still under test</w:t>
            </w:r>
          </w:p>
        </w:tc>
      </w:tr>
      <w:tr w:rsidR="006731DB" w:rsidRPr="00F62628" w:rsidTr="006731D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RF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>
              <w:rPr>
                <w:highlight w:val="yellow"/>
              </w:rPr>
              <w:t>4.6.0.</w:t>
            </w:r>
            <w:r w:rsidRPr="006731DB">
              <w:rPr>
                <w:highlight w:val="yellow"/>
              </w:rPr>
              <w:t>44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B" w:rsidRPr="00F62628" w:rsidRDefault="006731DB" w:rsidP="006731DB">
            <w:r w:rsidRPr="006731DB">
              <w:rPr>
                <w:highlight w:val="yellow"/>
              </w:rPr>
              <w:t>SW version still under test</w:t>
            </w:r>
          </w:p>
        </w:tc>
      </w:tr>
      <w:tr w:rsidR="006731DB" w:rsidRPr="00F62628" w:rsidTr="006731D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PIR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tabs>
                <w:tab w:val="center" w:pos="1368"/>
              </w:tabs>
              <w:rPr>
                <w:rFonts w:cs="Arial"/>
              </w:rPr>
            </w:pPr>
            <w:r w:rsidRPr="00F62628">
              <w:t>0.8.1.11</w:t>
            </w:r>
            <w:r w:rsidRPr="00F62628">
              <w:tab/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 xml:space="preserve">4B 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B" w:rsidRPr="00F62628" w:rsidRDefault="006731DB" w:rsidP="006731DB"/>
        </w:tc>
      </w:tr>
      <w:tr w:rsidR="006731DB" w:rsidRPr="00F62628" w:rsidTr="006731D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proofErr w:type="spellStart"/>
            <w:r w:rsidRPr="00F62628">
              <w:t>PIRCam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6731DB">
              <w:t>1.2.0.32/192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 xml:space="preserve">4A 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B" w:rsidRPr="00F62628" w:rsidRDefault="006731DB" w:rsidP="006731DB">
            <w:r>
              <w:t>Current DSP (189) must be updated in order to work.</w:t>
            </w:r>
          </w:p>
        </w:tc>
      </w:tr>
      <w:tr w:rsidR="006731DB" w:rsidRPr="00F62628" w:rsidTr="006731D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Magnet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0.7.0.9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4A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B" w:rsidRPr="00F62628" w:rsidRDefault="006731DB" w:rsidP="006731DB"/>
        </w:tc>
      </w:tr>
      <w:tr w:rsidR="006731DB" w:rsidRPr="00F62628" w:rsidTr="006731D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Technical Contact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0.7.0.9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4A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B" w:rsidRPr="00F62628" w:rsidRDefault="006731DB" w:rsidP="006731DB"/>
        </w:tc>
      </w:tr>
      <w:tr w:rsidR="006731DB" w:rsidRPr="00F62628" w:rsidTr="006731D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Indoor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0.9.0.12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2C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B" w:rsidRPr="00F62628" w:rsidRDefault="006731DB" w:rsidP="006731DB"/>
        </w:tc>
      </w:tr>
      <w:tr w:rsidR="006731DB" w:rsidRPr="00F62628" w:rsidTr="006731D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Outdoor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0.9.0.12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4A</w:t>
            </w:r>
            <w:r>
              <w:rPr>
                <w:rFonts w:cs="Arial"/>
              </w:rPr>
              <w:t xml:space="preserve"> must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B" w:rsidRPr="00F62628" w:rsidRDefault="006731DB" w:rsidP="006731DB"/>
        </w:tc>
      </w:tr>
      <w:tr w:rsidR="006731DB" w:rsidRPr="00F62628" w:rsidTr="006731D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I/O 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6731DB">
              <w:rPr>
                <w:highlight w:val="yellow"/>
              </w:rPr>
              <w:t>1.2.0.21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B" w:rsidRPr="00F62628" w:rsidRDefault="006731DB" w:rsidP="006731DB"/>
        </w:tc>
      </w:tr>
      <w:tr w:rsidR="006731DB" w:rsidRPr="00F62628" w:rsidTr="006731D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Keyfob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0.3.0.6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1A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B" w:rsidRPr="00F62628" w:rsidRDefault="006731DB" w:rsidP="006731DB"/>
        </w:tc>
      </w:tr>
      <w:tr w:rsidR="006731DB" w:rsidRPr="00F62628" w:rsidTr="006731D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GBD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0.1.0.11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1C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B" w:rsidRPr="00F62628" w:rsidRDefault="006731DB" w:rsidP="006731DB"/>
        </w:tc>
      </w:tr>
      <w:tr w:rsidR="006731DB" w:rsidRPr="00F62628" w:rsidTr="006731D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LCD Keypad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697680">
              <w:rPr>
                <w:highlight w:val="yellow"/>
              </w:rPr>
              <w:t>1.0.</w:t>
            </w:r>
            <w:r>
              <w:rPr>
                <w:highlight w:val="yellow"/>
              </w:rPr>
              <w:t>7</w:t>
            </w:r>
            <w:r w:rsidRPr="00697680">
              <w:rPr>
                <w:highlight w:val="yellow"/>
              </w:rPr>
              <w:t>.2</w:t>
            </w:r>
            <w:r w:rsidRPr="00F132D5">
              <w:rPr>
                <w:highlight w:val="yellow"/>
              </w:rPr>
              <w:t>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B" w:rsidRPr="00F62628" w:rsidRDefault="006731DB" w:rsidP="006731DB">
            <w:r w:rsidRPr="006731DB">
              <w:rPr>
                <w:highlight w:val="yellow"/>
              </w:rPr>
              <w:t>SW version still under test</w:t>
            </w:r>
          </w:p>
        </w:tc>
      </w:tr>
      <w:tr w:rsidR="006731DB" w:rsidRPr="00F62628" w:rsidTr="006731D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B" w:rsidRPr="00F62628" w:rsidRDefault="006731DB" w:rsidP="006731DB">
            <w:r>
              <w:t>Touch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B" w:rsidRDefault="006731DB" w:rsidP="006731DB">
            <w:r>
              <w:t>0.0.0.3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B" w:rsidRDefault="006731DB" w:rsidP="006731DB"/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B" w:rsidRDefault="006731DB" w:rsidP="006731DB"/>
        </w:tc>
      </w:tr>
      <w:tr w:rsidR="006731DB" w:rsidRPr="00F62628" w:rsidTr="006731D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Door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0.1.0.5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2B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B" w:rsidRPr="00F62628" w:rsidRDefault="006731DB" w:rsidP="006731DB"/>
        </w:tc>
      </w:tr>
      <w:tr w:rsidR="006731DB" w:rsidRPr="00F62628" w:rsidTr="006731D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Repeater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0.1.1.10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2C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B" w:rsidRPr="00F62628" w:rsidRDefault="006731DB" w:rsidP="006731DB"/>
        </w:tc>
      </w:tr>
      <w:tr w:rsidR="006731DB" w:rsidRPr="00F62628" w:rsidTr="006731D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IPM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>
              <w:t>2.2.0.45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6A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B" w:rsidRPr="00F62628" w:rsidRDefault="006731DB" w:rsidP="006731DB"/>
        </w:tc>
      </w:tr>
      <w:tr w:rsidR="006731DB" w:rsidTr="006731DB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GPA-C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697680">
              <w:rPr>
                <w:highlight w:val="yellow"/>
              </w:rPr>
              <w:t>V2.2</w:t>
            </w:r>
            <w:r w:rsidRPr="006731DB">
              <w:rPr>
                <w:highlight w:val="yellow"/>
              </w:rPr>
              <w:t>.0.32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DB" w:rsidRPr="00F62628" w:rsidRDefault="006731DB" w:rsidP="006731DB">
            <w:pPr>
              <w:rPr>
                <w:rFonts w:cs="Arial"/>
              </w:rPr>
            </w:pPr>
            <w:r w:rsidRPr="00F62628">
              <w:t>Located @ Tests folder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B" w:rsidRPr="00F62628" w:rsidRDefault="006731DB" w:rsidP="006731DB"/>
        </w:tc>
      </w:tr>
    </w:tbl>
    <w:p w:rsidR="006731DB" w:rsidRDefault="006731DB" w:rsidP="006731DB">
      <w:pPr>
        <w:spacing w:after="0"/>
        <w:rPr>
          <w:u w:val="single"/>
        </w:rPr>
      </w:pPr>
    </w:p>
    <w:p w:rsidR="006731DB" w:rsidRPr="00AE6D8B" w:rsidRDefault="006731DB" w:rsidP="006731DB">
      <w:pPr>
        <w:spacing w:after="0"/>
        <w:rPr>
          <w:u w:val="single"/>
        </w:rPr>
      </w:pPr>
      <w:r w:rsidRPr="00AE6D8B">
        <w:rPr>
          <w:u w:val="single"/>
        </w:rPr>
        <w:t>Changes:</w:t>
      </w:r>
    </w:p>
    <w:p w:rsidR="006731DB" w:rsidRPr="00AA05BC" w:rsidRDefault="006731DB" w:rsidP="008538ED">
      <w:pPr>
        <w:pStyle w:val="ListParagraph"/>
        <w:numPr>
          <w:ilvl w:val="0"/>
          <w:numId w:val="61"/>
        </w:numPr>
        <w:spacing w:after="0"/>
        <w:rPr>
          <w:u w:val="single"/>
        </w:rPr>
      </w:pPr>
      <w:r w:rsidRPr="00AA05BC">
        <w:rPr>
          <w:u w:val="single"/>
        </w:rPr>
        <w:t>IP Module</w:t>
      </w:r>
    </w:p>
    <w:p w:rsidR="00040BEE" w:rsidRPr="00040BEE" w:rsidRDefault="00040BEE" w:rsidP="00040BEE">
      <w:pPr>
        <w:numPr>
          <w:ilvl w:val="0"/>
          <w:numId w:val="58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040BEE">
        <w:rPr>
          <w:rFonts w:ascii="Verdana" w:hAnsi="Verdana"/>
          <w:color w:val="303030"/>
          <w:sz w:val="16"/>
          <w:szCs w:val="16"/>
        </w:rPr>
        <w:t>Added removing of XML backup in IP module when removing configuration</w:t>
      </w:r>
    </w:p>
    <w:p w:rsidR="00040BEE" w:rsidRPr="00040BEE" w:rsidRDefault="00040BEE" w:rsidP="00040BEE">
      <w:pPr>
        <w:numPr>
          <w:ilvl w:val="0"/>
          <w:numId w:val="58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040BEE">
        <w:rPr>
          <w:rFonts w:ascii="Verdana" w:hAnsi="Verdana"/>
          <w:color w:val="303030"/>
          <w:sz w:val="16"/>
          <w:szCs w:val="16"/>
        </w:rPr>
        <w:t xml:space="preserve">Handled double </w:t>
      </w:r>
      <w:r>
        <w:rPr>
          <w:rFonts w:ascii="Verdana" w:hAnsi="Verdana"/>
          <w:color w:val="303030"/>
          <w:sz w:val="16"/>
          <w:szCs w:val="16"/>
        </w:rPr>
        <w:t>messages of “</w:t>
      </w:r>
      <w:r w:rsidRPr="00040BEE">
        <w:rPr>
          <w:rFonts w:ascii="Verdana" w:hAnsi="Verdana"/>
          <w:color w:val="303030"/>
          <w:sz w:val="16"/>
          <w:szCs w:val="16"/>
        </w:rPr>
        <w:t>command done</w:t>
      </w:r>
      <w:r>
        <w:rPr>
          <w:rFonts w:ascii="Verdana" w:hAnsi="Verdana"/>
          <w:color w:val="303030"/>
          <w:sz w:val="16"/>
          <w:szCs w:val="16"/>
        </w:rPr>
        <w:t>”</w:t>
      </w:r>
      <w:r w:rsidRPr="00040BEE">
        <w:rPr>
          <w:rFonts w:ascii="Verdana" w:hAnsi="Verdana"/>
          <w:color w:val="303030"/>
          <w:sz w:val="16"/>
          <w:szCs w:val="16"/>
        </w:rPr>
        <w:t xml:space="preserve"> (CONFIGURE_MCU_ERROR will be sent only if no delete configuration command is sent)</w:t>
      </w:r>
    </w:p>
    <w:p w:rsidR="00040BEE" w:rsidRPr="00040BEE" w:rsidRDefault="00040BEE" w:rsidP="00040BEE">
      <w:pPr>
        <w:numPr>
          <w:ilvl w:val="0"/>
          <w:numId w:val="58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>I</w:t>
      </w:r>
      <w:r w:rsidRPr="00040BEE">
        <w:rPr>
          <w:rFonts w:ascii="Verdana" w:hAnsi="Verdana"/>
          <w:color w:val="303030"/>
          <w:sz w:val="16"/>
          <w:szCs w:val="16"/>
        </w:rPr>
        <w:t>ncreased maximum number of detectors allowed to be 48 instead of 32</w:t>
      </w:r>
    </w:p>
    <w:p w:rsidR="00040BEE" w:rsidRPr="00040BEE" w:rsidRDefault="00DD4844" w:rsidP="00DD4844">
      <w:pPr>
        <w:numPr>
          <w:ilvl w:val="0"/>
          <w:numId w:val="58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>S</w:t>
      </w:r>
      <w:r w:rsidR="00040BEE" w:rsidRPr="00040BEE">
        <w:rPr>
          <w:rFonts w:ascii="Verdana" w:hAnsi="Verdana"/>
          <w:color w:val="303030"/>
          <w:sz w:val="16"/>
          <w:szCs w:val="16"/>
        </w:rPr>
        <w:t>upport initialization of user pin codes</w:t>
      </w:r>
    </w:p>
    <w:p w:rsidR="00040BEE" w:rsidRPr="00040BEE" w:rsidRDefault="00040BEE" w:rsidP="00040BEE">
      <w:pPr>
        <w:numPr>
          <w:ilvl w:val="0"/>
          <w:numId w:val="58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>C</w:t>
      </w:r>
      <w:r w:rsidRPr="00040BEE">
        <w:rPr>
          <w:rFonts w:ascii="Verdana" w:hAnsi="Verdana"/>
          <w:color w:val="303030"/>
          <w:sz w:val="16"/>
          <w:szCs w:val="16"/>
        </w:rPr>
        <w:t>hanged pictures location to /opt/</w:t>
      </w:r>
      <w:proofErr w:type="spellStart"/>
      <w:r w:rsidRPr="00040BEE">
        <w:rPr>
          <w:rFonts w:ascii="Verdana" w:hAnsi="Verdana"/>
          <w:color w:val="303030"/>
          <w:sz w:val="16"/>
          <w:szCs w:val="16"/>
        </w:rPr>
        <w:t>userdata</w:t>
      </w:r>
      <w:proofErr w:type="spellEnd"/>
      <w:r w:rsidRPr="00040BEE">
        <w:rPr>
          <w:rFonts w:ascii="Verdana" w:hAnsi="Verdana"/>
          <w:color w:val="303030"/>
          <w:sz w:val="16"/>
          <w:szCs w:val="16"/>
        </w:rPr>
        <w:t>/</w:t>
      </w:r>
      <w:proofErr w:type="spellStart"/>
      <w:r w:rsidRPr="00040BEE">
        <w:rPr>
          <w:rFonts w:ascii="Verdana" w:hAnsi="Verdana"/>
          <w:color w:val="303030"/>
          <w:sz w:val="16"/>
          <w:szCs w:val="16"/>
        </w:rPr>
        <w:t>alarmsystem</w:t>
      </w:r>
      <w:proofErr w:type="spellEnd"/>
      <w:r w:rsidRPr="00040BEE">
        <w:rPr>
          <w:rFonts w:ascii="Verdana" w:hAnsi="Verdana"/>
          <w:color w:val="303030"/>
          <w:sz w:val="16"/>
          <w:szCs w:val="16"/>
        </w:rPr>
        <w:t>/pictures</w:t>
      </w:r>
    </w:p>
    <w:p w:rsidR="00040BEE" w:rsidRPr="00040BEE" w:rsidRDefault="00040BEE" w:rsidP="00DD4844">
      <w:pPr>
        <w:numPr>
          <w:ilvl w:val="0"/>
          <w:numId w:val="58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proofErr w:type="spellStart"/>
      <w:r w:rsidRPr="00040BEE">
        <w:rPr>
          <w:rFonts w:ascii="Verdana" w:hAnsi="Verdana"/>
          <w:color w:val="303030"/>
          <w:sz w:val="16"/>
          <w:szCs w:val="16"/>
        </w:rPr>
        <w:t>CrowLibraryTestConsole</w:t>
      </w:r>
      <w:proofErr w:type="spellEnd"/>
      <w:r w:rsidRPr="00040BEE">
        <w:rPr>
          <w:rFonts w:ascii="Verdana" w:hAnsi="Verdana"/>
          <w:color w:val="303030"/>
          <w:sz w:val="16"/>
          <w:szCs w:val="16"/>
        </w:rPr>
        <w:t xml:space="preserve"> is </w:t>
      </w:r>
      <w:r w:rsidR="00DD4844">
        <w:rPr>
          <w:rFonts w:ascii="Verdana" w:hAnsi="Verdana"/>
          <w:color w:val="303030"/>
          <w:sz w:val="16"/>
          <w:szCs w:val="16"/>
        </w:rPr>
        <w:t>built with</w:t>
      </w:r>
      <w:r w:rsidRPr="00040BEE">
        <w:rPr>
          <w:rFonts w:ascii="Verdana" w:hAnsi="Verdana"/>
          <w:color w:val="303030"/>
          <w:sz w:val="16"/>
          <w:szCs w:val="16"/>
        </w:rPr>
        <w:t xml:space="preserve"> VS2015, which means </w:t>
      </w:r>
      <w:r w:rsidR="00DD4844">
        <w:rPr>
          <w:rFonts w:ascii="Verdana" w:hAnsi="Verdana"/>
          <w:color w:val="303030"/>
          <w:sz w:val="16"/>
          <w:szCs w:val="16"/>
        </w:rPr>
        <w:t>it requires</w:t>
      </w:r>
      <w:r w:rsidRPr="00040BEE">
        <w:rPr>
          <w:rFonts w:ascii="Verdana" w:hAnsi="Verdana"/>
          <w:color w:val="303030"/>
          <w:sz w:val="16"/>
          <w:szCs w:val="16"/>
        </w:rPr>
        <w:t xml:space="preserve"> to install vc_redist.x86.exe before </w:t>
      </w:r>
      <w:proofErr w:type="spellStart"/>
      <w:r w:rsidRPr="00040BEE">
        <w:rPr>
          <w:rFonts w:ascii="Verdana" w:hAnsi="Verdana"/>
          <w:color w:val="303030"/>
          <w:sz w:val="16"/>
          <w:szCs w:val="16"/>
        </w:rPr>
        <w:t>CrowLibraryTestConsole</w:t>
      </w:r>
      <w:proofErr w:type="spellEnd"/>
      <w:r w:rsidRPr="00040BEE">
        <w:rPr>
          <w:rFonts w:ascii="Verdana" w:hAnsi="Verdana"/>
          <w:color w:val="303030"/>
          <w:sz w:val="16"/>
          <w:szCs w:val="16"/>
        </w:rPr>
        <w:t xml:space="preserve"> </w:t>
      </w:r>
      <w:r w:rsidR="00DD4844">
        <w:rPr>
          <w:rFonts w:ascii="Verdana" w:hAnsi="Verdana"/>
          <w:color w:val="303030"/>
          <w:sz w:val="16"/>
          <w:szCs w:val="16"/>
        </w:rPr>
        <w:t xml:space="preserve"> installation </w:t>
      </w:r>
      <w:r w:rsidRPr="00040BEE">
        <w:rPr>
          <w:rFonts w:ascii="Verdana" w:hAnsi="Verdana"/>
          <w:color w:val="303030"/>
          <w:sz w:val="16"/>
          <w:szCs w:val="16"/>
        </w:rPr>
        <w:t>(located in the same directory of installation)</w:t>
      </w:r>
    </w:p>
    <w:p w:rsidR="00040BEE" w:rsidRPr="00040BEE" w:rsidRDefault="00040BEE" w:rsidP="00DD4844">
      <w:pPr>
        <w:numPr>
          <w:ilvl w:val="0"/>
          <w:numId w:val="58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040BEE">
        <w:rPr>
          <w:rFonts w:ascii="Verdana" w:hAnsi="Verdana"/>
          <w:color w:val="303030"/>
          <w:sz w:val="16"/>
          <w:szCs w:val="16"/>
        </w:rPr>
        <w:t xml:space="preserve">Bug Fix: door module events status is not updated on </w:t>
      </w:r>
      <w:proofErr w:type="spellStart"/>
      <w:r w:rsidRPr="00040BEE">
        <w:rPr>
          <w:rFonts w:ascii="Verdana" w:hAnsi="Verdana"/>
          <w:color w:val="303030"/>
          <w:sz w:val="16"/>
          <w:szCs w:val="16"/>
        </w:rPr>
        <w:t>CrowLibraryTestConsole</w:t>
      </w:r>
      <w:proofErr w:type="spellEnd"/>
      <w:r w:rsidRPr="00040BEE">
        <w:rPr>
          <w:rFonts w:ascii="Verdana" w:hAnsi="Verdana"/>
          <w:color w:val="303030"/>
          <w:sz w:val="16"/>
          <w:szCs w:val="16"/>
        </w:rPr>
        <w:t xml:space="preserve"> GUI</w:t>
      </w:r>
    </w:p>
    <w:p w:rsidR="00040BEE" w:rsidRPr="00040BEE" w:rsidRDefault="00040BEE" w:rsidP="00DD4844">
      <w:pPr>
        <w:numPr>
          <w:ilvl w:val="0"/>
          <w:numId w:val="58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040BEE">
        <w:rPr>
          <w:rFonts w:ascii="Verdana" w:hAnsi="Verdana"/>
          <w:color w:val="303030"/>
          <w:sz w:val="16"/>
          <w:szCs w:val="16"/>
        </w:rPr>
        <w:t xml:space="preserve">Bug Fix: added option to set </w:t>
      </w:r>
      <w:r w:rsidR="00DD4844">
        <w:rPr>
          <w:rFonts w:ascii="Verdana" w:hAnsi="Verdana"/>
          <w:color w:val="303030"/>
          <w:sz w:val="16"/>
          <w:szCs w:val="16"/>
        </w:rPr>
        <w:t>IP</w:t>
      </w:r>
      <w:r w:rsidRPr="00040BEE">
        <w:rPr>
          <w:rFonts w:ascii="Verdana" w:hAnsi="Verdana"/>
          <w:color w:val="303030"/>
          <w:sz w:val="16"/>
          <w:szCs w:val="16"/>
        </w:rPr>
        <w:t xml:space="preserve"> address manually by using ARP to resolve IP</w:t>
      </w:r>
      <w:r w:rsidR="00DD4844">
        <w:rPr>
          <w:rFonts w:ascii="Verdana" w:hAnsi="Verdana"/>
          <w:color w:val="303030"/>
          <w:sz w:val="16"/>
          <w:szCs w:val="16"/>
        </w:rPr>
        <w:t>&lt;-&gt;MAC</w:t>
      </w:r>
      <w:r w:rsidRPr="00040BEE">
        <w:rPr>
          <w:rFonts w:ascii="Verdana" w:hAnsi="Verdana"/>
          <w:color w:val="303030"/>
          <w:sz w:val="16"/>
          <w:szCs w:val="16"/>
        </w:rPr>
        <w:t>.</w:t>
      </w:r>
    </w:p>
    <w:p w:rsidR="00040BEE" w:rsidRPr="00040BEE" w:rsidRDefault="00DD4844" w:rsidP="00DD4844">
      <w:pPr>
        <w:numPr>
          <w:ilvl w:val="0"/>
          <w:numId w:val="58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 xml:space="preserve">Known </w:t>
      </w:r>
      <w:proofErr w:type="spellStart"/>
      <w:r>
        <w:rPr>
          <w:rFonts w:ascii="Verdana" w:hAnsi="Verdana"/>
          <w:color w:val="303030"/>
          <w:sz w:val="16"/>
          <w:szCs w:val="16"/>
        </w:rPr>
        <w:t>isse</w:t>
      </w:r>
      <w:proofErr w:type="spellEnd"/>
      <w:r>
        <w:rPr>
          <w:rFonts w:ascii="Verdana" w:hAnsi="Verdana"/>
          <w:color w:val="303030"/>
          <w:sz w:val="16"/>
          <w:szCs w:val="16"/>
        </w:rPr>
        <w:t xml:space="preserve">: Application crashes if </w:t>
      </w:r>
      <w:r w:rsidRPr="00040BEE">
        <w:rPr>
          <w:rFonts w:ascii="Verdana" w:hAnsi="Verdana"/>
          <w:color w:val="303030"/>
          <w:sz w:val="16"/>
          <w:szCs w:val="16"/>
        </w:rPr>
        <w:t>/opt/</w:t>
      </w:r>
      <w:proofErr w:type="spellStart"/>
      <w:r w:rsidRPr="00040BEE">
        <w:rPr>
          <w:rFonts w:ascii="Verdana" w:hAnsi="Verdana"/>
          <w:color w:val="303030"/>
          <w:sz w:val="16"/>
          <w:szCs w:val="16"/>
        </w:rPr>
        <w:t>userdata</w:t>
      </w:r>
      <w:proofErr w:type="spellEnd"/>
      <w:r w:rsidRPr="00040BEE">
        <w:rPr>
          <w:rFonts w:ascii="Verdana" w:hAnsi="Verdana"/>
          <w:color w:val="303030"/>
          <w:sz w:val="16"/>
          <w:szCs w:val="16"/>
        </w:rPr>
        <w:t>/</w:t>
      </w:r>
      <w:proofErr w:type="spellStart"/>
      <w:r w:rsidRPr="00040BEE">
        <w:rPr>
          <w:rFonts w:ascii="Verdana" w:hAnsi="Verdana"/>
          <w:color w:val="303030"/>
          <w:sz w:val="16"/>
          <w:szCs w:val="16"/>
        </w:rPr>
        <w:t>alarmSystemPictures</w:t>
      </w:r>
      <w:proofErr w:type="spellEnd"/>
      <w:r w:rsidRPr="00040BEE">
        <w:rPr>
          <w:rFonts w:ascii="Verdana" w:hAnsi="Verdana"/>
          <w:color w:val="303030"/>
          <w:sz w:val="16"/>
          <w:szCs w:val="16"/>
        </w:rPr>
        <w:t xml:space="preserve"> </w:t>
      </w:r>
      <w:r>
        <w:rPr>
          <w:rFonts w:ascii="Verdana" w:hAnsi="Verdana"/>
          <w:color w:val="303030"/>
          <w:sz w:val="16"/>
          <w:szCs w:val="16"/>
        </w:rPr>
        <w:t xml:space="preserve"> folder doesn’t exist. Workaround: C</w:t>
      </w:r>
      <w:r w:rsidR="00040BEE" w:rsidRPr="00040BEE">
        <w:rPr>
          <w:rFonts w:ascii="Verdana" w:hAnsi="Verdana"/>
          <w:color w:val="303030"/>
          <w:sz w:val="16"/>
          <w:szCs w:val="16"/>
        </w:rPr>
        <w:t xml:space="preserve">reate </w:t>
      </w:r>
      <w:r>
        <w:rPr>
          <w:rFonts w:ascii="Verdana" w:hAnsi="Verdana"/>
          <w:color w:val="303030"/>
          <w:sz w:val="16"/>
          <w:szCs w:val="16"/>
        </w:rPr>
        <w:t>the folder manually</w:t>
      </w:r>
    </w:p>
    <w:p w:rsidR="006731DB" w:rsidRDefault="006731DB" w:rsidP="008538ED">
      <w:pPr>
        <w:pStyle w:val="ListParagraph"/>
        <w:numPr>
          <w:ilvl w:val="0"/>
          <w:numId w:val="61"/>
        </w:numPr>
        <w:spacing w:after="0"/>
        <w:rPr>
          <w:u w:val="single"/>
        </w:rPr>
      </w:pPr>
      <w:r w:rsidRPr="00AA05BC">
        <w:rPr>
          <w:u w:val="single"/>
        </w:rPr>
        <w:t>MCU</w:t>
      </w:r>
    </w:p>
    <w:p w:rsidR="006731DB" w:rsidRPr="006731DB" w:rsidRDefault="006731DB" w:rsidP="006731DB">
      <w:pPr>
        <w:numPr>
          <w:ilvl w:val="0"/>
          <w:numId w:val="58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6731DB">
        <w:rPr>
          <w:rFonts w:ascii="Verdana" w:hAnsi="Verdana"/>
          <w:color w:val="303030"/>
          <w:sz w:val="16"/>
          <w:szCs w:val="16"/>
        </w:rPr>
        <w:t>Temperature, battery voltage and RSSI readings are added to component event</w:t>
      </w:r>
    </w:p>
    <w:p w:rsidR="006731DB" w:rsidRPr="006731DB" w:rsidRDefault="006731DB" w:rsidP="006731DB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6731DB">
        <w:rPr>
          <w:rFonts w:ascii="Verdana" w:hAnsi="Verdana"/>
          <w:color w:val="303030"/>
          <w:sz w:val="16"/>
          <w:szCs w:val="16"/>
        </w:rPr>
        <w:t>Added Control Unit Back Tamper event flag to panel status</w:t>
      </w:r>
    </w:p>
    <w:p w:rsidR="006731DB" w:rsidRPr="006731DB" w:rsidRDefault="006731DB" w:rsidP="006731DB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6731DB">
        <w:rPr>
          <w:rFonts w:ascii="Verdana" w:hAnsi="Verdana"/>
          <w:color w:val="303030"/>
          <w:sz w:val="16"/>
          <w:szCs w:val="16"/>
        </w:rPr>
        <w:t>Support for changes introduced on XSD version 1.1.0.9</w:t>
      </w:r>
    </w:p>
    <w:p w:rsidR="006731DB" w:rsidRPr="006731DB" w:rsidRDefault="006731DB" w:rsidP="006731DB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6731DB">
        <w:rPr>
          <w:rFonts w:ascii="Verdana" w:hAnsi="Verdana"/>
          <w:color w:val="303030"/>
          <w:sz w:val="16"/>
          <w:szCs w:val="16"/>
        </w:rPr>
        <w:t>Support User Pin Codes Change Request</w:t>
      </w:r>
    </w:p>
    <w:p w:rsidR="006731DB" w:rsidRPr="006731DB" w:rsidRDefault="006731DB" w:rsidP="006731DB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6731DB">
        <w:rPr>
          <w:rFonts w:ascii="Verdana" w:hAnsi="Verdana"/>
          <w:color w:val="303030"/>
          <w:sz w:val="16"/>
          <w:szCs w:val="16"/>
        </w:rPr>
        <w:t>All component that use '</w:t>
      </w:r>
      <w:proofErr w:type="spellStart"/>
      <w:r w:rsidRPr="006731DB">
        <w:rPr>
          <w:rFonts w:ascii="Verdana" w:hAnsi="Verdana"/>
          <w:color w:val="303030"/>
          <w:sz w:val="16"/>
          <w:szCs w:val="16"/>
        </w:rPr>
        <w:t>IsACPowered</w:t>
      </w:r>
      <w:proofErr w:type="spellEnd"/>
      <w:r w:rsidRPr="006731DB">
        <w:rPr>
          <w:rFonts w:ascii="Verdana" w:hAnsi="Verdana"/>
          <w:color w:val="303030"/>
          <w:sz w:val="16"/>
          <w:szCs w:val="16"/>
        </w:rPr>
        <w:t>' take the &lt;</w:t>
      </w:r>
      <w:proofErr w:type="spellStart"/>
      <w:r w:rsidRPr="006731DB">
        <w:rPr>
          <w:rFonts w:ascii="Verdana" w:hAnsi="Verdana"/>
          <w:color w:val="303030"/>
          <w:sz w:val="16"/>
          <w:szCs w:val="16"/>
        </w:rPr>
        <w:t>MainPowerFailureNotificationDelay</w:t>
      </w:r>
      <w:proofErr w:type="spellEnd"/>
      <w:r w:rsidRPr="006731DB">
        <w:rPr>
          <w:rFonts w:ascii="Verdana" w:hAnsi="Verdana"/>
          <w:color w:val="303030"/>
          <w:sz w:val="16"/>
          <w:szCs w:val="16"/>
        </w:rPr>
        <w:t>&gt; for de-bounce</w:t>
      </w:r>
    </w:p>
    <w:p w:rsidR="006731DB" w:rsidRPr="006731DB" w:rsidRDefault="006731DB" w:rsidP="006731DB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6731DB">
        <w:rPr>
          <w:rFonts w:ascii="Verdana" w:hAnsi="Verdana"/>
          <w:color w:val="303030"/>
          <w:sz w:val="16"/>
          <w:szCs w:val="16"/>
        </w:rPr>
        <w:lastRenderedPageBreak/>
        <w:t>Support Keypad's AC trouble</w:t>
      </w:r>
    </w:p>
    <w:p w:rsidR="006731DB" w:rsidRPr="006731DB" w:rsidRDefault="006731DB" w:rsidP="006731DB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6731DB">
        <w:rPr>
          <w:rFonts w:ascii="Verdana" w:hAnsi="Verdana"/>
          <w:color w:val="303030"/>
          <w:sz w:val="16"/>
          <w:szCs w:val="16"/>
        </w:rPr>
        <w:t>Chime Event Support</w:t>
      </w:r>
    </w:p>
    <w:p w:rsidR="006731DB" w:rsidRPr="006731DB" w:rsidRDefault="006731DB" w:rsidP="006731DB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>I</w:t>
      </w:r>
      <w:r w:rsidRPr="006731DB">
        <w:rPr>
          <w:rFonts w:ascii="Verdana" w:hAnsi="Verdana"/>
          <w:color w:val="303030"/>
          <w:sz w:val="16"/>
          <w:szCs w:val="16"/>
        </w:rPr>
        <w:t>mproved mechanism for authenticating user from keypad, before making operation.</w:t>
      </w:r>
    </w:p>
    <w:p w:rsidR="006731DB" w:rsidRPr="00040BEE" w:rsidRDefault="006731DB" w:rsidP="00040BEE">
      <w:pPr>
        <w:spacing w:after="0"/>
        <w:ind w:left="720"/>
        <w:rPr>
          <w:rFonts w:ascii="Verdana" w:hAnsi="Verdana"/>
          <w:color w:val="303030"/>
          <w:sz w:val="16"/>
          <w:szCs w:val="16"/>
          <w:u w:val="single"/>
        </w:rPr>
      </w:pPr>
      <w:r w:rsidRPr="00040BEE">
        <w:rPr>
          <w:rFonts w:ascii="Verdana" w:hAnsi="Verdana"/>
          <w:color w:val="303030"/>
          <w:sz w:val="16"/>
          <w:szCs w:val="16"/>
          <w:u w:val="single"/>
        </w:rPr>
        <w:t>Bug Fixes:</w:t>
      </w:r>
    </w:p>
    <w:p w:rsidR="006731DB" w:rsidRPr="006731DB" w:rsidRDefault="006731DB" w:rsidP="00040BEE">
      <w:pPr>
        <w:numPr>
          <w:ilvl w:val="0"/>
          <w:numId w:val="58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6731DB">
        <w:rPr>
          <w:rFonts w:ascii="Verdana" w:hAnsi="Verdana"/>
          <w:color w:val="303030"/>
          <w:sz w:val="16"/>
          <w:szCs w:val="16"/>
        </w:rPr>
        <w:t>The control-panel send wrong configuration to the camera</w:t>
      </w:r>
    </w:p>
    <w:p w:rsidR="006731DB" w:rsidRPr="006731DB" w:rsidRDefault="006731DB" w:rsidP="006731DB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6731DB">
        <w:rPr>
          <w:rFonts w:ascii="Verdana" w:hAnsi="Verdana"/>
          <w:color w:val="303030"/>
          <w:sz w:val="16"/>
          <w:szCs w:val="16"/>
        </w:rPr>
        <w:t>User with no permission to acknowledge (</w:t>
      </w:r>
      <w:proofErr w:type="spellStart"/>
      <w:r w:rsidRPr="006731DB">
        <w:rPr>
          <w:rFonts w:ascii="Verdana" w:hAnsi="Verdana"/>
          <w:color w:val="303030"/>
          <w:sz w:val="16"/>
          <w:szCs w:val="16"/>
        </w:rPr>
        <w:t>CanAcknowledgeInfo</w:t>
      </w:r>
      <w:proofErr w:type="spellEnd"/>
      <w:r w:rsidRPr="006731DB">
        <w:rPr>
          <w:rFonts w:ascii="Verdana" w:hAnsi="Verdana"/>
          <w:color w:val="303030"/>
          <w:sz w:val="16"/>
          <w:szCs w:val="16"/>
        </w:rPr>
        <w:t>="false") can acknowledge using keypad</w:t>
      </w:r>
    </w:p>
    <w:p w:rsidR="006731DB" w:rsidRPr="006731DB" w:rsidRDefault="006731DB" w:rsidP="006731DB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6731DB">
        <w:rPr>
          <w:rFonts w:ascii="Verdana" w:hAnsi="Verdana"/>
          <w:color w:val="303030"/>
          <w:sz w:val="16"/>
          <w:szCs w:val="16"/>
        </w:rPr>
        <w:t>Security guard can't disarm after alarm</w:t>
      </w:r>
    </w:p>
    <w:p w:rsidR="006731DB" w:rsidRPr="006731DB" w:rsidRDefault="006731DB" w:rsidP="006731DB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6731DB">
        <w:rPr>
          <w:rFonts w:ascii="Verdana" w:hAnsi="Verdana"/>
          <w:color w:val="303030"/>
          <w:sz w:val="16"/>
          <w:szCs w:val="16"/>
        </w:rPr>
        <w:t>Pir profile start from "0" and not from "1" in the xml</w:t>
      </w:r>
    </w:p>
    <w:p w:rsidR="006731DB" w:rsidRPr="006731DB" w:rsidRDefault="006731DB" w:rsidP="006731DB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6731DB">
        <w:rPr>
          <w:rFonts w:ascii="Verdana" w:hAnsi="Verdana"/>
          <w:color w:val="303030"/>
          <w:sz w:val="16"/>
          <w:szCs w:val="16"/>
        </w:rPr>
        <w:t xml:space="preserve">After restore for GPRS or PSTN ERROR user cant acknowledge using </w:t>
      </w:r>
      <w:proofErr w:type="spellStart"/>
      <w:r w:rsidRPr="006731DB">
        <w:rPr>
          <w:rFonts w:ascii="Verdana" w:hAnsi="Verdana"/>
          <w:color w:val="303030"/>
          <w:sz w:val="16"/>
          <w:szCs w:val="16"/>
        </w:rPr>
        <w:t>keypad,the</w:t>
      </w:r>
      <w:proofErr w:type="spellEnd"/>
      <w:r w:rsidRPr="006731DB">
        <w:rPr>
          <w:rFonts w:ascii="Verdana" w:hAnsi="Verdana"/>
          <w:color w:val="303030"/>
          <w:sz w:val="16"/>
          <w:szCs w:val="16"/>
        </w:rPr>
        <w:t xml:space="preserve"> event present in ongoing (group 1)</w:t>
      </w:r>
    </w:p>
    <w:p w:rsidR="006731DB" w:rsidRPr="006731DB" w:rsidRDefault="006731DB" w:rsidP="006731DB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 xml:space="preserve">Tamper event doesn’t </w:t>
      </w:r>
      <w:r w:rsidRPr="006731DB">
        <w:rPr>
          <w:rFonts w:ascii="Verdana" w:hAnsi="Verdana"/>
          <w:color w:val="303030"/>
          <w:sz w:val="16"/>
          <w:szCs w:val="16"/>
        </w:rPr>
        <w:t>not cause NOT READY TO ARM</w:t>
      </w:r>
    </w:p>
    <w:p w:rsidR="006731DB" w:rsidRPr="006731DB" w:rsidRDefault="006731DB" w:rsidP="006731DB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6731DB">
        <w:rPr>
          <w:rFonts w:ascii="Verdana" w:hAnsi="Verdana"/>
          <w:color w:val="303030"/>
          <w:sz w:val="16"/>
          <w:szCs w:val="16"/>
        </w:rPr>
        <w:t>On off commands for output were send more than once for a single event.</w:t>
      </w:r>
    </w:p>
    <w:p w:rsidR="006731DB" w:rsidRPr="006731DB" w:rsidRDefault="006731DB" w:rsidP="006731DB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6731DB">
        <w:rPr>
          <w:rFonts w:ascii="Verdana" w:hAnsi="Verdana"/>
          <w:color w:val="303030"/>
          <w:sz w:val="16"/>
          <w:szCs w:val="16"/>
        </w:rPr>
        <w:t xml:space="preserve">Event </w:t>
      </w:r>
      <w:proofErr w:type="spellStart"/>
      <w:r w:rsidRPr="006731DB">
        <w:rPr>
          <w:rFonts w:ascii="Verdana" w:hAnsi="Verdana"/>
          <w:color w:val="303030"/>
          <w:sz w:val="16"/>
          <w:szCs w:val="16"/>
        </w:rPr>
        <w:t>isAck</w:t>
      </w:r>
      <w:proofErr w:type="spellEnd"/>
      <w:r w:rsidRPr="006731DB">
        <w:rPr>
          <w:rFonts w:ascii="Verdana" w:hAnsi="Verdana"/>
          <w:color w:val="303030"/>
          <w:sz w:val="16"/>
          <w:szCs w:val="16"/>
        </w:rPr>
        <w:t xml:space="preserve"> flag on </w:t>
      </w:r>
      <w:proofErr w:type="spellStart"/>
      <w:r w:rsidRPr="006731DB">
        <w:rPr>
          <w:rFonts w:ascii="Verdana" w:hAnsi="Verdana"/>
          <w:color w:val="303030"/>
          <w:sz w:val="16"/>
          <w:szCs w:val="16"/>
        </w:rPr>
        <w:t>eeprom</w:t>
      </w:r>
      <w:proofErr w:type="spellEnd"/>
      <w:r w:rsidRPr="006731DB">
        <w:rPr>
          <w:rFonts w:ascii="Verdana" w:hAnsi="Verdana"/>
          <w:color w:val="303030"/>
          <w:sz w:val="16"/>
          <w:szCs w:val="16"/>
        </w:rPr>
        <w:t xml:space="preserve"> is not always updated</w:t>
      </w:r>
    </w:p>
    <w:p w:rsidR="006731DB" w:rsidRPr="006731DB" w:rsidRDefault="006731DB" w:rsidP="006731DB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6731DB">
        <w:rPr>
          <w:rFonts w:ascii="Verdana" w:hAnsi="Verdana"/>
          <w:color w:val="303030"/>
          <w:sz w:val="16"/>
          <w:szCs w:val="16"/>
        </w:rPr>
        <w:t xml:space="preserve">MCU Crashes if </w:t>
      </w:r>
      <w:proofErr w:type="spellStart"/>
      <w:r w:rsidRPr="006731DB">
        <w:rPr>
          <w:rFonts w:ascii="Verdana" w:hAnsi="Verdana"/>
          <w:color w:val="303030"/>
          <w:sz w:val="16"/>
          <w:szCs w:val="16"/>
        </w:rPr>
        <w:t>KeyFob</w:t>
      </w:r>
      <w:proofErr w:type="spellEnd"/>
      <w:r w:rsidRPr="006731DB">
        <w:rPr>
          <w:rFonts w:ascii="Verdana" w:hAnsi="Verdana"/>
          <w:color w:val="303030"/>
          <w:sz w:val="16"/>
          <w:szCs w:val="16"/>
        </w:rPr>
        <w:t xml:space="preserve"> is not linked to the Area</w:t>
      </w:r>
    </w:p>
    <w:p w:rsidR="006731DB" w:rsidRPr="006731DB" w:rsidRDefault="006731DB" w:rsidP="006731DB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6731DB">
        <w:rPr>
          <w:rFonts w:ascii="Verdana" w:hAnsi="Verdana"/>
          <w:color w:val="303030"/>
          <w:sz w:val="16"/>
          <w:szCs w:val="16"/>
        </w:rPr>
        <w:t>On supervision lost from keypad, the "KEYPAD_SETTING_MODE' is cleared automatically</w:t>
      </w:r>
    </w:p>
    <w:p w:rsidR="006731DB" w:rsidRPr="006731DB" w:rsidRDefault="006731DB" w:rsidP="006731DB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6731DB">
        <w:rPr>
          <w:rFonts w:ascii="Verdana" w:hAnsi="Verdana"/>
          <w:color w:val="303030"/>
          <w:sz w:val="16"/>
          <w:szCs w:val="16"/>
        </w:rPr>
        <w:t>When entering 'Extended menu' the area gets "NOT READY" status</w:t>
      </w:r>
    </w:p>
    <w:p w:rsidR="006731DB" w:rsidRPr="006731DB" w:rsidRDefault="006731DB" w:rsidP="006731DB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6731DB">
        <w:rPr>
          <w:rFonts w:ascii="Verdana" w:hAnsi="Verdana"/>
          <w:color w:val="303030"/>
          <w:sz w:val="16"/>
          <w:szCs w:val="16"/>
        </w:rPr>
        <w:t>After sending SMS the GSM was not able to connect to TCP/IP socket</w:t>
      </w:r>
    </w:p>
    <w:p w:rsidR="006731DB" w:rsidRPr="006731DB" w:rsidRDefault="006731DB" w:rsidP="006731DB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6731DB">
        <w:rPr>
          <w:rFonts w:ascii="Verdana" w:hAnsi="Verdana"/>
          <w:color w:val="303030"/>
          <w:sz w:val="16"/>
          <w:szCs w:val="16"/>
        </w:rPr>
        <w:t>Can arm with door module lock-key when there is an ongoing sabotage event</w:t>
      </w:r>
    </w:p>
    <w:p w:rsidR="006731DB" w:rsidRPr="006731DB" w:rsidRDefault="006731DB" w:rsidP="006731DB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6731DB">
        <w:rPr>
          <w:rFonts w:ascii="Verdana" w:hAnsi="Verdana"/>
          <w:color w:val="303030"/>
          <w:sz w:val="16"/>
          <w:szCs w:val="16"/>
        </w:rPr>
        <w:t>Even when the door module's reed switch is open, it is possible to stay arm the system</w:t>
      </w:r>
    </w:p>
    <w:p w:rsidR="006731DB" w:rsidRPr="006731DB" w:rsidRDefault="006731DB" w:rsidP="006731DB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6731DB">
        <w:rPr>
          <w:rFonts w:ascii="Verdana" w:hAnsi="Verdana"/>
          <w:color w:val="303030"/>
          <w:sz w:val="16"/>
          <w:szCs w:val="16"/>
        </w:rPr>
        <w:t>Burglar Alarm can't be deactivated</w:t>
      </w:r>
    </w:p>
    <w:p w:rsidR="006731DB" w:rsidRPr="006731DB" w:rsidRDefault="006731DB" w:rsidP="006731DB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6731DB">
        <w:rPr>
          <w:rFonts w:ascii="Verdana" w:hAnsi="Verdana"/>
          <w:color w:val="303030"/>
          <w:sz w:val="16"/>
          <w:szCs w:val="16"/>
        </w:rPr>
        <w:t>I/O input assigned to vital al</w:t>
      </w:r>
      <w:r w:rsidR="005A7332">
        <w:rPr>
          <w:rFonts w:ascii="Verdana" w:hAnsi="Verdana"/>
          <w:color w:val="303030"/>
          <w:sz w:val="16"/>
          <w:szCs w:val="16"/>
        </w:rPr>
        <w:t>a</w:t>
      </w:r>
      <w:r w:rsidRPr="006731DB">
        <w:rPr>
          <w:rFonts w:ascii="Verdana" w:hAnsi="Verdana"/>
          <w:color w:val="303030"/>
          <w:sz w:val="16"/>
          <w:szCs w:val="16"/>
        </w:rPr>
        <w:t>rm doesn't cause vital alarm</w:t>
      </w:r>
    </w:p>
    <w:p w:rsidR="006731DB" w:rsidRPr="006731DB" w:rsidRDefault="006731DB" w:rsidP="006731DB">
      <w:pPr>
        <w:spacing w:after="0"/>
        <w:ind w:left="720"/>
        <w:rPr>
          <w:rFonts w:ascii="Verdana" w:hAnsi="Verdana"/>
          <w:color w:val="303030"/>
          <w:sz w:val="16"/>
          <w:szCs w:val="16"/>
          <w:u w:val="single"/>
        </w:rPr>
      </w:pPr>
      <w:r w:rsidRPr="006731DB">
        <w:rPr>
          <w:rFonts w:ascii="Verdana" w:hAnsi="Verdana"/>
          <w:color w:val="303030"/>
          <w:sz w:val="16"/>
          <w:szCs w:val="16"/>
          <w:u w:val="single"/>
        </w:rPr>
        <w:t>JIRA/GIRA reported Bug Fixes</w:t>
      </w:r>
    </w:p>
    <w:p w:rsidR="006731DB" w:rsidRPr="006731DB" w:rsidRDefault="006731DB" w:rsidP="00F97B7D">
      <w:pPr>
        <w:numPr>
          <w:ilvl w:val="0"/>
          <w:numId w:val="58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6731DB">
        <w:rPr>
          <w:rFonts w:ascii="Verdana" w:hAnsi="Verdana"/>
          <w:color w:val="303030"/>
          <w:sz w:val="16"/>
          <w:szCs w:val="16"/>
        </w:rPr>
        <w:t xml:space="preserve">ASCBT-285 </w:t>
      </w:r>
      <w:r w:rsidR="00F97B7D">
        <w:rPr>
          <w:rFonts w:ascii="Verdana" w:hAnsi="Verdana"/>
          <w:color w:val="303030"/>
          <w:sz w:val="16"/>
          <w:szCs w:val="16"/>
        </w:rPr>
        <w:t>–</w:t>
      </w:r>
      <w:r w:rsidRPr="006731DB">
        <w:rPr>
          <w:rFonts w:ascii="Verdana" w:hAnsi="Verdana"/>
          <w:color w:val="303030"/>
          <w:sz w:val="16"/>
          <w:szCs w:val="16"/>
        </w:rPr>
        <w:t xml:space="preserve"> </w:t>
      </w:r>
      <w:r w:rsidR="00F97B7D">
        <w:rPr>
          <w:rFonts w:ascii="Verdana" w:hAnsi="Verdana"/>
          <w:color w:val="303030"/>
          <w:sz w:val="16"/>
          <w:szCs w:val="16"/>
        </w:rPr>
        <w:t>Non-</w:t>
      </w:r>
      <w:r w:rsidRPr="006731DB">
        <w:rPr>
          <w:rFonts w:ascii="Verdana" w:hAnsi="Verdana"/>
          <w:color w:val="303030"/>
          <w:sz w:val="16"/>
          <w:szCs w:val="16"/>
        </w:rPr>
        <w:t>configured control unit does not send control unit event</w:t>
      </w:r>
    </w:p>
    <w:p w:rsidR="006731DB" w:rsidRPr="006731DB" w:rsidRDefault="006731DB" w:rsidP="006731DB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6731DB">
        <w:rPr>
          <w:rFonts w:ascii="Verdana" w:hAnsi="Verdana"/>
          <w:color w:val="303030"/>
          <w:sz w:val="16"/>
          <w:szCs w:val="16"/>
        </w:rPr>
        <w:t xml:space="preserve">ASCBT-264 - User is blocked after PIN is changed via GPA-C or </w:t>
      </w:r>
      <w:proofErr w:type="spellStart"/>
      <w:r w:rsidRPr="006731DB">
        <w:rPr>
          <w:rFonts w:ascii="Verdana" w:hAnsi="Verdana"/>
          <w:color w:val="303030"/>
          <w:sz w:val="16"/>
          <w:szCs w:val="16"/>
        </w:rPr>
        <w:t>CrowAPI</w:t>
      </w:r>
      <w:proofErr w:type="spellEnd"/>
    </w:p>
    <w:p w:rsidR="006731DB" w:rsidRPr="006731DB" w:rsidRDefault="006731DB" w:rsidP="006731DB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6731DB">
        <w:rPr>
          <w:rFonts w:ascii="Verdana" w:hAnsi="Verdana"/>
          <w:color w:val="303030"/>
          <w:sz w:val="16"/>
          <w:szCs w:val="16"/>
        </w:rPr>
        <w:t>ASCBT-269 - MCU-/ IO-Module outputs, associated with arming states, will be never deactivated</w:t>
      </w:r>
    </w:p>
    <w:p w:rsidR="006731DB" w:rsidRPr="006731DB" w:rsidRDefault="006731DB" w:rsidP="006731DB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6731DB">
        <w:rPr>
          <w:rFonts w:ascii="Verdana" w:hAnsi="Verdana"/>
          <w:color w:val="303030"/>
          <w:sz w:val="16"/>
          <w:szCs w:val="16"/>
        </w:rPr>
        <w:t>ASCBT-306 - Immediately report AC power failure event</w:t>
      </w:r>
    </w:p>
    <w:p w:rsidR="006731DB" w:rsidRPr="00832137" w:rsidRDefault="006731DB" w:rsidP="006731DB">
      <w:pPr>
        <w:spacing w:after="0"/>
        <w:ind w:left="360"/>
        <w:rPr>
          <w:u w:val="single"/>
        </w:rPr>
      </w:pPr>
    </w:p>
    <w:p w:rsidR="006731DB" w:rsidRPr="00D24920" w:rsidRDefault="006731DB" w:rsidP="007378C3">
      <w:pPr>
        <w:pStyle w:val="ListParagraph"/>
        <w:numPr>
          <w:ilvl w:val="0"/>
          <w:numId w:val="76"/>
        </w:numPr>
        <w:spacing w:after="0"/>
        <w:rPr>
          <w:u w:val="single"/>
        </w:rPr>
      </w:pPr>
      <w:r w:rsidRPr="00D24920">
        <w:rPr>
          <w:u w:val="single"/>
        </w:rPr>
        <w:t>RF Module</w:t>
      </w:r>
    </w:p>
    <w:p w:rsidR="00696DAA" w:rsidRPr="00696DAA" w:rsidRDefault="00696DAA" w:rsidP="00696DAA">
      <w:pPr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696DAA">
        <w:rPr>
          <w:rFonts w:ascii="Verdana" w:eastAsia="Times New Roman" w:hAnsi="Verdana" w:cs="Times New Roman"/>
          <w:color w:val="303030"/>
          <w:sz w:val="16"/>
          <w:szCs w:val="16"/>
        </w:rPr>
        <w:t xml:space="preserve">Fixed 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ASCBT-238</w:t>
      </w:r>
      <w:r w:rsidRPr="00696DAA">
        <w:rPr>
          <w:rFonts w:ascii="Verdana" w:eastAsia="Times New Roman" w:hAnsi="Verdana" w:cs="Times New Roman"/>
          <w:color w:val="303030"/>
          <w:sz w:val="16"/>
          <w:szCs w:val="16"/>
        </w:rPr>
        <w:t xml:space="preserve">: First </w:t>
      </w:r>
      <w:proofErr w:type="spellStart"/>
      <w:r w:rsidRPr="00696DAA">
        <w:rPr>
          <w:rFonts w:ascii="Verdana" w:eastAsia="Times New Roman" w:hAnsi="Verdana" w:cs="Times New Roman"/>
          <w:color w:val="303030"/>
          <w:sz w:val="16"/>
          <w:szCs w:val="16"/>
        </w:rPr>
        <w:t>KeyFob</w:t>
      </w:r>
      <w:proofErr w:type="spellEnd"/>
      <w:r w:rsidRPr="00696DAA">
        <w:rPr>
          <w:rFonts w:ascii="Verdana" w:eastAsia="Times New Roman" w:hAnsi="Verdana" w:cs="Times New Roman"/>
          <w:color w:val="303030"/>
          <w:sz w:val="16"/>
          <w:szCs w:val="16"/>
        </w:rPr>
        <w:t xml:space="preserve"> action doesn't work</w:t>
      </w:r>
    </w:p>
    <w:p w:rsidR="00696DAA" w:rsidRPr="00696DAA" w:rsidRDefault="00696DAA" w:rsidP="00696DAA">
      <w:pPr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696DAA">
        <w:rPr>
          <w:rFonts w:ascii="Verdana" w:eastAsia="Times New Roman" w:hAnsi="Verdana" w:cs="Times New Roman"/>
          <w:color w:val="303030"/>
          <w:sz w:val="16"/>
          <w:szCs w:val="16"/>
        </w:rPr>
        <w:t>BUG_SW #4698: RF module send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s</w:t>
      </w:r>
      <w:r w:rsidRPr="00696DAA">
        <w:rPr>
          <w:rFonts w:ascii="Verdana" w:eastAsia="Times New Roman" w:hAnsi="Verdana" w:cs="Times New Roman"/>
          <w:color w:val="303030"/>
          <w:sz w:val="16"/>
          <w:szCs w:val="16"/>
        </w:rPr>
        <w:t xml:space="preserve"> different Acknowledge a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fter learning process completed</w:t>
      </w:r>
    </w:p>
    <w:p w:rsidR="00696DAA" w:rsidRDefault="00696DAA" w:rsidP="006731DB">
      <w:pPr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</w:p>
    <w:p w:rsidR="006731DB" w:rsidRPr="00D24920" w:rsidRDefault="006731DB" w:rsidP="007378C3">
      <w:pPr>
        <w:pStyle w:val="ListParagraph"/>
        <w:numPr>
          <w:ilvl w:val="0"/>
          <w:numId w:val="76"/>
        </w:numPr>
        <w:spacing w:after="0"/>
        <w:rPr>
          <w:u w:val="single"/>
        </w:rPr>
      </w:pPr>
      <w:r>
        <w:rPr>
          <w:u w:val="single"/>
        </w:rPr>
        <w:t>KEYPAD</w:t>
      </w:r>
    </w:p>
    <w:p w:rsidR="00F97B7D" w:rsidRPr="00696DAA" w:rsidRDefault="00F97B7D" w:rsidP="008538ED">
      <w:pPr>
        <w:pStyle w:val="ListParagraph"/>
        <w:numPr>
          <w:ilvl w:val="0"/>
          <w:numId w:val="60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>C</w:t>
      </w:r>
      <w:r w:rsidRPr="00696DAA">
        <w:rPr>
          <w:rFonts w:ascii="Verdana" w:hAnsi="Verdana"/>
          <w:color w:val="303030"/>
          <w:sz w:val="16"/>
          <w:szCs w:val="16"/>
        </w:rPr>
        <w:t xml:space="preserve">hange request PIN handling </w:t>
      </w:r>
      <w:r>
        <w:rPr>
          <w:rFonts w:ascii="Verdana" w:hAnsi="Verdana"/>
          <w:color w:val="303030"/>
          <w:sz w:val="16"/>
          <w:szCs w:val="16"/>
        </w:rPr>
        <w:t>has been implemented</w:t>
      </w:r>
    </w:p>
    <w:p w:rsidR="00F97B7D" w:rsidRPr="00696DAA" w:rsidRDefault="00F97B7D" w:rsidP="008538ED">
      <w:pPr>
        <w:pStyle w:val="ListParagraph"/>
        <w:numPr>
          <w:ilvl w:val="0"/>
          <w:numId w:val="60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696DAA">
        <w:rPr>
          <w:rFonts w:ascii="Verdana" w:hAnsi="Verdana"/>
          <w:color w:val="303030"/>
          <w:sz w:val="16"/>
          <w:szCs w:val="16"/>
        </w:rPr>
        <w:t xml:space="preserve">Service Info </w:t>
      </w:r>
      <w:r>
        <w:rPr>
          <w:rFonts w:ascii="Verdana" w:hAnsi="Verdana"/>
          <w:color w:val="303030"/>
          <w:sz w:val="16"/>
          <w:szCs w:val="16"/>
        </w:rPr>
        <w:t>has been implemented</w:t>
      </w:r>
    </w:p>
    <w:p w:rsidR="00696DAA" w:rsidRPr="00696DAA" w:rsidRDefault="00696DAA" w:rsidP="008538ED">
      <w:pPr>
        <w:pStyle w:val="ListParagraph"/>
        <w:numPr>
          <w:ilvl w:val="0"/>
          <w:numId w:val="60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696DAA">
        <w:rPr>
          <w:rFonts w:ascii="Verdana" w:hAnsi="Verdana"/>
          <w:color w:val="303030"/>
          <w:sz w:val="16"/>
          <w:szCs w:val="16"/>
        </w:rPr>
        <w:t>Fixed issues: ASCBT-237, ASCBT-261, ASCBT-266, ASCBT-268, ASCBT-271, ASCBT-281, ASCBT-283, ASCBT-284, ASCBT-286, ASCBT-287, ASCBT-289, ASCBT-290, ASCBT-291, ASCBT-292, ASCBT-298</w:t>
      </w:r>
    </w:p>
    <w:p w:rsidR="006731DB" w:rsidRDefault="006731DB" w:rsidP="006731DB"/>
    <w:p w:rsidR="006731DB" w:rsidRPr="006731DB" w:rsidRDefault="006731DB" w:rsidP="006731DB"/>
    <w:p w:rsidR="000F52A2" w:rsidRDefault="000F52A2" w:rsidP="008071CC">
      <w:pPr>
        <w:pStyle w:val="Heading2"/>
      </w:pPr>
      <w:bookmarkStart w:id="42" w:name="_Toc523816819"/>
      <w:r>
        <w:t xml:space="preserve">Release Date: </w:t>
      </w:r>
      <w:r w:rsidR="00697680">
        <w:t>08</w:t>
      </w:r>
      <w:r>
        <w:t>/</w:t>
      </w:r>
      <w:r w:rsidR="00697680">
        <w:t>12/</w:t>
      </w:r>
      <w:r>
        <w:t xml:space="preserve">2016 (Revision </w:t>
      </w:r>
      <w:r w:rsidR="008071CC">
        <w:t>46469</w:t>
      </w:r>
      <w:r>
        <w:t>)</w:t>
      </w:r>
      <w:bookmarkEnd w:id="42"/>
    </w:p>
    <w:p w:rsidR="000F52A2" w:rsidRDefault="000F52A2" w:rsidP="000F52A2">
      <w:r>
        <w:t>SVN Location: https://subversion.ise.de/svn/gira/AlarmSystemCrow</w:t>
      </w:r>
    </w:p>
    <w:p w:rsidR="000F52A2" w:rsidRPr="00AA05BC" w:rsidRDefault="000F52A2" w:rsidP="000F52A2">
      <w:pPr>
        <w:spacing w:after="0"/>
        <w:rPr>
          <w:u w:val="single"/>
        </w:rPr>
      </w:pPr>
      <w:r w:rsidRPr="00AA05BC">
        <w:rPr>
          <w:u w:val="single"/>
        </w:rPr>
        <w:t>The Package includes:</w:t>
      </w:r>
      <w:r>
        <w:rPr>
          <w:u w:val="single"/>
        </w:rPr>
        <w:t xml:space="preserve"> </w:t>
      </w:r>
    </w:p>
    <w:p w:rsidR="000F52A2" w:rsidRDefault="000F52A2" w:rsidP="000F52A2">
      <w:pPr>
        <w:pStyle w:val="ListParagraph"/>
        <w:numPr>
          <w:ilvl w:val="0"/>
          <w:numId w:val="1"/>
        </w:numPr>
      </w:pPr>
      <w:proofErr w:type="spellStart"/>
      <w:r>
        <w:t>CrowLibrary</w:t>
      </w:r>
      <w:proofErr w:type="spellEnd"/>
      <w:r>
        <w:t xml:space="preserve"> Version </w:t>
      </w:r>
      <w:r w:rsidR="00697680">
        <w:t>2.2.0.45</w:t>
      </w:r>
    </w:p>
    <w:p w:rsidR="000F52A2" w:rsidRDefault="000F52A2" w:rsidP="00697680">
      <w:pPr>
        <w:pStyle w:val="ListParagraph"/>
        <w:numPr>
          <w:ilvl w:val="0"/>
          <w:numId w:val="1"/>
        </w:numPr>
      </w:pPr>
      <w:r>
        <w:t xml:space="preserve">Crow </w:t>
      </w:r>
      <w:proofErr w:type="spellStart"/>
      <w:r>
        <w:t>IPMApplication</w:t>
      </w:r>
      <w:proofErr w:type="spellEnd"/>
      <w:r>
        <w:t xml:space="preserve"> Version</w:t>
      </w:r>
      <w:r w:rsidR="00697680">
        <w:t xml:space="preserve"> </w:t>
      </w:r>
      <w:r w:rsidR="00697680" w:rsidRPr="00697680">
        <w:t>2.2.0.47</w:t>
      </w:r>
      <w:r>
        <w:t xml:space="preserve"> </w:t>
      </w:r>
    </w:p>
    <w:p w:rsidR="000F52A2" w:rsidRDefault="00697680" w:rsidP="000F52A2">
      <w:pPr>
        <w:pStyle w:val="ListParagraph"/>
        <w:numPr>
          <w:ilvl w:val="0"/>
          <w:numId w:val="1"/>
        </w:numPr>
      </w:pPr>
      <w:r>
        <w:t xml:space="preserve">Crow MCU </w:t>
      </w:r>
      <w:proofErr w:type="spellStart"/>
      <w:r>
        <w:t>UpdateFirmware</w:t>
      </w:r>
      <w:proofErr w:type="spellEnd"/>
      <w:r>
        <w:t xml:space="preserve"> Version 1.7.2.40</w:t>
      </w:r>
    </w:p>
    <w:p w:rsidR="00697680" w:rsidRDefault="00697680" w:rsidP="000F52A2">
      <w:pPr>
        <w:pStyle w:val="ListParagraph"/>
        <w:numPr>
          <w:ilvl w:val="0"/>
          <w:numId w:val="1"/>
        </w:numPr>
      </w:pPr>
      <w:r>
        <w:t xml:space="preserve">Crow MCU Peripheral Update Version 1.0.0.1 </w:t>
      </w:r>
    </w:p>
    <w:p w:rsidR="000F52A2" w:rsidRPr="00AA05BC" w:rsidRDefault="000F52A2" w:rsidP="000F52A2">
      <w:pPr>
        <w:spacing w:after="0"/>
        <w:rPr>
          <w:u w:val="single"/>
        </w:rPr>
      </w:pPr>
      <w:r w:rsidRPr="00AA05BC">
        <w:rPr>
          <w:u w:val="single"/>
        </w:rPr>
        <w:t>Compatibility:</w:t>
      </w:r>
      <w:r>
        <w:rPr>
          <w:u w:val="single"/>
        </w:rPr>
        <w:t xml:space="preserve"> </w:t>
      </w:r>
    </w:p>
    <w:p w:rsidR="000F52A2" w:rsidRDefault="000F52A2" w:rsidP="000F52A2">
      <w:pPr>
        <w:pStyle w:val="ListParagraph"/>
        <w:numPr>
          <w:ilvl w:val="0"/>
          <w:numId w:val="1"/>
        </w:numPr>
      </w:pPr>
      <w:proofErr w:type="spellStart"/>
      <w:r>
        <w:lastRenderedPageBreak/>
        <w:t>CrowLibraryInterface</w:t>
      </w:r>
      <w:proofErr w:type="spellEnd"/>
      <w:r>
        <w:t xml:space="preserve"> Version </w:t>
      </w:r>
      <w:r w:rsidR="00697680">
        <w:t>1.2.1.28</w:t>
      </w:r>
    </w:p>
    <w:p w:rsidR="000F52A2" w:rsidRDefault="000F52A2" w:rsidP="000F52A2">
      <w:pPr>
        <w:pStyle w:val="ListParagraph"/>
        <w:numPr>
          <w:ilvl w:val="0"/>
          <w:numId w:val="1"/>
        </w:numPr>
      </w:pPr>
      <w:proofErr w:type="spellStart"/>
      <w:r>
        <w:t>Gira</w:t>
      </w:r>
      <w:proofErr w:type="spellEnd"/>
      <w:r>
        <w:t xml:space="preserve"> Device Package : </w:t>
      </w:r>
      <w:r w:rsidR="00697680">
        <w:t>V1.0.451</w:t>
      </w:r>
    </w:p>
    <w:p w:rsidR="000F52A2" w:rsidRDefault="000F52A2" w:rsidP="000F52A2">
      <w:pPr>
        <w:pStyle w:val="ListParagraph"/>
        <w:numPr>
          <w:ilvl w:val="0"/>
          <w:numId w:val="1"/>
        </w:numPr>
      </w:pPr>
      <w:r>
        <w:t>XSD version</w:t>
      </w:r>
      <w:r w:rsidR="00697680">
        <w:t>:</w:t>
      </w:r>
      <w:r>
        <w:t xml:space="preserve"> </w:t>
      </w:r>
      <w:r w:rsidR="00697680">
        <w:t>V1.0.0.8</w:t>
      </w:r>
    </w:p>
    <w:p w:rsidR="000F52A2" w:rsidRDefault="000F52A2" w:rsidP="000F52A2">
      <w:pPr>
        <w:pStyle w:val="ListParagraph"/>
        <w:numPr>
          <w:ilvl w:val="0"/>
          <w:numId w:val="1"/>
        </w:numPr>
      </w:pPr>
      <w:r>
        <w:t xml:space="preserve">GPA Version </w:t>
      </w:r>
      <w:r w:rsidR="00697680">
        <w:t>2.1.0.9898</w:t>
      </w:r>
    </w:p>
    <w:p w:rsidR="000F52A2" w:rsidRPr="00A7013A" w:rsidRDefault="000F52A2" w:rsidP="000F52A2">
      <w:pPr>
        <w:spacing w:after="0"/>
        <w:rPr>
          <w:u w:val="single"/>
        </w:rPr>
      </w:pPr>
      <w:r>
        <w:t xml:space="preserve"> </w:t>
      </w: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1580"/>
        <w:gridCol w:w="1460"/>
        <w:gridCol w:w="2313"/>
        <w:gridCol w:w="3503"/>
      </w:tblGrid>
      <w:tr w:rsidR="000F52A2" w:rsidRPr="00F62628" w:rsidTr="0069768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HW version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2" w:rsidRPr="00F62628" w:rsidRDefault="000F52A2" w:rsidP="00697680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Comments</w:t>
            </w:r>
          </w:p>
        </w:tc>
      </w:tr>
      <w:tr w:rsidR="000F52A2" w:rsidRPr="00F62628" w:rsidTr="0069768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Control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697680">
              <w:rPr>
                <w:highlight w:val="yellow"/>
              </w:rPr>
              <w:t>2.2.</w:t>
            </w:r>
            <w:r w:rsidR="004745FD" w:rsidRPr="00697680">
              <w:rPr>
                <w:highlight w:val="yellow"/>
              </w:rPr>
              <w:t>0.83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>
              <w:t>5B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2" w:rsidRDefault="000F52A2" w:rsidP="00697680">
            <w:r>
              <w:t>Minimum HW version &gt;4</w:t>
            </w:r>
          </w:p>
          <w:p w:rsidR="000F52A2" w:rsidRPr="00F62628" w:rsidRDefault="000F52A2" w:rsidP="00697680">
            <w:r>
              <w:t>SW version s</w:t>
            </w:r>
            <w:r w:rsidRPr="00F62628">
              <w:t>till under test</w:t>
            </w:r>
          </w:p>
        </w:tc>
      </w:tr>
      <w:tr w:rsidR="000F52A2" w:rsidRPr="00F62628" w:rsidTr="0069768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RF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4745FD" w:rsidP="00697680">
            <w:pPr>
              <w:rPr>
                <w:rFonts w:cs="Arial"/>
              </w:rPr>
            </w:pPr>
            <w:r w:rsidRPr="00697680">
              <w:rPr>
                <w:highlight w:val="yellow"/>
              </w:rPr>
              <w:t>4.6.0.41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2" w:rsidRPr="00F62628" w:rsidRDefault="000F52A2" w:rsidP="00697680"/>
        </w:tc>
      </w:tr>
      <w:tr w:rsidR="000F52A2" w:rsidRPr="00F62628" w:rsidTr="0069768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PIR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tabs>
                <w:tab w:val="center" w:pos="1368"/>
              </w:tabs>
              <w:rPr>
                <w:rFonts w:cs="Arial"/>
              </w:rPr>
            </w:pPr>
            <w:r w:rsidRPr="00F62628">
              <w:t>0.8.1.11</w:t>
            </w:r>
            <w:r w:rsidRPr="00F62628">
              <w:tab/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 xml:space="preserve">4B 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2" w:rsidRPr="00F62628" w:rsidRDefault="000F52A2" w:rsidP="00697680"/>
        </w:tc>
      </w:tr>
      <w:tr w:rsidR="000F52A2" w:rsidRPr="00F62628" w:rsidTr="0069768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proofErr w:type="spellStart"/>
            <w:r w:rsidRPr="00F62628">
              <w:t>PIRCam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5C0DA2">
            <w:pPr>
              <w:rPr>
                <w:rFonts w:cs="Arial"/>
              </w:rPr>
            </w:pPr>
            <w:r w:rsidRPr="0065465D">
              <w:rPr>
                <w:highlight w:val="yellow"/>
              </w:rPr>
              <w:t>1.2.0.3</w:t>
            </w:r>
            <w:r w:rsidR="005C0DA2" w:rsidRPr="0065465D">
              <w:rPr>
                <w:highlight w:val="yellow"/>
              </w:rPr>
              <w:t>2</w:t>
            </w:r>
            <w:r w:rsidRPr="0065465D">
              <w:rPr>
                <w:highlight w:val="yellow"/>
              </w:rPr>
              <w:t>/192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 xml:space="preserve">4A 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2" w:rsidRDefault="000F52A2" w:rsidP="00697680">
            <w:r>
              <w:t>SW version s</w:t>
            </w:r>
            <w:r w:rsidRPr="00F62628">
              <w:t>till under test</w:t>
            </w:r>
          </w:p>
          <w:p w:rsidR="000F52A2" w:rsidRPr="00F62628" w:rsidRDefault="000F52A2" w:rsidP="00697680">
            <w:r>
              <w:t>Current DSP (189) must be updated in order to work.</w:t>
            </w:r>
          </w:p>
        </w:tc>
      </w:tr>
      <w:tr w:rsidR="000F52A2" w:rsidRPr="00F62628" w:rsidTr="0069768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Magnet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0.7.0.9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4A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2" w:rsidRPr="00F62628" w:rsidRDefault="000F52A2" w:rsidP="00697680"/>
        </w:tc>
      </w:tr>
      <w:tr w:rsidR="000F52A2" w:rsidRPr="00F62628" w:rsidTr="0069768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Technical Contact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0.7.0.9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4A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2" w:rsidRPr="00F62628" w:rsidRDefault="000F52A2" w:rsidP="00697680"/>
        </w:tc>
      </w:tr>
      <w:tr w:rsidR="000F52A2" w:rsidRPr="00F62628" w:rsidTr="0069768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Indoor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0.9.0.12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2C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2" w:rsidRPr="00F62628" w:rsidRDefault="000F52A2" w:rsidP="00697680"/>
        </w:tc>
      </w:tr>
      <w:tr w:rsidR="000F52A2" w:rsidRPr="00F62628" w:rsidTr="0069768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Outdoor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0.9.0.12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4A</w:t>
            </w:r>
            <w:r>
              <w:rPr>
                <w:rFonts w:cs="Arial"/>
              </w:rPr>
              <w:t xml:space="preserve"> must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2" w:rsidRPr="00F62628" w:rsidRDefault="000F52A2" w:rsidP="00697680"/>
        </w:tc>
      </w:tr>
      <w:tr w:rsidR="000F52A2" w:rsidRPr="00F62628" w:rsidTr="0069768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I/O 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1.1.0.19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2" w:rsidRPr="00F62628" w:rsidRDefault="000F52A2" w:rsidP="00697680">
            <w:r>
              <w:t>V1.1.0.19 can work on 3A but consumes current. It works OK on 2A.</w:t>
            </w:r>
          </w:p>
        </w:tc>
      </w:tr>
      <w:tr w:rsidR="000F52A2" w:rsidRPr="00F62628" w:rsidTr="0069768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Keyfob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0.3.0.6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1A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2" w:rsidRPr="00F62628" w:rsidRDefault="000F52A2" w:rsidP="00697680"/>
        </w:tc>
      </w:tr>
      <w:tr w:rsidR="000F52A2" w:rsidRPr="00F62628" w:rsidTr="0069768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GBD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0.1.0.11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1C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2" w:rsidRPr="00F62628" w:rsidRDefault="000F52A2" w:rsidP="00697680"/>
        </w:tc>
      </w:tr>
      <w:tr w:rsidR="000F52A2" w:rsidRPr="00F62628" w:rsidTr="0069768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LCD Keypad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4745FD" w:rsidP="00697680">
            <w:pPr>
              <w:rPr>
                <w:rFonts w:cs="Arial"/>
              </w:rPr>
            </w:pPr>
            <w:r w:rsidRPr="00697680">
              <w:rPr>
                <w:highlight w:val="yellow"/>
              </w:rPr>
              <w:t>1.0.5.25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2" w:rsidRPr="00F62628" w:rsidRDefault="000F52A2" w:rsidP="00697680">
            <w:r>
              <w:t>SW version s</w:t>
            </w:r>
            <w:r w:rsidRPr="00F62628">
              <w:t>till under test</w:t>
            </w:r>
          </w:p>
        </w:tc>
      </w:tr>
      <w:tr w:rsidR="000F52A2" w:rsidRPr="00F62628" w:rsidTr="0069768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2" w:rsidRPr="00F62628" w:rsidRDefault="000F52A2" w:rsidP="00697680">
            <w:r>
              <w:t>Touch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2" w:rsidRDefault="000F52A2" w:rsidP="00697680">
            <w:r>
              <w:t>0.0.0.3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2" w:rsidRDefault="000F52A2" w:rsidP="00697680"/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2" w:rsidRDefault="000F52A2" w:rsidP="00697680"/>
        </w:tc>
      </w:tr>
      <w:tr w:rsidR="000F52A2" w:rsidRPr="00F62628" w:rsidTr="0069768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Door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0.1.0.5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2B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2" w:rsidRPr="00F62628" w:rsidRDefault="000F52A2" w:rsidP="00697680"/>
        </w:tc>
      </w:tr>
      <w:tr w:rsidR="000F52A2" w:rsidRPr="00F62628" w:rsidTr="0069768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Repeater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0.1.1.10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2C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2" w:rsidRPr="00F62628" w:rsidRDefault="000F52A2" w:rsidP="00697680"/>
        </w:tc>
      </w:tr>
      <w:tr w:rsidR="000F52A2" w:rsidRPr="00F62628" w:rsidTr="0069768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IPM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>
              <w:t>2.2.0.45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6A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2" w:rsidRPr="00F62628" w:rsidRDefault="000F52A2" w:rsidP="00697680"/>
        </w:tc>
      </w:tr>
      <w:tr w:rsidR="000F52A2" w:rsidTr="00697680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GPA-C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697680">
              <w:rPr>
                <w:highlight w:val="yellow"/>
              </w:rPr>
              <w:t>V2.2</w:t>
            </w:r>
            <w:r w:rsidR="00697680" w:rsidRPr="00697680">
              <w:rPr>
                <w:highlight w:val="yellow"/>
              </w:rPr>
              <w:t>.0.30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2A2" w:rsidRPr="00F62628" w:rsidRDefault="000F52A2" w:rsidP="00697680">
            <w:pPr>
              <w:rPr>
                <w:rFonts w:cs="Arial"/>
              </w:rPr>
            </w:pPr>
            <w:r w:rsidRPr="00F62628">
              <w:t>Located @ Tests folder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A2" w:rsidRPr="00F62628" w:rsidRDefault="000F52A2" w:rsidP="00697680"/>
        </w:tc>
      </w:tr>
    </w:tbl>
    <w:p w:rsidR="000F52A2" w:rsidRDefault="000F52A2" w:rsidP="000F52A2">
      <w:pPr>
        <w:spacing w:after="0"/>
        <w:rPr>
          <w:u w:val="single"/>
        </w:rPr>
      </w:pPr>
    </w:p>
    <w:p w:rsidR="000F52A2" w:rsidRPr="00AE6D8B" w:rsidRDefault="000F52A2" w:rsidP="000F52A2">
      <w:pPr>
        <w:spacing w:after="0"/>
        <w:rPr>
          <w:u w:val="single"/>
        </w:rPr>
      </w:pPr>
      <w:r w:rsidRPr="00AE6D8B">
        <w:rPr>
          <w:u w:val="single"/>
        </w:rPr>
        <w:t>Changes:</w:t>
      </w:r>
    </w:p>
    <w:p w:rsidR="000F52A2" w:rsidRPr="00AA05BC" w:rsidRDefault="000F52A2" w:rsidP="008538ED">
      <w:pPr>
        <w:pStyle w:val="ListParagraph"/>
        <w:numPr>
          <w:ilvl w:val="0"/>
          <w:numId w:val="61"/>
        </w:numPr>
        <w:spacing w:after="0"/>
        <w:rPr>
          <w:u w:val="single"/>
        </w:rPr>
      </w:pPr>
      <w:r w:rsidRPr="00AA05BC">
        <w:rPr>
          <w:u w:val="single"/>
        </w:rPr>
        <w:t>IP Module</w:t>
      </w:r>
    </w:p>
    <w:p w:rsidR="00697680" w:rsidRDefault="00697680" w:rsidP="00227086">
      <w:pPr>
        <w:numPr>
          <w:ilvl w:val="0"/>
          <w:numId w:val="58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>Added re-transmit mechanism for Configuration, Voice File &amp; RF File sending to MCU, if NACK or no acknowledge is received</w:t>
      </w:r>
    </w:p>
    <w:p w:rsidR="00697680" w:rsidRDefault="00697680" w:rsidP="00227086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 xml:space="preserve">Fixed </w:t>
      </w:r>
      <w:proofErr w:type="spellStart"/>
      <w:r>
        <w:rPr>
          <w:rFonts w:ascii="Verdana" w:hAnsi="Verdana"/>
          <w:color w:val="303030"/>
          <w:sz w:val="16"/>
          <w:szCs w:val="16"/>
        </w:rPr>
        <w:t>IPMApp</w:t>
      </w:r>
      <w:proofErr w:type="spellEnd"/>
      <w:r>
        <w:rPr>
          <w:rFonts w:ascii="Verdana" w:hAnsi="Verdana"/>
          <w:color w:val="303030"/>
          <w:sz w:val="16"/>
          <w:szCs w:val="16"/>
        </w:rPr>
        <w:t xml:space="preserve"> crash if the TCP/IP Receive message is more than 100 bytes</w:t>
      </w:r>
    </w:p>
    <w:p w:rsidR="00697680" w:rsidRDefault="00697680" w:rsidP="00227086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 xml:space="preserve">Fixed </w:t>
      </w:r>
      <w:proofErr w:type="spellStart"/>
      <w:r>
        <w:rPr>
          <w:rFonts w:ascii="Verdana" w:hAnsi="Verdana"/>
          <w:color w:val="303030"/>
          <w:sz w:val="16"/>
          <w:szCs w:val="16"/>
        </w:rPr>
        <w:t>IPMApp</w:t>
      </w:r>
      <w:proofErr w:type="spellEnd"/>
      <w:r>
        <w:rPr>
          <w:rFonts w:ascii="Verdana" w:hAnsi="Verdana"/>
          <w:color w:val="303030"/>
          <w:sz w:val="16"/>
          <w:szCs w:val="16"/>
        </w:rPr>
        <w:t xml:space="preserve"> bug, if TCP/IP receive request is exactly 256 bytes - nothing is sent to the MCU</w:t>
      </w:r>
    </w:p>
    <w:p w:rsidR="000F52A2" w:rsidRDefault="00697680" w:rsidP="00227086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</w:pPr>
      <w:r w:rsidRPr="004B720F">
        <w:rPr>
          <w:rFonts w:ascii="Verdana" w:hAnsi="Verdana"/>
          <w:color w:val="303030"/>
          <w:sz w:val="16"/>
          <w:szCs w:val="16"/>
        </w:rPr>
        <w:t xml:space="preserve">Added </w:t>
      </w:r>
      <w:proofErr w:type="spellStart"/>
      <w:r w:rsidRPr="004B720F">
        <w:rPr>
          <w:rFonts w:ascii="Verdana" w:hAnsi="Verdana"/>
          <w:color w:val="303030"/>
          <w:sz w:val="16"/>
          <w:szCs w:val="16"/>
        </w:rPr>
        <w:t>CrowMCUPeripheralUpdate</w:t>
      </w:r>
      <w:proofErr w:type="spellEnd"/>
      <w:r w:rsidRPr="004B720F">
        <w:rPr>
          <w:rFonts w:ascii="Verdana" w:hAnsi="Verdana"/>
          <w:color w:val="303030"/>
          <w:sz w:val="16"/>
          <w:szCs w:val="16"/>
        </w:rPr>
        <w:t xml:space="preserve"> Command Line Tool - used to send RF File, Voice File &amp; Get Versions</w:t>
      </w:r>
      <w:bookmarkStart w:id="43" w:name="Compatibility"/>
      <w:bookmarkEnd w:id="43"/>
    </w:p>
    <w:p w:rsidR="000F52A2" w:rsidRDefault="000F52A2" w:rsidP="008538ED">
      <w:pPr>
        <w:pStyle w:val="ListParagraph"/>
        <w:numPr>
          <w:ilvl w:val="0"/>
          <w:numId w:val="61"/>
        </w:numPr>
        <w:spacing w:after="0"/>
        <w:rPr>
          <w:u w:val="single"/>
        </w:rPr>
      </w:pPr>
      <w:r w:rsidRPr="00AA05BC">
        <w:rPr>
          <w:u w:val="single"/>
        </w:rPr>
        <w:t>MCU</w:t>
      </w:r>
    </w:p>
    <w:p w:rsidR="00535F4E" w:rsidRPr="00535F4E" w:rsidRDefault="00535F4E" w:rsidP="00227086">
      <w:pPr>
        <w:numPr>
          <w:ilvl w:val="0"/>
          <w:numId w:val="58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535F4E">
        <w:rPr>
          <w:rFonts w:ascii="Verdana" w:hAnsi="Verdana"/>
          <w:color w:val="303030"/>
          <w:sz w:val="16"/>
          <w:szCs w:val="16"/>
        </w:rPr>
        <w:t>Added Reset RF Module Feature in Production Mode (needs new Device Package)</w:t>
      </w:r>
    </w:p>
    <w:p w:rsidR="00535F4E" w:rsidRPr="00535F4E" w:rsidRDefault="00535F4E" w:rsidP="00227086">
      <w:pPr>
        <w:numPr>
          <w:ilvl w:val="0"/>
          <w:numId w:val="58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535F4E">
        <w:rPr>
          <w:rFonts w:ascii="Verdana" w:hAnsi="Verdana"/>
          <w:color w:val="303030"/>
          <w:sz w:val="16"/>
          <w:szCs w:val="16"/>
        </w:rPr>
        <w:t>Init the ISD Voice chip, before writing new Voice File (not only when there is a valid configuration) - Production (needs new Device Package in order to start a delay before sending voice file)</w:t>
      </w:r>
    </w:p>
    <w:p w:rsidR="00535F4E" w:rsidRPr="00535F4E" w:rsidRDefault="00535F4E" w:rsidP="00227086">
      <w:pPr>
        <w:numPr>
          <w:ilvl w:val="0"/>
          <w:numId w:val="58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535F4E">
        <w:rPr>
          <w:rFonts w:ascii="Verdana" w:hAnsi="Verdana"/>
          <w:color w:val="303030"/>
          <w:sz w:val="16"/>
          <w:szCs w:val="16"/>
        </w:rPr>
        <w:t>Added a send of Control Unit Event even if there is no configuration - Production</w:t>
      </w:r>
    </w:p>
    <w:p w:rsidR="00535F4E" w:rsidRPr="00535F4E" w:rsidRDefault="00535F4E" w:rsidP="00227086">
      <w:pPr>
        <w:numPr>
          <w:ilvl w:val="0"/>
          <w:numId w:val="58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535F4E">
        <w:rPr>
          <w:rFonts w:ascii="Verdana" w:hAnsi="Verdana"/>
          <w:color w:val="303030"/>
          <w:sz w:val="16"/>
          <w:szCs w:val="16"/>
        </w:rPr>
        <w:t>Added Delete Configuration feature (when sending empty file name - needs new Device Package) - Production</w:t>
      </w:r>
    </w:p>
    <w:p w:rsidR="00535F4E" w:rsidRPr="00535F4E" w:rsidRDefault="00535F4E" w:rsidP="00227086">
      <w:pPr>
        <w:numPr>
          <w:ilvl w:val="0"/>
          <w:numId w:val="58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535F4E">
        <w:rPr>
          <w:rFonts w:ascii="Verdana" w:hAnsi="Verdana"/>
          <w:color w:val="303030"/>
          <w:sz w:val="16"/>
          <w:szCs w:val="16"/>
        </w:rPr>
        <w:t>Bug Fix 5218: After opening a technical zone set to generate medical alarm, the MCU sends in acknowledgement the signal for vital alarm as well as medical alarm</w:t>
      </w:r>
    </w:p>
    <w:p w:rsidR="00535F4E" w:rsidRDefault="00535F4E" w:rsidP="00227086">
      <w:pPr>
        <w:numPr>
          <w:ilvl w:val="0"/>
          <w:numId w:val="58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</w:p>
    <w:p w:rsidR="004B720F" w:rsidRPr="004B720F" w:rsidRDefault="004B720F" w:rsidP="00227086">
      <w:pPr>
        <w:numPr>
          <w:ilvl w:val="0"/>
          <w:numId w:val="58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4B720F">
        <w:rPr>
          <w:rFonts w:ascii="Verdana" w:hAnsi="Verdana"/>
          <w:color w:val="303030"/>
          <w:sz w:val="16"/>
          <w:szCs w:val="16"/>
        </w:rPr>
        <w:t>Support CMS1&amp;2 Communication trouble</w:t>
      </w:r>
    </w:p>
    <w:p w:rsidR="004B720F" w:rsidRPr="004B720F" w:rsidRDefault="004B720F" w:rsidP="00227086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4B720F">
        <w:rPr>
          <w:rFonts w:ascii="Verdana" w:hAnsi="Verdana"/>
          <w:color w:val="303030"/>
          <w:sz w:val="16"/>
          <w:szCs w:val="16"/>
        </w:rPr>
        <w:t>Bug Fix: Vital alarm event was not entered to event-logger</w:t>
      </w:r>
    </w:p>
    <w:p w:rsidR="004B720F" w:rsidRPr="004B720F" w:rsidRDefault="004B720F" w:rsidP="00227086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4B720F">
        <w:rPr>
          <w:rFonts w:ascii="Verdana" w:hAnsi="Verdana"/>
          <w:color w:val="303030"/>
          <w:sz w:val="16"/>
          <w:szCs w:val="16"/>
        </w:rPr>
        <w:t>Updating an event on the log file - should generate an event callback on API</w:t>
      </w:r>
    </w:p>
    <w:p w:rsidR="004B720F" w:rsidRDefault="004B720F" w:rsidP="00227086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4B720F">
        <w:rPr>
          <w:rFonts w:ascii="Verdana" w:hAnsi="Verdana"/>
          <w:color w:val="303030"/>
          <w:sz w:val="16"/>
          <w:szCs w:val="16"/>
        </w:rPr>
        <w:t>Added deletion of users &amp; all other backup memory when receiving delete configuration command</w:t>
      </w:r>
    </w:p>
    <w:p w:rsidR="004B720F" w:rsidRPr="004B720F" w:rsidRDefault="004B720F" w:rsidP="004B720F">
      <w:pPr>
        <w:shd w:val="clear" w:color="auto" w:fill="FFFFFF"/>
        <w:spacing w:after="0" w:line="240" w:lineRule="auto"/>
        <w:ind w:left="720"/>
        <w:rPr>
          <w:rFonts w:ascii="Verdana" w:hAnsi="Verdana"/>
          <w:color w:val="303030"/>
          <w:sz w:val="16"/>
          <w:szCs w:val="16"/>
          <w:u w:val="single"/>
        </w:rPr>
      </w:pPr>
      <w:r w:rsidRPr="004B720F">
        <w:rPr>
          <w:rFonts w:ascii="Verdana" w:hAnsi="Verdana"/>
          <w:color w:val="303030"/>
          <w:sz w:val="16"/>
          <w:szCs w:val="16"/>
          <w:u w:val="single"/>
        </w:rPr>
        <w:t>Fixed Bugs:</w:t>
      </w:r>
    </w:p>
    <w:p w:rsidR="00535F4E" w:rsidRPr="00535F4E" w:rsidRDefault="00535F4E" w:rsidP="00227086">
      <w:pPr>
        <w:pStyle w:val="ListParagraph"/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535F4E">
        <w:rPr>
          <w:rFonts w:ascii="Verdana" w:hAnsi="Verdana"/>
          <w:color w:val="303030"/>
          <w:sz w:val="16"/>
          <w:szCs w:val="16"/>
        </w:rPr>
        <w:t>BUG_SW #4025: User cant deactivate alarm (panic/medical) with regular user</w:t>
      </w:r>
    </w:p>
    <w:p w:rsidR="00535F4E" w:rsidRPr="00535F4E" w:rsidRDefault="00535F4E" w:rsidP="00227086">
      <w:pPr>
        <w:pStyle w:val="ListParagraph"/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535F4E">
        <w:rPr>
          <w:rFonts w:ascii="Verdana" w:hAnsi="Verdana"/>
          <w:color w:val="303030"/>
          <w:sz w:val="16"/>
          <w:szCs w:val="16"/>
        </w:rPr>
        <w:t>BUG_SW #4026: The MCU doesn't send panic/medical restore for component only for area</w:t>
      </w:r>
    </w:p>
    <w:p w:rsidR="00535F4E" w:rsidRPr="00535F4E" w:rsidRDefault="00535F4E" w:rsidP="00227086">
      <w:pPr>
        <w:pStyle w:val="ListParagraph"/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535F4E">
        <w:rPr>
          <w:rFonts w:ascii="Verdana" w:hAnsi="Verdana"/>
          <w:color w:val="303030"/>
          <w:sz w:val="16"/>
          <w:szCs w:val="16"/>
        </w:rPr>
        <w:t>BUG_SW #4181: Time display on operating unit isn't implemented</w:t>
      </w:r>
    </w:p>
    <w:p w:rsidR="00535F4E" w:rsidRPr="00535F4E" w:rsidRDefault="00535F4E" w:rsidP="00227086">
      <w:pPr>
        <w:pStyle w:val="ListParagraph"/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535F4E">
        <w:rPr>
          <w:rFonts w:ascii="Verdana" w:hAnsi="Verdana"/>
          <w:color w:val="303030"/>
          <w:sz w:val="16"/>
          <w:szCs w:val="16"/>
        </w:rPr>
        <w:t>BUG_SW #4580: Keypad registration</w:t>
      </w:r>
    </w:p>
    <w:p w:rsidR="00535F4E" w:rsidRPr="00535F4E" w:rsidRDefault="00535F4E" w:rsidP="00227086">
      <w:pPr>
        <w:pStyle w:val="ListParagraph"/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535F4E">
        <w:rPr>
          <w:rFonts w:ascii="Verdana" w:hAnsi="Verdana"/>
          <w:color w:val="303030"/>
          <w:sz w:val="16"/>
          <w:szCs w:val="16"/>
        </w:rPr>
        <w:t>BUG_SW #4911: Keypad stuck due to a wrong configuration.</w:t>
      </w:r>
    </w:p>
    <w:p w:rsidR="00535F4E" w:rsidRPr="00535F4E" w:rsidRDefault="00535F4E" w:rsidP="00227086">
      <w:pPr>
        <w:pStyle w:val="ListParagraph"/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535F4E">
        <w:rPr>
          <w:rFonts w:ascii="Verdana" w:hAnsi="Verdana"/>
          <w:color w:val="303030"/>
          <w:sz w:val="16"/>
          <w:szCs w:val="16"/>
        </w:rPr>
        <w:t>BUG_SW #5218: After opening a technical zone set to generate medical alarm, the MCU sends in acknowledgement the signal for vital alarm as well as medical alarm</w:t>
      </w:r>
    </w:p>
    <w:p w:rsidR="00535F4E" w:rsidRPr="00535F4E" w:rsidRDefault="00535F4E" w:rsidP="00227086">
      <w:pPr>
        <w:pStyle w:val="ListParagraph"/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535F4E">
        <w:rPr>
          <w:rFonts w:ascii="Verdana" w:hAnsi="Verdana"/>
          <w:color w:val="303030"/>
          <w:sz w:val="16"/>
          <w:szCs w:val="16"/>
        </w:rPr>
        <w:t>BUG_SW #5243: Flash voice without configuration</w:t>
      </w:r>
    </w:p>
    <w:p w:rsidR="00535F4E" w:rsidRPr="00535F4E" w:rsidRDefault="00535F4E" w:rsidP="00227086">
      <w:pPr>
        <w:pStyle w:val="ListParagraph"/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535F4E">
        <w:rPr>
          <w:rFonts w:ascii="Verdana" w:hAnsi="Verdana"/>
          <w:color w:val="303030"/>
          <w:sz w:val="16"/>
          <w:szCs w:val="16"/>
        </w:rPr>
        <w:t>BUG_SW #5244: Power-up control unit event without configuration</w:t>
      </w:r>
    </w:p>
    <w:p w:rsidR="00535F4E" w:rsidRDefault="00535F4E" w:rsidP="00227086">
      <w:pPr>
        <w:pStyle w:val="ListParagraph"/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535F4E">
        <w:rPr>
          <w:rFonts w:ascii="Verdana" w:hAnsi="Verdana"/>
          <w:color w:val="303030"/>
          <w:sz w:val="16"/>
          <w:szCs w:val="16"/>
        </w:rPr>
        <w:t>BUG_SW #5255: No delete configuration function</w:t>
      </w:r>
    </w:p>
    <w:p w:rsidR="00535F4E" w:rsidRPr="00535F4E" w:rsidRDefault="00535F4E" w:rsidP="00227086">
      <w:pPr>
        <w:pStyle w:val="ListParagraph"/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535F4E">
        <w:rPr>
          <w:rFonts w:ascii="Verdana" w:hAnsi="Verdana"/>
          <w:color w:val="303030"/>
          <w:sz w:val="16"/>
          <w:szCs w:val="16"/>
        </w:rPr>
        <w:t>BUG_SW #4906: MCU stuck.</w:t>
      </w:r>
    </w:p>
    <w:p w:rsidR="00535F4E" w:rsidRPr="00535F4E" w:rsidRDefault="00535F4E" w:rsidP="00227086">
      <w:pPr>
        <w:pStyle w:val="ListParagraph"/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535F4E">
        <w:rPr>
          <w:rFonts w:ascii="Verdana" w:hAnsi="Verdana"/>
          <w:color w:val="303030"/>
          <w:sz w:val="16"/>
          <w:szCs w:val="16"/>
        </w:rPr>
        <w:t>BUG_SW #4956: Message 2302 - system info response for Group 2 is without Object ID(Component S/N)</w:t>
      </w:r>
    </w:p>
    <w:p w:rsidR="00535F4E" w:rsidRDefault="00535F4E" w:rsidP="00227086">
      <w:pPr>
        <w:pStyle w:val="ListParagraph"/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535F4E">
        <w:rPr>
          <w:rFonts w:ascii="Verdana" w:hAnsi="Verdana"/>
          <w:color w:val="303030"/>
          <w:sz w:val="16"/>
          <w:szCs w:val="16"/>
        </w:rPr>
        <w:t>BUG_SW #5033: MCU send wrong message to the keypad after several panic alarm</w:t>
      </w:r>
    </w:p>
    <w:p w:rsidR="00535F4E" w:rsidRDefault="00535F4E" w:rsidP="00227086">
      <w:pPr>
        <w:pStyle w:val="ListParagraph"/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535F4E">
        <w:rPr>
          <w:rFonts w:ascii="Verdana" w:hAnsi="Verdana"/>
          <w:color w:val="303030"/>
          <w:sz w:val="16"/>
          <w:szCs w:val="16"/>
        </w:rPr>
        <w:t>BUG_SW #4177: Wrong message when a com</w:t>
      </w:r>
      <w:r>
        <w:rPr>
          <w:rFonts w:ascii="Verdana" w:hAnsi="Verdana"/>
          <w:color w:val="303030"/>
          <w:sz w:val="16"/>
          <w:szCs w:val="16"/>
        </w:rPr>
        <w:t>ponent with entry delay is open</w:t>
      </w:r>
    </w:p>
    <w:p w:rsidR="00535F4E" w:rsidRPr="004B720F" w:rsidRDefault="00535F4E" w:rsidP="00227086">
      <w:pPr>
        <w:pStyle w:val="ListParagraph"/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4B720F">
        <w:rPr>
          <w:rFonts w:ascii="Verdana" w:hAnsi="Verdana"/>
          <w:color w:val="303030"/>
          <w:sz w:val="16"/>
          <w:szCs w:val="16"/>
        </w:rPr>
        <w:t>BUG_SW #4692: In case C.P present GSM fail , keypad present message :"system trouble GIALRMKXIP".</w:t>
      </w:r>
    </w:p>
    <w:p w:rsidR="00535F4E" w:rsidRPr="004B720F" w:rsidRDefault="00535F4E" w:rsidP="00227086">
      <w:pPr>
        <w:pStyle w:val="ListParagraph"/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4B720F">
        <w:rPr>
          <w:rFonts w:ascii="Verdana" w:hAnsi="Verdana"/>
          <w:color w:val="303030"/>
          <w:sz w:val="16"/>
          <w:szCs w:val="16"/>
        </w:rPr>
        <w:t>BUG_SW #5247: After bypassing a missing radio device, MCU sends status not ready for arm and stay modes</w:t>
      </w:r>
    </w:p>
    <w:p w:rsidR="00535F4E" w:rsidRPr="004B720F" w:rsidRDefault="00535F4E" w:rsidP="00227086">
      <w:pPr>
        <w:pStyle w:val="ListParagraph"/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4B720F">
        <w:rPr>
          <w:rFonts w:ascii="Verdana" w:hAnsi="Verdana"/>
          <w:color w:val="303030"/>
          <w:sz w:val="16"/>
          <w:szCs w:val="16"/>
        </w:rPr>
        <w:t>BUG_SW #5340: Info page present constant trouble "system trouble GIALRMKXIP" although there is no trouble at all</w:t>
      </w:r>
    </w:p>
    <w:p w:rsidR="00535F4E" w:rsidRDefault="00535F4E" w:rsidP="00227086">
      <w:pPr>
        <w:pStyle w:val="ListParagraph"/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4B720F">
        <w:rPr>
          <w:rFonts w:ascii="Verdana" w:hAnsi="Verdana"/>
          <w:color w:val="303030"/>
          <w:sz w:val="16"/>
          <w:szCs w:val="16"/>
        </w:rPr>
        <w:t>BUG_SW #5350: MCU keeps sending request to acknowledge vital alarm event after the event was already acknowledged</w:t>
      </w:r>
    </w:p>
    <w:p w:rsidR="00832137" w:rsidRPr="00832137" w:rsidRDefault="00832137" w:rsidP="00832137">
      <w:pPr>
        <w:spacing w:after="0"/>
        <w:ind w:left="360"/>
        <w:rPr>
          <w:u w:val="single"/>
        </w:rPr>
      </w:pPr>
    </w:p>
    <w:p w:rsidR="000F52A2" w:rsidRPr="00D24920" w:rsidRDefault="000F52A2" w:rsidP="007378C3">
      <w:pPr>
        <w:pStyle w:val="ListParagraph"/>
        <w:numPr>
          <w:ilvl w:val="0"/>
          <w:numId w:val="76"/>
        </w:numPr>
        <w:spacing w:after="0"/>
        <w:rPr>
          <w:u w:val="single"/>
        </w:rPr>
      </w:pPr>
      <w:r w:rsidRPr="00D24920">
        <w:rPr>
          <w:u w:val="single"/>
        </w:rPr>
        <w:t>RF Module</w:t>
      </w:r>
    </w:p>
    <w:p w:rsidR="004B720F" w:rsidRDefault="004B720F" w:rsidP="00227086">
      <w:pPr>
        <w:pStyle w:val="ListParagraph"/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bookmarkStart w:id="44" w:name="New-Features"/>
      <w:bookmarkEnd w:id="44"/>
      <w:r>
        <w:rPr>
          <w:rFonts w:ascii="Verdana" w:hAnsi="Verdana"/>
          <w:color w:val="303030"/>
          <w:sz w:val="16"/>
          <w:szCs w:val="16"/>
        </w:rPr>
        <w:t>Added "page" control for Integration "list" commands for detectors. This is done to increase</w:t>
      </w:r>
      <w:r w:rsidRPr="004B720F">
        <w:t> </w:t>
      </w:r>
      <w:r>
        <w:rPr>
          <w:rFonts w:ascii="Verdana" w:hAnsi="Verdana"/>
          <w:color w:val="303030"/>
          <w:sz w:val="16"/>
          <w:szCs w:val="16"/>
        </w:rPr>
        <w:br/>
        <w:t>number of devices to 64. See the Integration protocol document.</w:t>
      </w:r>
    </w:p>
    <w:p w:rsidR="004B720F" w:rsidRDefault="004B720F" w:rsidP="00227086">
      <w:pPr>
        <w:pStyle w:val="ListParagraph"/>
        <w:numPr>
          <w:ilvl w:val="0"/>
          <w:numId w:val="59"/>
        </w:numPr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bookmarkStart w:id="45" w:name="Fixed-Bugs"/>
      <w:bookmarkEnd w:id="45"/>
      <w:r>
        <w:rPr>
          <w:rFonts w:ascii="Verdana" w:hAnsi="Verdana"/>
          <w:color w:val="303030"/>
          <w:sz w:val="16"/>
          <w:szCs w:val="16"/>
        </w:rPr>
        <w:t>Added mechanism of not missing Supervision sending if other d</w:t>
      </w:r>
      <w:r w:rsidR="001873F4">
        <w:rPr>
          <w:rFonts w:ascii="Verdana" w:hAnsi="Verdana"/>
          <w:color w:val="303030"/>
          <w:sz w:val="16"/>
          <w:szCs w:val="16"/>
        </w:rPr>
        <w:t>ata is sent in Supervision slot</w:t>
      </w:r>
    </w:p>
    <w:p w:rsidR="001873F4" w:rsidRDefault="001873F4" w:rsidP="00227086">
      <w:pPr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>
        <w:rPr>
          <w:rFonts w:ascii="Verdana" w:hAnsi="Verdana"/>
          <w:color w:val="303030"/>
          <w:sz w:val="16"/>
          <w:szCs w:val="16"/>
        </w:rPr>
        <w:t>Fixed bug of possible missing Supervision (BUG_SW</w:t>
      </w:r>
      <w:r>
        <w:rPr>
          <w:rStyle w:val="apple-converted-space"/>
          <w:rFonts w:ascii="Verdana" w:hAnsi="Verdana"/>
          <w:color w:val="303030"/>
          <w:sz w:val="16"/>
          <w:szCs w:val="16"/>
        </w:rPr>
        <w:t> </w:t>
      </w:r>
      <w:hyperlink r:id="rId35" w:tooltip="Missing Supervision send from RF module to KP. (Closed)" w:history="1">
        <w:r>
          <w:rPr>
            <w:rStyle w:val="Hyperlink"/>
            <w:rFonts w:ascii="Verdana" w:hAnsi="Verdana"/>
            <w:b w:val="0"/>
            <w:bCs w:val="0"/>
            <w:strike/>
            <w:color w:val="467AA7"/>
            <w:sz w:val="16"/>
            <w:szCs w:val="16"/>
          </w:rPr>
          <w:t>#5207</w:t>
        </w:r>
      </w:hyperlink>
      <w:r>
        <w:rPr>
          <w:rFonts w:ascii="Verdana" w:hAnsi="Verdana"/>
          <w:color w:val="303030"/>
          <w:sz w:val="16"/>
          <w:szCs w:val="16"/>
        </w:rPr>
        <w:t>) to sync devices.</w:t>
      </w:r>
    </w:p>
    <w:p w:rsidR="001873F4" w:rsidRPr="001873F4" w:rsidRDefault="001873F4" w:rsidP="00227086">
      <w:pPr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1873F4">
        <w:rPr>
          <w:rFonts w:ascii="Verdana" w:eastAsia="Times New Roman" w:hAnsi="Verdana" w:cs="Times New Roman"/>
          <w:color w:val="303030"/>
          <w:sz w:val="16"/>
          <w:szCs w:val="16"/>
        </w:rPr>
        <w:t>Fixed bug of sending packets to synchronized devices while in data receive mode.</w:t>
      </w:r>
    </w:p>
    <w:p w:rsidR="001873F4" w:rsidRPr="001873F4" w:rsidRDefault="001873F4" w:rsidP="00227086">
      <w:pPr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1873F4">
        <w:rPr>
          <w:rFonts w:ascii="Verdana" w:eastAsia="Times New Roman" w:hAnsi="Verdana" w:cs="Times New Roman"/>
          <w:color w:val="303030"/>
          <w:sz w:val="16"/>
          <w:szCs w:val="16"/>
        </w:rPr>
        <w:t>Fixed send / receive integration protocol commands.</w:t>
      </w:r>
    </w:p>
    <w:p w:rsidR="001873F4" w:rsidRDefault="001873F4" w:rsidP="00227086">
      <w:pPr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03030"/>
          <w:sz w:val="16"/>
          <w:szCs w:val="16"/>
        </w:rPr>
      </w:pPr>
      <w:r w:rsidRPr="001873F4">
        <w:rPr>
          <w:rFonts w:ascii="Verdana" w:eastAsia="Times New Roman" w:hAnsi="Verdana" w:cs="Times New Roman"/>
          <w:color w:val="303030"/>
          <w:sz w:val="16"/>
          <w:szCs w:val="16"/>
        </w:rPr>
        <w:t>The device status message (0x41) payload enlarged to send enlar</w:t>
      </w:r>
      <w:r>
        <w:rPr>
          <w:rFonts w:ascii="Verdana" w:eastAsia="Times New Roman" w:hAnsi="Verdana" w:cs="Times New Roman"/>
          <w:color w:val="303030"/>
          <w:sz w:val="16"/>
          <w:szCs w:val="16"/>
        </w:rPr>
        <w:t>ged status packets from devices</w:t>
      </w:r>
    </w:p>
    <w:p w:rsidR="00D24920" w:rsidRPr="00D24920" w:rsidRDefault="00907D08" w:rsidP="007378C3">
      <w:pPr>
        <w:pStyle w:val="ListParagraph"/>
        <w:numPr>
          <w:ilvl w:val="0"/>
          <w:numId w:val="76"/>
        </w:numPr>
        <w:spacing w:after="0"/>
        <w:rPr>
          <w:u w:val="single"/>
        </w:rPr>
      </w:pPr>
      <w:r>
        <w:rPr>
          <w:u w:val="single"/>
        </w:rPr>
        <w:t>KEYPAD</w:t>
      </w:r>
    </w:p>
    <w:p w:rsidR="00D24920" w:rsidRPr="00D24920" w:rsidRDefault="00D24920" w:rsidP="008538ED">
      <w:pPr>
        <w:pStyle w:val="ListParagraph"/>
        <w:numPr>
          <w:ilvl w:val="0"/>
          <w:numId w:val="60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D24920">
        <w:rPr>
          <w:rFonts w:ascii="Verdana" w:hAnsi="Verdana"/>
          <w:color w:val="303030"/>
          <w:sz w:val="16"/>
          <w:szCs w:val="16"/>
        </w:rPr>
        <w:t>BUG_SW #4708: The keypad stuck on disarm window.</w:t>
      </w:r>
    </w:p>
    <w:p w:rsidR="00D24920" w:rsidRPr="00D24920" w:rsidRDefault="00D24920" w:rsidP="00227086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Verdana" w:hAnsi="Verdana"/>
          <w:color w:val="303030"/>
          <w:sz w:val="16"/>
          <w:szCs w:val="16"/>
        </w:rPr>
      </w:pPr>
      <w:r w:rsidRPr="00D24920">
        <w:rPr>
          <w:rFonts w:ascii="Verdana" w:hAnsi="Verdana"/>
          <w:color w:val="303030"/>
          <w:sz w:val="16"/>
          <w:szCs w:val="16"/>
        </w:rPr>
        <w:t>BUG_SW #4900: Exiting bypass menu when none of the zones have trouble makes keypad ignore presses of up down</w:t>
      </w:r>
    </w:p>
    <w:p w:rsidR="00D24920" w:rsidRPr="00D24920" w:rsidRDefault="00D24920" w:rsidP="00227086">
      <w:pPr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D24920">
        <w:rPr>
          <w:rFonts w:ascii="Verdana" w:hAnsi="Verdana"/>
          <w:color w:val="303030"/>
          <w:sz w:val="16"/>
          <w:szCs w:val="16"/>
        </w:rPr>
        <w:t>BUG_SW #4917: Wireless keypad freezes when scrolling through events in Installer-&gt;Display history log</w:t>
      </w:r>
    </w:p>
    <w:p w:rsidR="00D24920" w:rsidRPr="00D24920" w:rsidRDefault="00D24920" w:rsidP="00227086">
      <w:pPr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D24920">
        <w:rPr>
          <w:rFonts w:ascii="Verdana" w:hAnsi="Verdana"/>
          <w:color w:val="303030"/>
          <w:sz w:val="16"/>
          <w:szCs w:val="16"/>
        </w:rPr>
        <w:t>BUG_SW #5072: Keypad suddenly stops responding to key</w:t>
      </w:r>
      <w:r>
        <w:rPr>
          <w:rFonts w:ascii="Verdana" w:hAnsi="Verdana"/>
          <w:color w:val="303030"/>
          <w:sz w:val="16"/>
          <w:szCs w:val="16"/>
        </w:rPr>
        <w:t xml:space="preserve"> </w:t>
      </w:r>
      <w:r w:rsidRPr="00D24920">
        <w:rPr>
          <w:rFonts w:ascii="Verdana" w:hAnsi="Verdana"/>
          <w:color w:val="303030"/>
          <w:sz w:val="16"/>
          <w:szCs w:val="16"/>
        </w:rPr>
        <w:t>presses and MCU messages</w:t>
      </w:r>
    </w:p>
    <w:p w:rsidR="00D24920" w:rsidRPr="00D24920" w:rsidRDefault="00D24920" w:rsidP="00227086">
      <w:pPr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D24920">
        <w:rPr>
          <w:rFonts w:ascii="Verdana" w:hAnsi="Verdana"/>
          <w:color w:val="303030"/>
          <w:sz w:val="16"/>
          <w:szCs w:val="16"/>
        </w:rPr>
        <w:t>BUG_SW #5086: Can bypass radio devices via keypad even if the bypass option is disabled</w:t>
      </w:r>
    </w:p>
    <w:p w:rsidR="00D24920" w:rsidRPr="00D24920" w:rsidRDefault="00D24920" w:rsidP="00227086">
      <w:pPr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D24920">
        <w:rPr>
          <w:rFonts w:ascii="Verdana" w:hAnsi="Verdana"/>
          <w:color w:val="303030"/>
          <w:sz w:val="16"/>
          <w:szCs w:val="16"/>
        </w:rPr>
        <w:t xml:space="preserve">BUG_SW #5208: No low </w:t>
      </w:r>
      <w:proofErr w:type="spellStart"/>
      <w:r w:rsidRPr="00D24920">
        <w:rPr>
          <w:rFonts w:ascii="Verdana" w:hAnsi="Verdana"/>
          <w:color w:val="303030"/>
          <w:sz w:val="16"/>
          <w:szCs w:val="16"/>
        </w:rPr>
        <w:t>batt</w:t>
      </w:r>
      <w:proofErr w:type="spellEnd"/>
      <w:r w:rsidRPr="00D24920">
        <w:rPr>
          <w:rFonts w:ascii="Verdana" w:hAnsi="Verdana"/>
          <w:color w:val="303030"/>
          <w:sz w:val="16"/>
          <w:szCs w:val="16"/>
        </w:rPr>
        <w:t xml:space="preserve"> and cut off implementations</w:t>
      </w:r>
    </w:p>
    <w:p w:rsidR="00D24920" w:rsidRPr="00D24920" w:rsidRDefault="00D24920" w:rsidP="00227086">
      <w:pPr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D24920">
        <w:rPr>
          <w:rFonts w:ascii="Verdana" w:hAnsi="Verdana"/>
          <w:color w:val="303030"/>
          <w:sz w:val="16"/>
          <w:szCs w:val="16"/>
        </w:rPr>
        <w:t>BUG_SW #5214: Keypad stuck after pressing several times on info button.</w:t>
      </w:r>
    </w:p>
    <w:p w:rsidR="00D24920" w:rsidRPr="00D24920" w:rsidRDefault="00D24920" w:rsidP="00227086">
      <w:pPr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D24920">
        <w:rPr>
          <w:rFonts w:ascii="Verdana" w:hAnsi="Verdana"/>
          <w:color w:val="303030"/>
          <w:sz w:val="16"/>
          <w:szCs w:val="16"/>
        </w:rPr>
        <w:t>BUG_SW #5220: After changing keypad buzzer volume in one category, upon entering another category keypad plays sound at the volume level you set earlier</w:t>
      </w:r>
    </w:p>
    <w:p w:rsidR="00D24920" w:rsidRPr="00D24920" w:rsidRDefault="00D24920" w:rsidP="00227086">
      <w:pPr>
        <w:pStyle w:val="ListParagraph"/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D24920">
        <w:rPr>
          <w:rFonts w:ascii="Verdana" w:hAnsi="Verdana"/>
          <w:color w:val="303030"/>
          <w:sz w:val="16"/>
          <w:szCs w:val="16"/>
        </w:rPr>
        <w:t>BUG_SW #5221: GUI: After entering "Keypad buzzer volume", the word "keypad" is changed to "</w:t>
      </w:r>
      <w:proofErr w:type="spellStart"/>
      <w:r w:rsidRPr="00D24920">
        <w:rPr>
          <w:rFonts w:ascii="Verdana" w:hAnsi="Verdana"/>
          <w:color w:val="303030"/>
          <w:sz w:val="16"/>
          <w:szCs w:val="16"/>
        </w:rPr>
        <w:t>keypas</w:t>
      </w:r>
      <w:proofErr w:type="spellEnd"/>
      <w:r w:rsidRPr="00D24920">
        <w:rPr>
          <w:rFonts w:ascii="Verdana" w:hAnsi="Verdana"/>
          <w:color w:val="303030"/>
          <w:sz w:val="16"/>
          <w:szCs w:val="16"/>
        </w:rPr>
        <w:t>"</w:t>
      </w:r>
    </w:p>
    <w:p w:rsidR="00D24920" w:rsidRPr="00D24920" w:rsidRDefault="00D24920" w:rsidP="00227086">
      <w:pPr>
        <w:pStyle w:val="ListParagraph"/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D24920">
        <w:rPr>
          <w:rFonts w:ascii="Verdana" w:hAnsi="Verdana"/>
          <w:color w:val="303030"/>
          <w:sz w:val="16"/>
          <w:szCs w:val="16"/>
        </w:rPr>
        <w:t>BUG_SW #5222: In the first 3 categories of 'Keypad buzzer volume', there is no difference between 80% and 100% volume</w:t>
      </w:r>
    </w:p>
    <w:p w:rsidR="00D24920" w:rsidRPr="00D24920" w:rsidRDefault="00D24920" w:rsidP="00227086">
      <w:pPr>
        <w:pStyle w:val="ListParagraph"/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D24920">
        <w:rPr>
          <w:rFonts w:ascii="Verdana" w:hAnsi="Verdana"/>
          <w:color w:val="303030"/>
          <w:sz w:val="16"/>
          <w:szCs w:val="16"/>
        </w:rPr>
        <w:t>BUG_SW #5240: Arm and Stay buttons' LEDs do not meet customer requirements</w:t>
      </w:r>
    </w:p>
    <w:p w:rsidR="00D24920" w:rsidRPr="00D24920" w:rsidRDefault="00D24920" w:rsidP="00227086">
      <w:pPr>
        <w:pStyle w:val="ListParagraph"/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303030"/>
          <w:sz w:val="16"/>
          <w:szCs w:val="16"/>
        </w:rPr>
      </w:pPr>
      <w:r w:rsidRPr="00D24920">
        <w:rPr>
          <w:rFonts w:ascii="Verdana" w:hAnsi="Verdana"/>
          <w:color w:val="303030"/>
          <w:sz w:val="16"/>
          <w:szCs w:val="16"/>
        </w:rPr>
        <w:t>BUG_HW #4481: The average current id 34µA from the battery unit when the keypad is connect to 230V(AC).</w:t>
      </w:r>
    </w:p>
    <w:p w:rsidR="001873F4" w:rsidRDefault="001873F4" w:rsidP="001873F4">
      <w:pPr>
        <w:pStyle w:val="ListParagraph"/>
        <w:shd w:val="clear" w:color="auto" w:fill="FFFFFF"/>
        <w:spacing w:after="100" w:afterAutospacing="1" w:line="240" w:lineRule="auto"/>
        <w:rPr>
          <w:rFonts w:ascii="Verdana" w:hAnsi="Verdana"/>
          <w:color w:val="303030"/>
          <w:sz w:val="16"/>
          <w:szCs w:val="16"/>
        </w:rPr>
      </w:pPr>
    </w:p>
    <w:p w:rsidR="00435422" w:rsidRDefault="00435422" w:rsidP="003550B8">
      <w:pPr>
        <w:pStyle w:val="Heading2"/>
      </w:pPr>
      <w:bookmarkStart w:id="46" w:name="_Toc523816820"/>
      <w:r>
        <w:lastRenderedPageBreak/>
        <w:t xml:space="preserve">Release Date: </w:t>
      </w:r>
      <w:r w:rsidR="00F62628">
        <w:t>08</w:t>
      </w:r>
      <w:r>
        <w:t>/</w:t>
      </w:r>
      <w:r w:rsidR="00F62628">
        <w:t>11</w:t>
      </w:r>
      <w:r>
        <w:t>/</w:t>
      </w:r>
      <w:r w:rsidR="00F62628">
        <w:t>2016</w:t>
      </w:r>
      <w:r>
        <w:t xml:space="preserve"> (Revision </w:t>
      </w:r>
      <w:r w:rsidR="003550B8">
        <w:t>46245 + 46250</w:t>
      </w:r>
      <w:r>
        <w:t>)</w:t>
      </w:r>
      <w:bookmarkEnd w:id="46"/>
    </w:p>
    <w:p w:rsidR="00435422" w:rsidRDefault="00435422" w:rsidP="00435422">
      <w:r>
        <w:t>SVN Location: https://subversion.ise.de/svn/gira/AlarmSystemCrow</w:t>
      </w:r>
    </w:p>
    <w:p w:rsidR="00435422" w:rsidRPr="00AA05BC" w:rsidRDefault="00435422" w:rsidP="00F62628">
      <w:pPr>
        <w:spacing w:after="0"/>
        <w:rPr>
          <w:u w:val="single"/>
        </w:rPr>
      </w:pPr>
      <w:r w:rsidRPr="00AA05BC">
        <w:rPr>
          <w:u w:val="single"/>
        </w:rPr>
        <w:t>The Package includes:</w:t>
      </w:r>
      <w:r>
        <w:rPr>
          <w:u w:val="single"/>
        </w:rPr>
        <w:t xml:space="preserve"> </w:t>
      </w:r>
    </w:p>
    <w:p w:rsidR="00435422" w:rsidRDefault="00435422" w:rsidP="00F62628">
      <w:pPr>
        <w:pStyle w:val="ListParagraph"/>
        <w:numPr>
          <w:ilvl w:val="0"/>
          <w:numId w:val="1"/>
        </w:numPr>
      </w:pPr>
      <w:proofErr w:type="spellStart"/>
      <w:r>
        <w:t>CrowLibrary</w:t>
      </w:r>
      <w:proofErr w:type="spellEnd"/>
      <w:r>
        <w:t xml:space="preserve"> Version 2.</w:t>
      </w:r>
      <w:r w:rsidR="00F62628">
        <w:t>2.0.44</w:t>
      </w:r>
    </w:p>
    <w:p w:rsidR="00435422" w:rsidRDefault="00435422" w:rsidP="00F62628">
      <w:pPr>
        <w:pStyle w:val="ListParagraph"/>
        <w:numPr>
          <w:ilvl w:val="0"/>
          <w:numId w:val="1"/>
        </w:numPr>
      </w:pPr>
      <w:r>
        <w:t xml:space="preserve">Crow </w:t>
      </w:r>
      <w:proofErr w:type="spellStart"/>
      <w:r>
        <w:t>IPMApplication</w:t>
      </w:r>
      <w:proofErr w:type="spellEnd"/>
      <w:r>
        <w:t xml:space="preserve"> Version 2.</w:t>
      </w:r>
      <w:r w:rsidR="00F62628">
        <w:t>2.0.45</w:t>
      </w:r>
    </w:p>
    <w:p w:rsidR="00435422" w:rsidRDefault="00435422" w:rsidP="00435422">
      <w:pPr>
        <w:pStyle w:val="ListParagraph"/>
        <w:numPr>
          <w:ilvl w:val="0"/>
          <w:numId w:val="1"/>
        </w:numPr>
      </w:pPr>
      <w:r>
        <w:t xml:space="preserve">Crow MCU </w:t>
      </w:r>
      <w:proofErr w:type="spellStart"/>
      <w:r>
        <w:t>UpdateFirmware</w:t>
      </w:r>
      <w:proofErr w:type="spellEnd"/>
      <w:r>
        <w:t xml:space="preserve"> Version 1.7.2.40</w:t>
      </w:r>
    </w:p>
    <w:p w:rsidR="00435422" w:rsidRPr="00AA05BC" w:rsidRDefault="00435422" w:rsidP="00F62628">
      <w:pPr>
        <w:spacing w:after="0"/>
        <w:rPr>
          <w:u w:val="single"/>
        </w:rPr>
      </w:pPr>
      <w:r w:rsidRPr="00AA05BC">
        <w:rPr>
          <w:u w:val="single"/>
        </w:rPr>
        <w:t xml:space="preserve"> Compatibility:</w:t>
      </w:r>
      <w:r>
        <w:rPr>
          <w:u w:val="single"/>
        </w:rPr>
        <w:t xml:space="preserve"> </w:t>
      </w:r>
    </w:p>
    <w:p w:rsidR="00435422" w:rsidRDefault="00435422" w:rsidP="00F62628">
      <w:pPr>
        <w:pStyle w:val="ListParagraph"/>
        <w:numPr>
          <w:ilvl w:val="0"/>
          <w:numId w:val="1"/>
        </w:numPr>
      </w:pPr>
      <w:proofErr w:type="spellStart"/>
      <w:r>
        <w:t>C</w:t>
      </w:r>
      <w:r w:rsidR="00F62628">
        <w:t>rowLibraryInterface</w:t>
      </w:r>
      <w:proofErr w:type="spellEnd"/>
      <w:r w:rsidR="00F62628">
        <w:t xml:space="preserve"> Version 1.2.1.27</w:t>
      </w:r>
    </w:p>
    <w:p w:rsidR="00435422" w:rsidRDefault="00435422" w:rsidP="00F62628">
      <w:pPr>
        <w:pStyle w:val="ListParagraph"/>
        <w:numPr>
          <w:ilvl w:val="0"/>
          <w:numId w:val="1"/>
        </w:numPr>
      </w:pPr>
      <w:proofErr w:type="spellStart"/>
      <w:r>
        <w:t>Gira</w:t>
      </w:r>
      <w:proofErr w:type="spellEnd"/>
      <w:r>
        <w:t xml:space="preserve"> Device Package : 1.0.4</w:t>
      </w:r>
      <w:r w:rsidR="00F62628">
        <w:t>38</w:t>
      </w:r>
      <w:r>
        <w:t>.0</w:t>
      </w:r>
    </w:p>
    <w:p w:rsidR="00435422" w:rsidRDefault="00435422" w:rsidP="00435422">
      <w:pPr>
        <w:pStyle w:val="ListParagraph"/>
        <w:numPr>
          <w:ilvl w:val="0"/>
          <w:numId w:val="1"/>
        </w:numPr>
      </w:pPr>
      <w:r>
        <w:t>XSD version 1.0.0.8</w:t>
      </w:r>
    </w:p>
    <w:p w:rsidR="00435422" w:rsidRDefault="00435422" w:rsidP="00F62628">
      <w:pPr>
        <w:pStyle w:val="ListParagraph"/>
        <w:numPr>
          <w:ilvl w:val="0"/>
          <w:numId w:val="1"/>
        </w:numPr>
      </w:pPr>
      <w:r>
        <w:t xml:space="preserve">GPA Version </w:t>
      </w:r>
      <w:r w:rsidR="00F62628" w:rsidRPr="00F62628">
        <w:t>2.1.0.9588</w:t>
      </w:r>
    </w:p>
    <w:p w:rsidR="00435422" w:rsidRPr="00A7013A" w:rsidRDefault="00435422" w:rsidP="00435422">
      <w:pPr>
        <w:spacing w:after="0"/>
        <w:rPr>
          <w:u w:val="single"/>
        </w:rPr>
      </w:pPr>
      <w:r>
        <w:t xml:space="preserve"> </w:t>
      </w: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1580"/>
        <w:gridCol w:w="1460"/>
        <w:gridCol w:w="2313"/>
        <w:gridCol w:w="3503"/>
      </w:tblGrid>
      <w:tr w:rsidR="00F62628" w:rsidRPr="00F62628" w:rsidTr="00F62628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2628">
              <w:rPr>
                <w:rFonts w:ascii="Arial" w:hAnsi="Arial"/>
                <w:b/>
                <w:bCs/>
                <w:sz w:val="20"/>
                <w:szCs w:val="20"/>
              </w:rPr>
              <w:t>HW version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28" w:rsidRPr="00F62628" w:rsidRDefault="00F62628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Comments</w:t>
            </w:r>
          </w:p>
        </w:tc>
      </w:tr>
      <w:tr w:rsidR="00F62628" w:rsidRPr="00F62628" w:rsidTr="00F62628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Control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 w:rsidP="001E3349">
            <w:pPr>
              <w:rPr>
                <w:rFonts w:cs="Arial"/>
              </w:rPr>
            </w:pPr>
            <w:r w:rsidRPr="00F62628">
              <w:t>2.</w:t>
            </w:r>
            <w:r w:rsidR="001E3349">
              <w:t>2</w:t>
            </w:r>
            <w:r w:rsidRPr="00F62628">
              <w:t>.</w:t>
            </w:r>
            <w:r w:rsidR="001E3349">
              <w:t>0</w:t>
            </w:r>
            <w:r w:rsidR="008A0643">
              <w:t>.79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6E1849">
            <w:pPr>
              <w:rPr>
                <w:rFonts w:cs="Arial"/>
              </w:rPr>
            </w:pPr>
            <w:r>
              <w:t>5B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28" w:rsidRPr="00F62628" w:rsidRDefault="001E3349">
            <w:r>
              <w:t>SW version s</w:t>
            </w:r>
            <w:r w:rsidRPr="00F62628">
              <w:t>till under test</w:t>
            </w:r>
          </w:p>
        </w:tc>
      </w:tr>
      <w:tr w:rsidR="00F62628" w:rsidRPr="00F62628" w:rsidTr="00F62628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RF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4.6.0.38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28" w:rsidRPr="00F62628" w:rsidRDefault="007B0191">
            <w:r>
              <w:t xml:space="preserve">With </w:t>
            </w:r>
            <w:proofErr w:type="spellStart"/>
            <w:r>
              <w:t>bootloader</w:t>
            </w:r>
            <w:proofErr w:type="spellEnd"/>
            <w:r>
              <w:t>. Can be updated remotely</w:t>
            </w:r>
          </w:p>
        </w:tc>
      </w:tr>
      <w:tr w:rsidR="00F62628" w:rsidRPr="00F62628" w:rsidTr="00F62628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PIR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 w:rsidP="00F62628">
            <w:pPr>
              <w:tabs>
                <w:tab w:val="center" w:pos="1368"/>
              </w:tabs>
              <w:rPr>
                <w:rFonts w:cs="Arial"/>
              </w:rPr>
            </w:pPr>
            <w:r w:rsidRPr="00F62628">
              <w:t>0.8.1.11</w:t>
            </w:r>
            <w:r w:rsidRPr="00F62628">
              <w:tab/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 w:rsidP="00F62628">
            <w:pPr>
              <w:rPr>
                <w:rFonts w:cs="Arial"/>
              </w:rPr>
            </w:pPr>
            <w:r w:rsidRPr="00F62628">
              <w:t xml:space="preserve">4B 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28" w:rsidRPr="00F62628" w:rsidRDefault="00F62628" w:rsidP="00F62628"/>
        </w:tc>
      </w:tr>
      <w:tr w:rsidR="00F62628" w:rsidRPr="00F62628" w:rsidTr="00F62628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proofErr w:type="spellStart"/>
            <w:r w:rsidRPr="00F62628">
              <w:t>PIRCam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 w:rsidP="00F62628">
            <w:pPr>
              <w:rPr>
                <w:rFonts w:cs="Arial"/>
              </w:rPr>
            </w:pPr>
            <w:r w:rsidRPr="00F62628">
              <w:t>1.2.0.31/192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 w:rsidP="00F62628">
            <w:pPr>
              <w:rPr>
                <w:rFonts w:cs="Arial"/>
              </w:rPr>
            </w:pPr>
            <w:r w:rsidRPr="00F62628">
              <w:t xml:space="preserve">4A 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28" w:rsidRDefault="001E3349" w:rsidP="001E3349">
            <w:r>
              <w:t>SW version s</w:t>
            </w:r>
            <w:r w:rsidR="00F62628" w:rsidRPr="00F62628">
              <w:t>till under test</w:t>
            </w:r>
          </w:p>
          <w:p w:rsidR="00C94D94" w:rsidRPr="00F62628" w:rsidRDefault="00C94D94" w:rsidP="001E3349">
            <w:r>
              <w:t>Current DSP (189) must be updated in order to work.</w:t>
            </w:r>
          </w:p>
        </w:tc>
      </w:tr>
      <w:tr w:rsidR="00F62628" w:rsidRPr="00F62628" w:rsidTr="00F62628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Magnet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0.7.0.9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4A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28" w:rsidRPr="00F62628" w:rsidRDefault="00F62628"/>
        </w:tc>
      </w:tr>
      <w:tr w:rsidR="00F62628" w:rsidRPr="00F62628" w:rsidTr="00F62628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Technical Contact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0.7.0.9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4A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28" w:rsidRPr="00F62628" w:rsidRDefault="00F62628"/>
        </w:tc>
      </w:tr>
      <w:tr w:rsidR="00F62628" w:rsidRPr="00F62628" w:rsidTr="00F62628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Indoor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0.9.0.12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2C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28" w:rsidRPr="00F62628" w:rsidRDefault="00F62628"/>
        </w:tc>
      </w:tr>
      <w:tr w:rsidR="00F62628" w:rsidRPr="00F62628" w:rsidTr="00F62628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Outdoor Siren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0.9.0.12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4A</w:t>
            </w:r>
            <w:r w:rsidR="00C94D94">
              <w:rPr>
                <w:rFonts w:cs="Arial"/>
              </w:rPr>
              <w:t xml:space="preserve"> must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28" w:rsidRPr="00F62628" w:rsidRDefault="00F62628"/>
        </w:tc>
      </w:tr>
      <w:tr w:rsidR="00F62628" w:rsidRPr="00F62628" w:rsidTr="00F62628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I/O Device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1.1.0.19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6E1849">
            <w:pPr>
              <w:rPr>
                <w:rFonts w:cs="Arial"/>
              </w:rPr>
            </w:pPr>
            <w:r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28" w:rsidRPr="00F62628" w:rsidRDefault="006E1849">
            <w:r>
              <w:t>V1.1.0.19 can work on 3A but consumes current. It works OK on 2A.</w:t>
            </w:r>
          </w:p>
        </w:tc>
      </w:tr>
      <w:tr w:rsidR="00F62628" w:rsidRPr="00F62628" w:rsidTr="00F62628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Keyfob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0.3.0.6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1A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28" w:rsidRPr="00F62628" w:rsidRDefault="00F62628"/>
        </w:tc>
      </w:tr>
      <w:tr w:rsidR="00F62628" w:rsidRPr="00F62628" w:rsidTr="00F62628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GBD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0.1.0.11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1C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28" w:rsidRPr="00F62628" w:rsidRDefault="00F62628"/>
        </w:tc>
      </w:tr>
      <w:tr w:rsidR="00F62628" w:rsidRPr="00F62628" w:rsidTr="00F62628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LCD Keypad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1E3349">
            <w:pPr>
              <w:rPr>
                <w:rFonts w:cs="Arial"/>
              </w:rPr>
            </w:pPr>
            <w:r>
              <w:t>1.0.5.24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6E1849">
            <w:pPr>
              <w:rPr>
                <w:rFonts w:cs="Arial"/>
              </w:rPr>
            </w:pPr>
            <w:r>
              <w:t>3A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28" w:rsidRPr="00F62628" w:rsidRDefault="001E3349">
            <w:r>
              <w:t>SW version s</w:t>
            </w:r>
            <w:r w:rsidRPr="00F62628">
              <w:t>till under test</w:t>
            </w:r>
          </w:p>
        </w:tc>
      </w:tr>
      <w:tr w:rsidR="003550B8" w:rsidRPr="00F62628" w:rsidTr="00F62628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B8" w:rsidRPr="00F62628" w:rsidRDefault="003550B8">
            <w:r>
              <w:t>Touch panel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B8" w:rsidRDefault="003550B8">
            <w:r>
              <w:t>0.0.0.3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B8" w:rsidRDefault="003550B8"/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B8" w:rsidRDefault="003550B8"/>
        </w:tc>
      </w:tr>
      <w:tr w:rsidR="00F62628" w:rsidRPr="00F62628" w:rsidTr="00F62628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Door Module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 w:rsidP="00DA26FA">
            <w:pPr>
              <w:rPr>
                <w:rFonts w:cs="Arial"/>
              </w:rPr>
            </w:pPr>
            <w:r w:rsidRPr="00F62628">
              <w:t>0.1.0.5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2B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28" w:rsidRPr="00F62628" w:rsidRDefault="00F62628"/>
        </w:tc>
      </w:tr>
      <w:tr w:rsidR="00F62628" w:rsidRPr="00F62628" w:rsidTr="00F62628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Repeater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0.1.1.10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2C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28" w:rsidRPr="00F62628" w:rsidRDefault="00F62628"/>
        </w:tc>
      </w:tr>
      <w:tr w:rsidR="00F62628" w:rsidRPr="00F62628" w:rsidTr="00F62628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IPM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1E3349">
            <w:pPr>
              <w:rPr>
                <w:rFonts w:cs="Arial"/>
              </w:rPr>
            </w:pPr>
            <w:r>
              <w:t>2.2.0.45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6A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28" w:rsidRPr="00F62628" w:rsidRDefault="00F62628"/>
        </w:tc>
      </w:tr>
      <w:tr w:rsidR="00F62628" w:rsidTr="00F62628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GPA-C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 w:rsidP="001E3349">
            <w:pPr>
              <w:rPr>
                <w:rFonts w:cs="Arial"/>
              </w:rPr>
            </w:pPr>
            <w:r w:rsidRPr="00F62628">
              <w:t>V2.</w:t>
            </w:r>
            <w:r w:rsidR="001E3349">
              <w:t>2</w:t>
            </w:r>
            <w:r w:rsidRPr="00F62628">
              <w:t>.0.2</w:t>
            </w:r>
            <w:r w:rsidR="001E3349">
              <w:t>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28" w:rsidRPr="00F62628" w:rsidRDefault="00F62628">
            <w:pPr>
              <w:rPr>
                <w:rFonts w:cs="Arial"/>
              </w:rPr>
            </w:pPr>
            <w:r w:rsidRPr="00F62628">
              <w:t>Located @ Tests folder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28" w:rsidRPr="00F62628" w:rsidRDefault="00F62628"/>
        </w:tc>
      </w:tr>
    </w:tbl>
    <w:p w:rsidR="00435422" w:rsidRDefault="00435422" w:rsidP="00435422">
      <w:pPr>
        <w:spacing w:after="0"/>
        <w:rPr>
          <w:u w:val="single"/>
        </w:rPr>
      </w:pPr>
    </w:p>
    <w:p w:rsidR="00435422" w:rsidRPr="00AE6D8B" w:rsidRDefault="00435422" w:rsidP="00435422">
      <w:pPr>
        <w:spacing w:after="0"/>
        <w:rPr>
          <w:u w:val="single"/>
        </w:rPr>
      </w:pPr>
      <w:r w:rsidRPr="00AE6D8B">
        <w:rPr>
          <w:u w:val="single"/>
        </w:rPr>
        <w:t>Changes:</w:t>
      </w:r>
    </w:p>
    <w:p w:rsidR="00435422" w:rsidRPr="00AA05BC" w:rsidRDefault="00435422" w:rsidP="008538ED">
      <w:pPr>
        <w:pStyle w:val="ListParagraph"/>
        <w:numPr>
          <w:ilvl w:val="0"/>
          <w:numId w:val="61"/>
        </w:numPr>
        <w:spacing w:after="0"/>
        <w:rPr>
          <w:u w:val="single"/>
        </w:rPr>
      </w:pPr>
      <w:r w:rsidRPr="00AA05BC">
        <w:rPr>
          <w:u w:val="single"/>
        </w:rPr>
        <w:t>IP Module</w:t>
      </w:r>
    </w:p>
    <w:p w:rsidR="001E3349" w:rsidRDefault="001E3349" w:rsidP="008A0643">
      <w:pPr>
        <w:pStyle w:val="ListParagraph"/>
        <w:numPr>
          <w:ilvl w:val="0"/>
          <w:numId w:val="54"/>
        </w:numPr>
      </w:pPr>
      <w:r>
        <w:t xml:space="preserve">Fixed Picture Ready Event receiving by </w:t>
      </w:r>
      <w:proofErr w:type="spellStart"/>
      <w:r>
        <w:t>CrowLibrary</w:t>
      </w:r>
      <w:proofErr w:type="spellEnd"/>
      <w:r>
        <w:t xml:space="preserve"> (redundant time tag length taken into consideration in length of long messages)</w:t>
      </w:r>
    </w:p>
    <w:p w:rsidR="001E3349" w:rsidRDefault="001E3349" w:rsidP="008A0643">
      <w:pPr>
        <w:pStyle w:val="ListParagraph"/>
        <w:numPr>
          <w:ilvl w:val="0"/>
          <w:numId w:val="54"/>
        </w:numPr>
      </w:pPr>
      <w:r>
        <w:t>Picture Ready Event includes now time tag &amp; picture number (in a series of pictures)</w:t>
      </w:r>
    </w:p>
    <w:p w:rsidR="001E3349" w:rsidRDefault="001E3349">
      <w:r>
        <w:lastRenderedPageBreak/>
        <w:br w:type="page"/>
      </w:r>
    </w:p>
    <w:p w:rsidR="00435422" w:rsidRDefault="00435422" w:rsidP="00435422">
      <w:pPr>
        <w:pStyle w:val="ListParagraph"/>
      </w:pPr>
    </w:p>
    <w:p w:rsidR="00435422" w:rsidRDefault="00435422" w:rsidP="008538ED">
      <w:pPr>
        <w:pStyle w:val="ListParagraph"/>
        <w:numPr>
          <w:ilvl w:val="0"/>
          <w:numId w:val="61"/>
        </w:numPr>
        <w:spacing w:after="0"/>
        <w:rPr>
          <w:u w:val="single"/>
        </w:rPr>
      </w:pPr>
      <w:r w:rsidRPr="00AA05BC">
        <w:rPr>
          <w:u w:val="single"/>
        </w:rPr>
        <w:t>MCU</w:t>
      </w:r>
    </w:p>
    <w:p w:rsidR="001E3349" w:rsidRPr="008A0643" w:rsidRDefault="001E3349" w:rsidP="008A0643">
      <w:pPr>
        <w:pStyle w:val="ListParagraph"/>
        <w:numPr>
          <w:ilvl w:val="0"/>
          <w:numId w:val="54"/>
        </w:numPr>
      </w:pPr>
      <w:r w:rsidRPr="001E3349">
        <w:t>Improved UART driver</w:t>
      </w:r>
    </w:p>
    <w:p w:rsidR="001E3349" w:rsidRPr="008A0643" w:rsidRDefault="001E3349" w:rsidP="008A0643">
      <w:pPr>
        <w:pStyle w:val="ListParagraph"/>
        <w:numPr>
          <w:ilvl w:val="0"/>
          <w:numId w:val="54"/>
        </w:numPr>
      </w:pPr>
      <w:r w:rsidRPr="001E3349">
        <w:t>Bug Fix ASCBT-245: Arming and disarming with Keyfob/API doesn’t work correctly in the Inevitability mode</w:t>
      </w:r>
    </w:p>
    <w:p w:rsidR="001E3349" w:rsidRPr="008A0643" w:rsidRDefault="001E3349" w:rsidP="008A0643">
      <w:pPr>
        <w:pStyle w:val="ListParagraph"/>
        <w:numPr>
          <w:ilvl w:val="0"/>
          <w:numId w:val="54"/>
        </w:numPr>
      </w:pPr>
      <w:r w:rsidRPr="001E3349">
        <w:t>Change: the SRAM-Backup Battery is test every 24[Hr] or whenever the control-unit Tamper is close</w:t>
      </w:r>
    </w:p>
    <w:p w:rsidR="001E3349" w:rsidRPr="008A0643" w:rsidRDefault="001E3349" w:rsidP="008A0643">
      <w:pPr>
        <w:pStyle w:val="ListParagraph"/>
        <w:numPr>
          <w:ilvl w:val="0"/>
          <w:numId w:val="54"/>
        </w:numPr>
      </w:pPr>
      <w:r w:rsidRPr="001E3349">
        <w:t>Bug Fix: Normal user codes beyond the 9th user code can't arm or disarm the system</w:t>
      </w:r>
    </w:p>
    <w:p w:rsidR="000211EA" w:rsidRDefault="000211EA" w:rsidP="000211EA"/>
    <w:p w:rsidR="000211EA" w:rsidRDefault="000211EA" w:rsidP="00227086">
      <w:pPr>
        <w:pStyle w:val="ListParagraph"/>
        <w:numPr>
          <w:ilvl w:val="0"/>
          <w:numId w:val="57"/>
        </w:numPr>
        <w:spacing w:after="0"/>
        <w:rPr>
          <w:u w:val="single"/>
        </w:rPr>
      </w:pPr>
      <w:r>
        <w:rPr>
          <w:u w:val="single"/>
        </w:rPr>
        <w:t>RF Module</w:t>
      </w:r>
    </w:p>
    <w:p w:rsidR="000211EA" w:rsidRPr="008A0643" w:rsidRDefault="000211EA" w:rsidP="008A0643">
      <w:pPr>
        <w:pStyle w:val="ListParagraph"/>
        <w:numPr>
          <w:ilvl w:val="0"/>
          <w:numId w:val="54"/>
        </w:numPr>
      </w:pPr>
      <w:r w:rsidRPr="000211EA">
        <w:t>Supp</w:t>
      </w:r>
      <w:r>
        <w:t>o</w:t>
      </w:r>
      <w:r w:rsidRPr="000211EA">
        <w:t>rts Production – new boot loader</w:t>
      </w:r>
    </w:p>
    <w:p w:rsidR="000211EA" w:rsidRPr="000211EA" w:rsidRDefault="000211EA" w:rsidP="000211EA"/>
    <w:p w:rsidR="00AA05BC" w:rsidRDefault="00AA05BC" w:rsidP="00AA05BC">
      <w:pPr>
        <w:pStyle w:val="Heading2"/>
      </w:pPr>
      <w:bookmarkStart w:id="47" w:name="_Toc523816821"/>
      <w:r>
        <w:t>Release Date: 28/09/2016</w:t>
      </w:r>
      <w:r w:rsidR="00BE13C9">
        <w:t xml:space="preserve"> (Revision 45878)</w:t>
      </w:r>
      <w:bookmarkEnd w:id="47"/>
    </w:p>
    <w:p w:rsidR="00AA05BC" w:rsidRDefault="00AA05BC" w:rsidP="00AA05BC">
      <w:r>
        <w:t>SVN Location: https://subversion.ise.de/svn/gira/AlarmSystemCrow</w:t>
      </w:r>
    </w:p>
    <w:p w:rsidR="00AA05BC" w:rsidRPr="00AA05BC" w:rsidRDefault="00AA05BC" w:rsidP="00AA05BC">
      <w:pPr>
        <w:spacing w:after="0"/>
        <w:rPr>
          <w:u w:val="single"/>
        </w:rPr>
      </w:pPr>
      <w:r w:rsidRPr="00AA05BC">
        <w:rPr>
          <w:u w:val="single"/>
        </w:rPr>
        <w:t>The Package includes:</w:t>
      </w:r>
    </w:p>
    <w:p w:rsidR="00AA05BC" w:rsidRDefault="00AA05BC" w:rsidP="00AA05BC">
      <w:pPr>
        <w:pStyle w:val="ListParagraph"/>
        <w:numPr>
          <w:ilvl w:val="0"/>
          <w:numId w:val="1"/>
        </w:numPr>
      </w:pPr>
      <w:proofErr w:type="spellStart"/>
      <w:r>
        <w:t>CrowLibrary</w:t>
      </w:r>
      <w:proofErr w:type="spellEnd"/>
      <w:r>
        <w:t xml:space="preserve"> Version 2.1.2.39</w:t>
      </w:r>
    </w:p>
    <w:p w:rsidR="00AA05BC" w:rsidRDefault="00AA05BC" w:rsidP="00AA05BC">
      <w:pPr>
        <w:pStyle w:val="ListParagraph"/>
        <w:numPr>
          <w:ilvl w:val="0"/>
          <w:numId w:val="1"/>
        </w:numPr>
      </w:pPr>
      <w:r>
        <w:t xml:space="preserve">Crow </w:t>
      </w:r>
      <w:proofErr w:type="spellStart"/>
      <w:r>
        <w:t>IPMApplication</w:t>
      </w:r>
      <w:proofErr w:type="spellEnd"/>
      <w:r>
        <w:t xml:space="preserve"> Version 2.1.3.40</w:t>
      </w:r>
    </w:p>
    <w:p w:rsidR="00AA05BC" w:rsidRDefault="00AA05BC" w:rsidP="00AA05BC">
      <w:pPr>
        <w:pStyle w:val="ListParagraph"/>
        <w:numPr>
          <w:ilvl w:val="0"/>
          <w:numId w:val="1"/>
        </w:numPr>
      </w:pPr>
      <w:r>
        <w:t xml:space="preserve">Crow MCU </w:t>
      </w:r>
      <w:proofErr w:type="spellStart"/>
      <w:r>
        <w:t>UpdateFirmware</w:t>
      </w:r>
      <w:proofErr w:type="spellEnd"/>
      <w:r>
        <w:t xml:space="preserve"> Version 1.7.2.40</w:t>
      </w:r>
    </w:p>
    <w:p w:rsidR="00AA05BC" w:rsidRPr="00AA05BC" w:rsidRDefault="00AA05BC" w:rsidP="00AA05BC">
      <w:pPr>
        <w:spacing w:after="0"/>
        <w:rPr>
          <w:u w:val="single"/>
        </w:rPr>
      </w:pPr>
      <w:r w:rsidRPr="00AA05BC">
        <w:rPr>
          <w:u w:val="single"/>
        </w:rPr>
        <w:t xml:space="preserve"> Compatibility:</w:t>
      </w:r>
    </w:p>
    <w:p w:rsidR="00AA05BC" w:rsidRDefault="00AA05BC" w:rsidP="00AA05BC">
      <w:pPr>
        <w:pStyle w:val="ListParagraph"/>
        <w:numPr>
          <w:ilvl w:val="0"/>
          <w:numId w:val="1"/>
        </w:numPr>
      </w:pPr>
      <w:proofErr w:type="spellStart"/>
      <w:r>
        <w:t>CrowLibraryInterface</w:t>
      </w:r>
      <w:proofErr w:type="spellEnd"/>
      <w:r>
        <w:t xml:space="preserve"> Version 1.0.6.22</w:t>
      </w:r>
    </w:p>
    <w:p w:rsidR="00AA05BC" w:rsidRDefault="00AA05BC" w:rsidP="00AA05BC">
      <w:pPr>
        <w:pStyle w:val="ListParagraph"/>
        <w:numPr>
          <w:ilvl w:val="0"/>
          <w:numId w:val="1"/>
        </w:numPr>
      </w:pPr>
      <w:proofErr w:type="spellStart"/>
      <w:r>
        <w:t>Gira</w:t>
      </w:r>
      <w:proofErr w:type="spellEnd"/>
      <w:r>
        <w:t xml:space="preserve"> Device Package : 1.0.415.0</w:t>
      </w:r>
    </w:p>
    <w:p w:rsidR="00AA05BC" w:rsidRDefault="00AA05BC" w:rsidP="00AA05BC">
      <w:pPr>
        <w:pStyle w:val="ListParagraph"/>
        <w:numPr>
          <w:ilvl w:val="0"/>
          <w:numId w:val="1"/>
        </w:numPr>
      </w:pPr>
      <w:r>
        <w:t>XSD version 1.0.0.8</w:t>
      </w:r>
    </w:p>
    <w:p w:rsidR="00AA05BC" w:rsidRDefault="00AA05BC" w:rsidP="00AA05BC">
      <w:pPr>
        <w:pStyle w:val="ListParagraph"/>
        <w:numPr>
          <w:ilvl w:val="0"/>
          <w:numId w:val="1"/>
        </w:numPr>
      </w:pPr>
      <w:r>
        <w:t xml:space="preserve">GPA Version 2.1.9182 </w:t>
      </w:r>
    </w:p>
    <w:p w:rsidR="00AA05BC" w:rsidRPr="00A7013A" w:rsidRDefault="00AA05BC" w:rsidP="00AA05BC">
      <w:pPr>
        <w:spacing w:after="0"/>
        <w:rPr>
          <w:u w:val="single"/>
        </w:rPr>
      </w:pPr>
      <w:r>
        <w:t xml:space="preserve"> </w:t>
      </w: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AA05BC" w:rsidRPr="00A7013A" w:rsidTr="00AA05BC">
        <w:tc>
          <w:tcPr>
            <w:tcW w:w="2952" w:type="dxa"/>
          </w:tcPr>
          <w:p w:rsidR="00AA05BC" w:rsidRPr="00A7013A" w:rsidRDefault="00AA05BC" w:rsidP="00AA05BC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AA05BC" w:rsidRPr="00A7013A" w:rsidRDefault="00AA05BC" w:rsidP="00AA05BC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AA05BC" w:rsidRPr="00A7013A" w:rsidRDefault="00AA05BC" w:rsidP="00AA05BC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AA05BC" w:rsidRPr="006232F6" w:rsidTr="00AA05BC">
        <w:tc>
          <w:tcPr>
            <w:tcW w:w="2952" w:type="dxa"/>
          </w:tcPr>
          <w:p w:rsidR="00AA05BC" w:rsidRPr="006232F6" w:rsidRDefault="00AA05BC" w:rsidP="00AA05BC">
            <w:r w:rsidRPr="006232F6">
              <w:t>Control Panel</w:t>
            </w:r>
          </w:p>
        </w:tc>
        <w:tc>
          <w:tcPr>
            <w:tcW w:w="2952" w:type="dxa"/>
          </w:tcPr>
          <w:p w:rsidR="00AA05BC" w:rsidRPr="006232F6" w:rsidRDefault="00AA05BC" w:rsidP="00AA05BC">
            <w:r>
              <w:t>2.1.4.73</w:t>
            </w:r>
          </w:p>
        </w:tc>
        <w:tc>
          <w:tcPr>
            <w:tcW w:w="2952" w:type="dxa"/>
          </w:tcPr>
          <w:p w:rsidR="00AA05BC" w:rsidRPr="006232F6" w:rsidRDefault="00AA05BC" w:rsidP="00AA05BC">
            <w:r w:rsidRPr="006232F6">
              <w:t>4A</w:t>
            </w:r>
          </w:p>
        </w:tc>
      </w:tr>
      <w:tr w:rsidR="00AA05BC" w:rsidRPr="006232F6" w:rsidTr="00AA05BC">
        <w:tc>
          <w:tcPr>
            <w:tcW w:w="2952" w:type="dxa"/>
          </w:tcPr>
          <w:p w:rsidR="00AA05BC" w:rsidRPr="006232F6" w:rsidRDefault="00AA05BC" w:rsidP="00AA05BC">
            <w:r w:rsidRPr="006232F6">
              <w:t>RF Module</w:t>
            </w:r>
          </w:p>
        </w:tc>
        <w:tc>
          <w:tcPr>
            <w:tcW w:w="2952" w:type="dxa"/>
          </w:tcPr>
          <w:p w:rsidR="00AA05BC" w:rsidRPr="006232F6" w:rsidRDefault="00AA05BC" w:rsidP="00AA05BC">
            <w:r>
              <w:t>4.6.0.36</w:t>
            </w:r>
          </w:p>
        </w:tc>
        <w:tc>
          <w:tcPr>
            <w:tcW w:w="2952" w:type="dxa"/>
          </w:tcPr>
          <w:p w:rsidR="00AA05BC" w:rsidRPr="006232F6" w:rsidRDefault="00AA05BC" w:rsidP="00AA05BC">
            <w:r>
              <w:t>3A</w:t>
            </w:r>
          </w:p>
        </w:tc>
      </w:tr>
      <w:tr w:rsidR="00AA05BC" w:rsidRPr="006232F6" w:rsidTr="00AA05BC">
        <w:tc>
          <w:tcPr>
            <w:tcW w:w="2952" w:type="dxa"/>
          </w:tcPr>
          <w:p w:rsidR="00AA05BC" w:rsidRPr="006232F6" w:rsidRDefault="00AA05BC" w:rsidP="00AA05BC">
            <w:r w:rsidRPr="006232F6">
              <w:t>PIR</w:t>
            </w:r>
          </w:p>
        </w:tc>
        <w:tc>
          <w:tcPr>
            <w:tcW w:w="2952" w:type="dxa"/>
          </w:tcPr>
          <w:p w:rsidR="00AA05BC" w:rsidRPr="006232F6" w:rsidRDefault="00AA05BC" w:rsidP="00AA05BC">
            <w:r>
              <w:t>0.8.0.9</w:t>
            </w:r>
          </w:p>
        </w:tc>
        <w:tc>
          <w:tcPr>
            <w:tcW w:w="2952" w:type="dxa"/>
          </w:tcPr>
          <w:p w:rsidR="00AA05BC" w:rsidRPr="006232F6" w:rsidRDefault="00AA05BC" w:rsidP="00AA05BC">
            <w:r>
              <w:t>3</w:t>
            </w:r>
          </w:p>
        </w:tc>
      </w:tr>
      <w:tr w:rsidR="00AA05BC" w:rsidRPr="006232F6" w:rsidTr="00AA05BC">
        <w:tc>
          <w:tcPr>
            <w:tcW w:w="2952" w:type="dxa"/>
          </w:tcPr>
          <w:p w:rsidR="00AA05BC" w:rsidRPr="006232F6" w:rsidRDefault="00AA05BC" w:rsidP="00AA05BC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AA05BC" w:rsidRPr="006232F6" w:rsidRDefault="00AA05BC" w:rsidP="00AA05BC">
            <w:r>
              <w:t>1.2.0.17</w:t>
            </w:r>
          </w:p>
        </w:tc>
        <w:tc>
          <w:tcPr>
            <w:tcW w:w="2952" w:type="dxa"/>
          </w:tcPr>
          <w:p w:rsidR="00AA05BC" w:rsidRPr="006232F6" w:rsidRDefault="00AA05BC" w:rsidP="00AA05BC">
            <w:r>
              <w:t>3</w:t>
            </w:r>
          </w:p>
        </w:tc>
      </w:tr>
      <w:tr w:rsidR="00AA05BC" w:rsidRPr="006232F6" w:rsidTr="00AA05BC">
        <w:tc>
          <w:tcPr>
            <w:tcW w:w="2952" w:type="dxa"/>
          </w:tcPr>
          <w:p w:rsidR="00AA05BC" w:rsidRPr="006232F6" w:rsidRDefault="00AA05BC" w:rsidP="00AA05BC">
            <w:r w:rsidRPr="00A7013A">
              <w:t>Magnet</w:t>
            </w:r>
          </w:p>
        </w:tc>
        <w:tc>
          <w:tcPr>
            <w:tcW w:w="2952" w:type="dxa"/>
          </w:tcPr>
          <w:p w:rsidR="00AA05BC" w:rsidRPr="006232F6" w:rsidRDefault="00AA05BC" w:rsidP="00AA05BC">
            <w:r>
              <w:t>0.7</w:t>
            </w:r>
            <w:r w:rsidRPr="006072B4">
              <w:t>.0.</w:t>
            </w:r>
            <w:r>
              <w:t>9</w:t>
            </w:r>
          </w:p>
        </w:tc>
        <w:tc>
          <w:tcPr>
            <w:tcW w:w="2952" w:type="dxa"/>
          </w:tcPr>
          <w:p w:rsidR="00AA05BC" w:rsidRPr="006232F6" w:rsidRDefault="00AA05BC" w:rsidP="00AA05BC">
            <w:r>
              <w:t>4A</w:t>
            </w:r>
          </w:p>
        </w:tc>
      </w:tr>
      <w:tr w:rsidR="00AA05BC" w:rsidRPr="006232F6" w:rsidTr="00AA05BC">
        <w:tc>
          <w:tcPr>
            <w:tcW w:w="2952" w:type="dxa"/>
          </w:tcPr>
          <w:p w:rsidR="00AA05BC" w:rsidRPr="006232F6" w:rsidRDefault="00AA05BC" w:rsidP="00AA05BC">
            <w:r w:rsidRPr="00A7013A">
              <w:t>Technical Contact</w:t>
            </w:r>
          </w:p>
        </w:tc>
        <w:tc>
          <w:tcPr>
            <w:tcW w:w="2952" w:type="dxa"/>
          </w:tcPr>
          <w:p w:rsidR="00AA05BC" w:rsidRDefault="00AA05BC" w:rsidP="00AA05BC">
            <w:r>
              <w:t>0.7</w:t>
            </w:r>
            <w:r w:rsidRPr="006072B4">
              <w:t>.0.</w:t>
            </w:r>
            <w:r>
              <w:t>9</w:t>
            </w:r>
          </w:p>
        </w:tc>
        <w:tc>
          <w:tcPr>
            <w:tcW w:w="2952" w:type="dxa"/>
          </w:tcPr>
          <w:p w:rsidR="00AA05BC" w:rsidRPr="006232F6" w:rsidRDefault="00AA05BC" w:rsidP="00AA05BC">
            <w:r>
              <w:t>4A</w:t>
            </w:r>
          </w:p>
        </w:tc>
      </w:tr>
      <w:tr w:rsidR="00AA05BC" w:rsidRPr="006232F6" w:rsidTr="00AA05BC">
        <w:tc>
          <w:tcPr>
            <w:tcW w:w="2952" w:type="dxa"/>
          </w:tcPr>
          <w:p w:rsidR="00AA05BC" w:rsidRPr="006232F6" w:rsidRDefault="00AA05BC" w:rsidP="00AA05BC">
            <w:r>
              <w:t>Indoor Siren</w:t>
            </w:r>
          </w:p>
        </w:tc>
        <w:tc>
          <w:tcPr>
            <w:tcW w:w="2952" w:type="dxa"/>
          </w:tcPr>
          <w:p w:rsidR="00AA05BC" w:rsidRDefault="00AA05BC" w:rsidP="00AA05BC">
            <w:r w:rsidRPr="006072B4">
              <w:t>0.</w:t>
            </w:r>
            <w:r>
              <w:t>8</w:t>
            </w:r>
            <w:r w:rsidRPr="006072B4">
              <w:t>.</w:t>
            </w:r>
            <w:r>
              <w:t>1</w:t>
            </w:r>
            <w:r w:rsidRPr="006072B4">
              <w:t>.</w:t>
            </w:r>
            <w:r>
              <w:t>11</w:t>
            </w:r>
          </w:p>
        </w:tc>
        <w:tc>
          <w:tcPr>
            <w:tcW w:w="2952" w:type="dxa"/>
          </w:tcPr>
          <w:p w:rsidR="00AA05BC" w:rsidRPr="006232F6" w:rsidRDefault="00AA05BC" w:rsidP="00AA05BC">
            <w:r>
              <w:t>2</w:t>
            </w:r>
          </w:p>
        </w:tc>
      </w:tr>
      <w:tr w:rsidR="00AA05BC" w:rsidRPr="006232F6" w:rsidTr="00AA05BC">
        <w:tc>
          <w:tcPr>
            <w:tcW w:w="2952" w:type="dxa"/>
          </w:tcPr>
          <w:p w:rsidR="00AA05BC" w:rsidRPr="006232F6" w:rsidRDefault="00AA05BC" w:rsidP="00AA05BC">
            <w:r>
              <w:t>Outdoor Siren</w:t>
            </w:r>
          </w:p>
        </w:tc>
        <w:tc>
          <w:tcPr>
            <w:tcW w:w="2952" w:type="dxa"/>
          </w:tcPr>
          <w:p w:rsidR="00AA05BC" w:rsidRDefault="00AA05BC" w:rsidP="00AA05BC">
            <w:r w:rsidRPr="006072B4">
              <w:t>0.</w:t>
            </w:r>
            <w:r>
              <w:t>8</w:t>
            </w:r>
            <w:r w:rsidRPr="006072B4">
              <w:t>.</w:t>
            </w:r>
            <w:r>
              <w:t>1</w:t>
            </w:r>
            <w:r w:rsidRPr="006072B4">
              <w:t>.</w:t>
            </w:r>
            <w:r>
              <w:t>11</w:t>
            </w:r>
          </w:p>
        </w:tc>
        <w:tc>
          <w:tcPr>
            <w:tcW w:w="2952" w:type="dxa"/>
          </w:tcPr>
          <w:p w:rsidR="00AA05BC" w:rsidRPr="006232F6" w:rsidRDefault="00AA05BC" w:rsidP="00AA05BC">
            <w:r>
              <w:t>2</w:t>
            </w:r>
          </w:p>
        </w:tc>
      </w:tr>
      <w:tr w:rsidR="00AA05BC" w:rsidRPr="006232F6" w:rsidTr="00AA05BC">
        <w:tc>
          <w:tcPr>
            <w:tcW w:w="2952" w:type="dxa"/>
          </w:tcPr>
          <w:p w:rsidR="00AA05BC" w:rsidRPr="006232F6" w:rsidRDefault="00AA05BC" w:rsidP="00AA05BC">
            <w:r>
              <w:t>I/O Device</w:t>
            </w:r>
          </w:p>
        </w:tc>
        <w:tc>
          <w:tcPr>
            <w:tcW w:w="2952" w:type="dxa"/>
          </w:tcPr>
          <w:p w:rsidR="00AA05BC" w:rsidRPr="006232F6" w:rsidRDefault="00AA05BC" w:rsidP="00AA05BC">
            <w:r>
              <w:t>1.1.0.19</w:t>
            </w:r>
          </w:p>
        </w:tc>
        <w:tc>
          <w:tcPr>
            <w:tcW w:w="2952" w:type="dxa"/>
          </w:tcPr>
          <w:p w:rsidR="00AA05BC" w:rsidRPr="006232F6" w:rsidRDefault="00AA05BC" w:rsidP="00AA05BC">
            <w:r>
              <w:t>2B</w:t>
            </w:r>
          </w:p>
        </w:tc>
      </w:tr>
      <w:tr w:rsidR="00AA05BC" w:rsidRPr="006232F6" w:rsidTr="00AA05BC">
        <w:tc>
          <w:tcPr>
            <w:tcW w:w="2952" w:type="dxa"/>
          </w:tcPr>
          <w:p w:rsidR="00AA05BC" w:rsidRPr="006232F6" w:rsidRDefault="00AA05BC" w:rsidP="00AA05BC">
            <w:r>
              <w:t>Keyfob</w:t>
            </w:r>
          </w:p>
        </w:tc>
        <w:tc>
          <w:tcPr>
            <w:tcW w:w="2952" w:type="dxa"/>
          </w:tcPr>
          <w:p w:rsidR="00AA05BC" w:rsidRPr="006232F6" w:rsidRDefault="00AA05BC" w:rsidP="00AA05BC">
            <w:r>
              <w:t>0.3.0.6</w:t>
            </w:r>
          </w:p>
        </w:tc>
        <w:tc>
          <w:tcPr>
            <w:tcW w:w="2952" w:type="dxa"/>
          </w:tcPr>
          <w:p w:rsidR="00AA05BC" w:rsidRPr="006232F6" w:rsidRDefault="00AA05BC" w:rsidP="00AA05BC">
            <w:r>
              <w:t>1A</w:t>
            </w:r>
          </w:p>
        </w:tc>
      </w:tr>
      <w:tr w:rsidR="00AA05BC" w:rsidRPr="006232F6" w:rsidTr="00AA05BC">
        <w:tc>
          <w:tcPr>
            <w:tcW w:w="2952" w:type="dxa"/>
          </w:tcPr>
          <w:p w:rsidR="00AA05BC" w:rsidRPr="006232F6" w:rsidRDefault="00AA05BC" w:rsidP="00AA05BC">
            <w:r>
              <w:t>GBD</w:t>
            </w:r>
          </w:p>
        </w:tc>
        <w:tc>
          <w:tcPr>
            <w:tcW w:w="2952" w:type="dxa"/>
          </w:tcPr>
          <w:p w:rsidR="00AA05BC" w:rsidRPr="006232F6" w:rsidRDefault="00AA05BC" w:rsidP="00AA05BC">
            <w:r>
              <w:t>0.1.0.8</w:t>
            </w:r>
          </w:p>
        </w:tc>
        <w:tc>
          <w:tcPr>
            <w:tcW w:w="2952" w:type="dxa"/>
          </w:tcPr>
          <w:p w:rsidR="00AA05BC" w:rsidRPr="006232F6" w:rsidRDefault="00AA05BC" w:rsidP="00AA05BC">
            <w:r>
              <w:t>1B</w:t>
            </w:r>
          </w:p>
        </w:tc>
      </w:tr>
      <w:tr w:rsidR="00AA05BC" w:rsidRPr="006232F6" w:rsidTr="00AA05BC">
        <w:tc>
          <w:tcPr>
            <w:tcW w:w="2952" w:type="dxa"/>
          </w:tcPr>
          <w:p w:rsidR="00AA05BC" w:rsidRPr="006232F6" w:rsidRDefault="00AA05BC" w:rsidP="00AA05BC">
            <w:r>
              <w:t>LCD Keypad</w:t>
            </w:r>
          </w:p>
        </w:tc>
        <w:tc>
          <w:tcPr>
            <w:tcW w:w="2952" w:type="dxa"/>
          </w:tcPr>
          <w:p w:rsidR="00AA05BC" w:rsidRPr="006232F6" w:rsidRDefault="00AA05BC" w:rsidP="00AA05BC">
            <w:r>
              <w:t>1.0.5.23</w:t>
            </w:r>
          </w:p>
        </w:tc>
        <w:tc>
          <w:tcPr>
            <w:tcW w:w="2952" w:type="dxa"/>
          </w:tcPr>
          <w:p w:rsidR="00AA05BC" w:rsidRPr="006232F6" w:rsidRDefault="00AA05BC" w:rsidP="00AA05BC">
            <w:r>
              <w:t>1B</w:t>
            </w:r>
          </w:p>
        </w:tc>
      </w:tr>
      <w:tr w:rsidR="00AA05BC" w:rsidRPr="006232F6" w:rsidTr="00AA05BC">
        <w:tc>
          <w:tcPr>
            <w:tcW w:w="2952" w:type="dxa"/>
          </w:tcPr>
          <w:p w:rsidR="00AA05BC" w:rsidRPr="006232F6" w:rsidRDefault="00AA05BC" w:rsidP="00AA05BC">
            <w:r>
              <w:t>Door Module</w:t>
            </w:r>
          </w:p>
        </w:tc>
        <w:tc>
          <w:tcPr>
            <w:tcW w:w="2952" w:type="dxa"/>
          </w:tcPr>
          <w:p w:rsidR="00AA05BC" w:rsidRPr="006232F6" w:rsidRDefault="00AA05BC" w:rsidP="00AA05BC">
            <w:r>
              <w:t>0.1.0.4</w:t>
            </w:r>
          </w:p>
        </w:tc>
        <w:tc>
          <w:tcPr>
            <w:tcW w:w="2952" w:type="dxa"/>
          </w:tcPr>
          <w:p w:rsidR="00AA05BC" w:rsidRPr="006232F6" w:rsidRDefault="00AA05BC" w:rsidP="00AA05BC">
            <w:r>
              <w:t>2</w:t>
            </w:r>
          </w:p>
        </w:tc>
      </w:tr>
      <w:tr w:rsidR="00AA05BC" w:rsidRPr="006232F6" w:rsidTr="00AA05BC">
        <w:tc>
          <w:tcPr>
            <w:tcW w:w="2952" w:type="dxa"/>
          </w:tcPr>
          <w:p w:rsidR="00AA05BC" w:rsidRPr="006232F6" w:rsidRDefault="00AA05BC" w:rsidP="00AA05BC">
            <w:r>
              <w:lastRenderedPageBreak/>
              <w:t>Repeater</w:t>
            </w:r>
          </w:p>
        </w:tc>
        <w:tc>
          <w:tcPr>
            <w:tcW w:w="2952" w:type="dxa"/>
          </w:tcPr>
          <w:p w:rsidR="00AA05BC" w:rsidRPr="006232F6" w:rsidRDefault="00AA05BC" w:rsidP="00AA05BC">
            <w:r>
              <w:t>0.1.1.10</w:t>
            </w:r>
          </w:p>
        </w:tc>
        <w:tc>
          <w:tcPr>
            <w:tcW w:w="2952" w:type="dxa"/>
          </w:tcPr>
          <w:p w:rsidR="00AA05BC" w:rsidRPr="006232F6" w:rsidRDefault="00AA05BC" w:rsidP="00AA05BC">
            <w:r>
              <w:t>2</w:t>
            </w:r>
          </w:p>
        </w:tc>
      </w:tr>
      <w:tr w:rsidR="00AA05BC" w:rsidRPr="006232F6" w:rsidTr="00AA05BC">
        <w:tc>
          <w:tcPr>
            <w:tcW w:w="2952" w:type="dxa"/>
          </w:tcPr>
          <w:p w:rsidR="00AA05BC" w:rsidRPr="006232F6" w:rsidRDefault="00AA05BC" w:rsidP="00AA05BC">
            <w:r>
              <w:t>Repeater</w:t>
            </w:r>
          </w:p>
        </w:tc>
        <w:tc>
          <w:tcPr>
            <w:tcW w:w="2952" w:type="dxa"/>
          </w:tcPr>
          <w:p w:rsidR="00AA05BC" w:rsidRPr="006232F6" w:rsidRDefault="00AA05BC" w:rsidP="00AA05BC">
            <w:r>
              <w:t>0.1.1.10</w:t>
            </w:r>
          </w:p>
        </w:tc>
        <w:tc>
          <w:tcPr>
            <w:tcW w:w="2952" w:type="dxa"/>
          </w:tcPr>
          <w:p w:rsidR="00AA05BC" w:rsidRPr="006232F6" w:rsidRDefault="00AA05BC" w:rsidP="00AA05BC">
            <w:r>
              <w:t>2</w:t>
            </w:r>
          </w:p>
        </w:tc>
      </w:tr>
      <w:tr w:rsidR="00AA05BC" w:rsidRPr="006232F6" w:rsidTr="00AA05BC">
        <w:tc>
          <w:tcPr>
            <w:tcW w:w="2952" w:type="dxa"/>
          </w:tcPr>
          <w:p w:rsidR="00AA05BC" w:rsidRPr="006232F6" w:rsidRDefault="00AA05BC" w:rsidP="00AA05BC">
            <w:r>
              <w:t>IPM</w:t>
            </w:r>
          </w:p>
        </w:tc>
        <w:tc>
          <w:tcPr>
            <w:tcW w:w="2952" w:type="dxa"/>
          </w:tcPr>
          <w:p w:rsidR="00AA05BC" w:rsidRPr="006232F6" w:rsidRDefault="00AA05BC" w:rsidP="00AA05BC">
            <w:r>
              <w:t xml:space="preserve">2.1.3.40  </w:t>
            </w:r>
          </w:p>
        </w:tc>
        <w:tc>
          <w:tcPr>
            <w:tcW w:w="2952" w:type="dxa"/>
          </w:tcPr>
          <w:p w:rsidR="00AA05BC" w:rsidRPr="006232F6" w:rsidRDefault="00AA05BC" w:rsidP="00AA05BC">
            <w:r>
              <w:t>6A</w:t>
            </w:r>
          </w:p>
        </w:tc>
      </w:tr>
      <w:tr w:rsidR="00AA05BC" w:rsidRPr="006232F6" w:rsidTr="00AA05BC">
        <w:tc>
          <w:tcPr>
            <w:tcW w:w="2952" w:type="dxa"/>
          </w:tcPr>
          <w:p w:rsidR="00AA05BC" w:rsidRPr="006232F6" w:rsidRDefault="00AA05BC" w:rsidP="00AA05BC">
            <w:r>
              <w:t>GPA-C</w:t>
            </w:r>
          </w:p>
        </w:tc>
        <w:tc>
          <w:tcPr>
            <w:tcW w:w="2952" w:type="dxa"/>
          </w:tcPr>
          <w:p w:rsidR="00AA05BC" w:rsidRPr="006232F6" w:rsidRDefault="00AA05BC" w:rsidP="00AA05BC">
            <w:r>
              <w:t>V2.1.0.24</w:t>
            </w:r>
          </w:p>
        </w:tc>
        <w:tc>
          <w:tcPr>
            <w:tcW w:w="2952" w:type="dxa"/>
          </w:tcPr>
          <w:p w:rsidR="00AA05BC" w:rsidRPr="006232F6" w:rsidRDefault="00AA05BC" w:rsidP="007F7F55">
            <w:r>
              <w:t xml:space="preserve">Located @ </w:t>
            </w:r>
            <w:r w:rsidR="007F7F55">
              <w:t>Tests</w:t>
            </w:r>
            <w:r>
              <w:t xml:space="preserve"> folder</w:t>
            </w:r>
          </w:p>
        </w:tc>
      </w:tr>
    </w:tbl>
    <w:p w:rsidR="00AA05BC" w:rsidRPr="007467BE" w:rsidRDefault="00AA05BC" w:rsidP="00AA05BC">
      <w:pPr>
        <w:rPr>
          <w:rFonts w:asciiTheme="minorBidi" w:hAnsiTheme="minorBidi"/>
          <w:sz w:val="20"/>
          <w:szCs w:val="20"/>
        </w:rPr>
      </w:pPr>
    </w:p>
    <w:p w:rsidR="00AA05BC" w:rsidRPr="00AE6D8B" w:rsidRDefault="00AA05BC" w:rsidP="00AA05BC">
      <w:pPr>
        <w:spacing w:after="0"/>
        <w:rPr>
          <w:u w:val="single"/>
        </w:rPr>
      </w:pPr>
      <w:r w:rsidRPr="00AE6D8B">
        <w:rPr>
          <w:u w:val="single"/>
        </w:rPr>
        <w:t>Changes:</w:t>
      </w:r>
    </w:p>
    <w:p w:rsidR="00AA05BC" w:rsidRPr="00AA05BC" w:rsidRDefault="00AA05BC" w:rsidP="008538ED">
      <w:pPr>
        <w:pStyle w:val="ListParagraph"/>
        <w:numPr>
          <w:ilvl w:val="0"/>
          <w:numId w:val="61"/>
        </w:numPr>
        <w:spacing w:after="0"/>
        <w:rPr>
          <w:u w:val="single"/>
        </w:rPr>
      </w:pPr>
      <w:r w:rsidRPr="00AA05BC">
        <w:rPr>
          <w:u w:val="single"/>
        </w:rPr>
        <w:t>IP Module</w:t>
      </w:r>
    </w:p>
    <w:p w:rsidR="00AA05BC" w:rsidRDefault="00AA05BC" w:rsidP="0042741D">
      <w:pPr>
        <w:pStyle w:val="ListParagraph"/>
        <w:numPr>
          <w:ilvl w:val="0"/>
          <w:numId w:val="54"/>
        </w:numPr>
      </w:pPr>
      <w:r>
        <w:t>Added support for MCU debug messages. at the moment there are none. they will be added to a file called McuDebug.log (needed support also in the device package - wasn't done by ISE)</w:t>
      </w:r>
    </w:p>
    <w:p w:rsidR="00AA05BC" w:rsidRDefault="00AA05BC" w:rsidP="0042741D">
      <w:pPr>
        <w:pStyle w:val="ListParagraph"/>
        <w:numPr>
          <w:ilvl w:val="0"/>
          <w:numId w:val="54"/>
        </w:numPr>
      </w:pPr>
      <w:r>
        <w:t>On Command Done events were added for some of the production commands</w:t>
      </w:r>
    </w:p>
    <w:p w:rsidR="00AA05BC" w:rsidRPr="00AA05BC" w:rsidRDefault="00AA05BC" w:rsidP="008538ED">
      <w:pPr>
        <w:pStyle w:val="ListParagraph"/>
        <w:numPr>
          <w:ilvl w:val="0"/>
          <w:numId w:val="61"/>
        </w:numPr>
        <w:spacing w:after="0"/>
        <w:rPr>
          <w:u w:val="single"/>
        </w:rPr>
      </w:pPr>
      <w:r w:rsidRPr="00AA05BC">
        <w:rPr>
          <w:u w:val="single"/>
        </w:rPr>
        <w:t>MCU</w:t>
      </w:r>
    </w:p>
    <w:p w:rsidR="00AA05BC" w:rsidRDefault="00AA05BC" w:rsidP="0042741D">
      <w:pPr>
        <w:pStyle w:val="ListParagraph"/>
        <w:numPr>
          <w:ilvl w:val="0"/>
          <w:numId w:val="55"/>
        </w:numPr>
      </w:pPr>
      <w:r>
        <w:t>Fix. recovering from no response to PIC-set delete</w:t>
      </w:r>
    </w:p>
    <w:p w:rsidR="00AA05BC" w:rsidRPr="00AA05BC" w:rsidRDefault="00AA05BC" w:rsidP="008538ED">
      <w:pPr>
        <w:pStyle w:val="ListParagraph"/>
        <w:numPr>
          <w:ilvl w:val="0"/>
          <w:numId w:val="61"/>
        </w:numPr>
        <w:spacing w:after="0"/>
        <w:rPr>
          <w:u w:val="single"/>
        </w:rPr>
      </w:pPr>
      <w:r w:rsidRPr="00AA05BC">
        <w:rPr>
          <w:u w:val="single"/>
        </w:rPr>
        <w:t>RF Module</w:t>
      </w:r>
    </w:p>
    <w:p w:rsidR="00AA05BC" w:rsidRDefault="00AA05BC" w:rsidP="0042741D">
      <w:pPr>
        <w:pStyle w:val="ListParagraph"/>
        <w:numPr>
          <w:ilvl w:val="0"/>
          <w:numId w:val="56"/>
        </w:numPr>
      </w:pPr>
      <w:r>
        <w:t>On data receive end detection added delay to receive possible CHUNK CLOSE retransmission by device.</w:t>
      </w:r>
    </w:p>
    <w:p w:rsidR="00AA05BC" w:rsidRDefault="00AA05BC" w:rsidP="0042741D">
      <w:pPr>
        <w:pStyle w:val="ListParagraph"/>
        <w:numPr>
          <w:ilvl w:val="0"/>
          <w:numId w:val="56"/>
        </w:numPr>
      </w:pPr>
      <w:r>
        <w:t>Fixed correct jamming counter clear. Does not hope frequency if no real jamming.</w:t>
      </w:r>
    </w:p>
    <w:p w:rsidR="00AA05BC" w:rsidRPr="00AA05BC" w:rsidRDefault="00AA05BC" w:rsidP="0042741D">
      <w:pPr>
        <w:pStyle w:val="ListParagraph"/>
        <w:numPr>
          <w:ilvl w:val="0"/>
          <w:numId w:val="56"/>
        </w:numPr>
      </w:pPr>
      <w:r>
        <w:t>Fixed bug of not converting RF CD type message to integration protocol.</w:t>
      </w:r>
    </w:p>
    <w:p w:rsidR="00AA05BC" w:rsidRDefault="00AA05BC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bookmarkStart w:id="48" w:name="_Toc462838394"/>
      <w:r>
        <w:br w:type="page"/>
      </w:r>
    </w:p>
    <w:p w:rsidR="007467BE" w:rsidRPr="00E37E51" w:rsidRDefault="007467BE" w:rsidP="005366F9">
      <w:pPr>
        <w:pStyle w:val="Heading2"/>
      </w:pPr>
      <w:bookmarkStart w:id="49" w:name="_Toc523816822"/>
      <w:r w:rsidRPr="00E37E51">
        <w:lastRenderedPageBreak/>
        <w:t>Release Date: 01/09/2016</w:t>
      </w:r>
      <w:bookmarkEnd w:id="48"/>
      <w:bookmarkEnd w:id="49"/>
    </w:p>
    <w:p w:rsidR="007467BE" w:rsidRPr="00DF0476" w:rsidRDefault="007467BE" w:rsidP="00A7013A">
      <w:pPr>
        <w:spacing w:after="0"/>
      </w:pPr>
      <w:r w:rsidRPr="00DF0476">
        <w:t>SVN Location: https://subversion.ise.de/svn/gira/AlarmSystemCrow</w:t>
      </w:r>
    </w:p>
    <w:p w:rsidR="007467BE" w:rsidRPr="00DF0476" w:rsidRDefault="007467BE" w:rsidP="00DF0476">
      <w:pPr>
        <w:spacing w:after="0"/>
      </w:pPr>
    </w:p>
    <w:p w:rsidR="007467BE" w:rsidRPr="00A7013A" w:rsidRDefault="007467BE" w:rsidP="00A7013A">
      <w:pPr>
        <w:spacing w:after="0"/>
        <w:rPr>
          <w:u w:val="single"/>
        </w:rPr>
      </w:pPr>
      <w:r w:rsidRPr="00A7013A">
        <w:rPr>
          <w:u w:val="single"/>
        </w:rPr>
        <w:t>The Package includes:</w:t>
      </w:r>
    </w:p>
    <w:p w:rsidR="007467BE" w:rsidRPr="00DF0476" w:rsidRDefault="007467BE" w:rsidP="00A7013A">
      <w:pPr>
        <w:spacing w:after="0"/>
      </w:pPr>
      <w:proofErr w:type="spellStart"/>
      <w:r w:rsidRPr="00DF0476">
        <w:t>CrowLibrary</w:t>
      </w:r>
      <w:proofErr w:type="spellEnd"/>
      <w:r w:rsidRPr="00DF0476">
        <w:t xml:space="preserve"> Version 2.1.2.38</w:t>
      </w:r>
    </w:p>
    <w:p w:rsidR="007467BE" w:rsidRPr="00DF0476" w:rsidRDefault="007467BE" w:rsidP="00A7013A">
      <w:pPr>
        <w:spacing w:after="0"/>
      </w:pPr>
      <w:r w:rsidRPr="00DF0476">
        <w:t xml:space="preserve">Crow </w:t>
      </w:r>
      <w:proofErr w:type="spellStart"/>
      <w:r w:rsidRPr="00DF0476">
        <w:t>IPMApplication</w:t>
      </w:r>
      <w:proofErr w:type="spellEnd"/>
      <w:r w:rsidRPr="00DF0476">
        <w:t xml:space="preserve"> Version 2.1.3.39</w:t>
      </w:r>
    </w:p>
    <w:p w:rsidR="007467BE" w:rsidRPr="00DF0476" w:rsidRDefault="007467BE" w:rsidP="00A7013A">
      <w:pPr>
        <w:spacing w:after="0"/>
      </w:pPr>
      <w:r w:rsidRPr="00DF0476">
        <w:t xml:space="preserve">Crow MCU </w:t>
      </w:r>
      <w:proofErr w:type="spellStart"/>
      <w:r w:rsidRPr="00DF0476">
        <w:t>UpdateFirmware</w:t>
      </w:r>
      <w:proofErr w:type="spellEnd"/>
      <w:r w:rsidRPr="00DF0476">
        <w:t xml:space="preserve"> Version 1.7.2.40</w:t>
      </w:r>
    </w:p>
    <w:p w:rsidR="007467BE" w:rsidRPr="00DF0476" w:rsidRDefault="007467BE" w:rsidP="00A7013A">
      <w:pPr>
        <w:spacing w:after="0"/>
      </w:pPr>
      <w:r w:rsidRPr="00DF0476">
        <w:t xml:space="preserve"> </w:t>
      </w:r>
    </w:p>
    <w:p w:rsidR="007467BE" w:rsidRPr="00A7013A" w:rsidRDefault="007467BE" w:rsidP="00A7013A">
      <w:pPr>
        <w:spacing w:after="0"/>
        <w:rPr>
          <w:u w:val="single"/>
        </w:rPr>
      </w:pPr>
      <w:r w:rsidRPr="00A7013A">
        <w:rPr>
          <w:u w:val="single"/>
        </w:rPr>
        <w:t xml:space="preserve"> </w:t>
      </w:r>
      <w:r w:rsidR="00DF0476" w:rsidRPr="00A7013A">
        <w:rPr>
          <w:u w:val="single"/>
        </w:rPr>
        <w:t>Compatibility</w:t>
      </w:r>
      <w:r w:rsidRPr="00A7013A">
        <w:rPr>
          <w:u w:val="single"/>
        </w:rPr>
        <w:t>:</w:t>
      </w:r>
    </w:p>
    <w:p w:rsidR="007467BE" w:rsidRPr="00DF0476" w:rsidRDefault="007467BE" w:rsidP="00A7013A">
      <w:pPr>
        <w:spacing w:after="0"/>
      </w:pPr>
      <w:proofErr w:type="spellStart"/>
      <w:r w:rsidRPr="00DF0476">
        <w:t>CrowLibraryInterface</w:t>
      </w:r>
      <w:proofErr w:type="spellEnd"/>
      <w:r w:rsidRPr="00DF0476">
        <w:t xml:space="preserve"> Version 1.0.6.22</w:t>
      </w:r>
    </w:p>
    <w:p w:rsidR="007467BE" w:rsidRPr="00DF0476" w:rsidRDefault="007467BE" w:rsidP="00A7013A">
      <w:pPr>
        <w:spacing w:after="0"/>
      </w:pPr>
      <w:proofErr w:type="spellStart"/>
      <w:r w:rsidRPr="00DF0476">
        <w:t>Gira</w:t>
      </w:r>
      <w:proofErr w:type="spellEnd"/>
      <w:r w:rsidRPr="00DF0476">
        <w:t xml:space="preserve"> Device Package : 1.0.397.0</w:t>
      </w:r>
    </w:p>
    <w:p w:rsidR="007467BE" w:rsidRPr="00DF0476" w:rsidRDefault="007467BE" w:rsidP="00A7013A">
      <w:pPr>
        <w:spacing w:after="0"/>
      </w:pPr>
      <w:r w:rsidRPr="00DF0476">
        <w:t>XSD version 1.0.0.8</w:t>
      </w:r>
    </w:p>
    <w:p w:rsidR="007467BE" w:rsidRPr="00DF0476" w:rsidRDefault="007467BE" w:rsidP="00A7013A">
      <w:pPr>
        <w:spacing w:after="0"/>
      </w:pPr>
      <w:r w:rsidRPr="00DF0476">
        <w:t>GPA Version 2.1.8828</w:t>
      </w:r>
    </w:p>
    <w:p w:rsidR="00AE6D8B" w:rsidRDefault="00AE6D8B" w:rsidP="00A7013A">
      <w:pPr>
        <w:spacing w:after="0"/>
        <w:rPr>
          <w:u w:val="single"/>
        </w:rPr>
      </w:pPr>
    </w:p>
    <w:p w:rsidR="00A7013A" w:rsidRPr="00A7013A" w:rsidRDefault="00A7013A" w:rsidP="00A7013A">
      <w:pPr>
        <w:spacing w:after="0"/>
        <w:rPr>
          <w:u w:val="single"/>
        </w:rPr>
      </w:pP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A7013A" w:rsidRPr="00A7013A" w:rsidTr="00A7013A">
        <w:tc>
          <w:tcPr>
            <w:tcW w:w="2952" w:type="dxa"/>
          </w:tcPr>
          <w:p w:rsidR="00A7013A" w:rsidRPr="00A7013A" w:rsidRDefault="00A7013A" w:rsidP="007467B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A7013A" w:rsidRPr="00A7013A" w:rsidRDefault="00A7013A" w:rsidP="007467B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A7013A" w:rsidRPr="00A7013A" w:rsidRDefault="00A7013A" w:rsidP="007467B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A7013A" w:rsidRPr="006232F6" w:rsidTr="00A7013A">
        <w:tc>
          <w:tcPr>
            <w:tcW w:w="2952" w:type="dxa"/>
          </w:tcPr>
          <w:p w:rsidR="00A7013A" w:rsidRPr="006232F6" w:rsidRDefault="00A7013A" w:rsidP="007467BE">
            <w:r w:rsidRPr="006232F6">
              <w:t>Control Panel</w:t>
            </w:r>
          </w:p>
        </w:tc>
        <w:tc>
          <w:tcPr>
            <w:tcW w:w="2952" w:type="dxa"/>
          </w:tcPr>
          <w:p w:rsidR="00A7013A" w:rsidRPr="006232F6" w:rsidRDefault="00A7013A" w:rsidP="007467BE">
            <w:r w:rsidRPr="006232F6">
              <w:t>2.1.4.71</w:t>
            </w:r>
          </w:p>
        </w:tc>
        <w:tc>
          <w:tcPr>
            <w:tcW w:w="2952" w:type="dxa"/>
          </w:tcPr>
          <w:p w:rsidR="00A7013A" w:rsidRPr="006232F6" w:rsidRDefault="00A7013A" w:rsidP="007467BE">
            <w:r w:rsidRPr="006232F6">
              <w:t>4A</w:t>
            </w:r>
          </w:p>
        </w:tc>
      </w:tr>
      <w:tr w:rsidR="00A7013A" w:rsidRPr="006232F6" w:rsidTr="00A7013A">
        <w:tc>
          <w:tcPr>
            <w:tcW w:w="2952" w:type="dxa"/>
          </w:tcPr>
          <w:p w:rsidR="00A7013A" w:rsidRPr="006232F6" w:rsidRDefault="00264CCE" w:rsidP="007467BE">
            <w:r w:rsidRPr="006232F6">
              <w:t>RF Module</w:t>
            </w:r>
          </w:p>
        </w:tc>
        <w:tc>
          <w:tcPr>
            <w:tcW w:w="2952" w:type="dxa"/>
          </w:tcPr>
          <w:p w:rsidR="00A7013A" w:rsidRPr="006232F6" w:rsidRDefault="006232F6" w:rsidP="007467BE">
            <w:r>
              <w:t>4.6.0.33</w:t>
            </w:r>
          </w:p>
        </w:tc>
        <w:tc>
          <w:tcPr>
            <w:tcW w:w="2952" w:type="dxa"/>
          </w:tcPr>
          <w:p w:rsidR="00A7013A" w:rsidRPr="006232F6" w:rsidRDefault="00AE6D8B" w:rsidP="007467BE">
            <w:r>
              <w:t>3A</w:t>
            </w:r>
          </w:p>
        </w:tc>
      </w:tr>
      <w:tr w:rsidR="00A7013A" w:rsidRPr="006232F6" w:rsidTr="00A7013A">
        <w:tc>
          <w:tcPr>
            <w:tcW w:w="2952" w:type="dxa"/>
          </w:tcPr>
          <w:p w:rsidR="00A7013A" w:rsidRPr="006232F6" w:rsidRDefault="006232F6" w:rsidP="007467BE">
            <w:r w:rsidRPr="006232F6">
              <w:t>PIR</w:t>
            </w:r>
          </w:p>
        </w:tc>
        <w:tc>
          <w:tcPr>
            <w:tcW w:w="2952" w:type="dxa"/>
          </w:tcPr>
          <w:p w:rsidR="00A7013A" w:rsidRPr="006232F6" w:rsidRDefault="006232F6" w:rsidP="007467BE">
            <w:r>
              <w:t>0.6.0.7</w:t>
            </w:r>
          </w:p>
        </w:tc>
        <w:tc>
          <w:tcPr>
            <w:tcW w:w="2952" w:type="dxa"/>
          </w:tcPr>
          <w:p w:rsidR="00A7013A" w:rsidRPr="006232F6" w:rsidRDefault="00AE6D8B" w:rsidP="007467BE">
            <w:r>
              <w:t>3</w:t>
            </w:r>
          </w:p>
        </w:tc>
      </w:tr>
      <w:tr w:rsidR="00A7013A" w:rsidRPr="006232F6" w:rsidTr="00A7013A">
        <w:tc>
          <w:tcPr>
            <w:tcW w:w="2952" w:type="dxa"/>
          </w:tcPr>
          <w:p w:rsidR="00A7013A" w:rsidRPr="006232F6" w:rsidRDefault="006232F6" w:rsidP="007467BE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A7013A" w:rsidRPr="006232F6" w:rsidRDefault="006232F6" w:rsidP="007467BE">
            <w:r>
              <w:t>1.2.0.17</w:t>
            </w:r>
          </w:p>
        </w:tc>
        <w:tc>
          <w:tcPr>
            <w:tcW w:w="2952" w:type="dxa"/>
          </w:tcPr>
          <w:p w:rsidR="00A7013A" w:rsidRPr="006232F6" w:rsidRDefault="00AE6D8B" w:rsidP="007467BE">
            <w:r>
              <w:t>3</w:t>
            </w:r>
          </w:p>
        </w:tc>
      </w:tr>
      <w:tr w:rsidR="00A7013A" w:rsidRPr="006232F6" w:rsidTr="00A7013A">
        <w:tc>
          <w:tcPr>
            <w:tcW w:w="2952" w:type="dxa"/>
          </w:tcPr>
          <w:p w:rsidR="00A7013A" w:rsidRPr="006232F6" w:rsidRDefault="006232F6" w:rsidP="007467BE">
            <w:r w:rsidRPr="00A7013A">
              <w:t>Magnet</w:t>
            </w:r>
          </w:p>
        </w:tc>
        <w:tc>
          <w:tcPr>
            <w:tcW w:w="2952" w:type="dxa"/>
          </w:tcPr>
          <w:p w:rsidR="006232F6" w:rsidRPr="006232F6" w:rsidRDefault="006232F6" w:rsidP="006232F6">
            <w:r>
              <w:t>0.6.0.7</w:t>
            </w:r>
          </w:p>
        </w:tc>
        <w:tc>
          <w:tcPr>
            <w:tcW w:w="2952" w:type="dxa"/>
          </w:tcPr>
          <w:p w:rsidR="00A7013A" w:rsidRPr="006232F6" w:rsidRDefault="00AE6D8B" w:rsidP="007467BE">
            <w:r>
              <w:t>4A</w:t>
            </w:r>
          </w:p>
        </w:tc>
      </w:tr>
      <w:tr w:rsidR="00AE6D8B" w:rsidRPr="006232F6" w:rsidTr="00A7013A">
        <w:tc>
          <w:tcPr>
            <w:tcW w:w="2952" w:type="dxa"/>
          </w:tcPr>
          <w:p w:rsidR="00AE6D8B" w:rsidRPr="006232F6" w:rsidRDefault="00AE6D8B" w:rsidP="007467BE">
            <w:r w:rsidRPr="00A7013A">
              <w:t>Technical Contact</w:t>
            </w:r>
          </w:p>
        </w:tc>
        <w:tc>
          <w:tcPr>
            <w:tcW w:w="2952" w:type="dxa"/>
          </w:tcPr>
          <w:p w:rsidR="00AE6D8B" w:rsidRDefault="00AE6D8B">
            <w:r w:rsidRPr="006072B4">
              <w:t>0.6.0.7</w:t>
            </w:r>
          </w:p>
        </w:tc>
        <w:tc>
          <w:tcPr>
            <w:tcW w:w="2952" w:type="dxa"/>
          </w:tcPr>
          <w:p w:rsidR="00AE6D8B" w:rsidRPr="006232F6" w:rsidRDefault="00AE6D8B" w:rsidP="007467BE">
            <w:r>
              <w:t>4A</w:t>
            </w:r>
          </w:p>
        </w:tc>
      </w:tr>
      <w:tr w:rsidR="00AE6D8B" w:rsidRPr="006232F6" w:rsidTr="00A7013A">
        <w:tc>
          <w:tcPr>
            <w:tcW w:w="2952" w:type="dxa"/>
          </w:tcPr>
          <w:p w:rsidR="00AE6D8B" w:rsidRPr="006232F6" w:rsidRDefault="00AE6D8B" w:rsidP="006232F6">
            <w:r>
              <w:t>Indoor Siren</w:t>
            </w:r>
          </w:p>
        </w:tc>
        <w:tc>
          <w:tcPr>
            <w:tcW w:w="2952" w:type="dxa"/>
          </w:tcPr>
          <w:p w:rsidR="00AE6D8B" w:rsidRDefault="00AE6D8B">
            <w:r w:rsidRPr="006072B4">
              <w:t>0.6.0.7</w:t>
            </w:r>
          </w:p>
        </w:tc>
        <w:tc>
          <w:tcPr>
            <w:tcW w:w="2952" w:type="dxa"/>
          </w:tcPr>
          <w:p w:rsidR="00AE6D8B" w:rsidRPr="006232F6" w:rsidRDefault="00AE6D8B" w:rsidP="007467BE">
            <w:r>
              <w:t>2</w:t>
            </w:r>
          </w:p>
        </w:tc>
      </w:tr>
      <w:tr w:rsidR="00AE6D8B" w:rsidRPr="006232F6" w:rsidTr="00A7013A">
        <w:tc>
          <w:tcPr>
            <w:tcW w:w="2952" w:type="dxa"/>
          </w:tcPr>
          <w:p w:rsidR="00AE6D8B" w:rsidRPr="006232F6" w:rsidRDefault="00AE6D8B" w:rsidP="007467BE">
            <w:r>
              <w:t>Outdoor Siren</w:t>
            </w:r>
          </w:p>
        </w:tc>
        <w:tc>
          <w:tcPr>
            <w:tcW w:w="2952" w:type="dxa"/>
          </w:tcPr>
          <w:p w:rsidR="00AE6D8B" w:rsidRDefault="00AE6D8B">
            <w:r w:rsidRPr="006072B4">
              <w:t>0.6.0.7</w:t>
            </w:r>
          </w:p>
        </w:tc>
        <w:tc>
          <w:tcPr>
            <w:tcW w:w="2952" w:type="dxa"/>
          </w:tcPr>
          <w:p w:rsidR="00AE6D8B" w:rsidRPr="006232F6" w:rsidRDefault="00AE6D8B" w:rsidP="007467BE">
            <w:r>
              <w:t>2</w:t>
            </w:r>
          </w:p>
        </w:tc>
      </w:tr>
      <w:tr w:rsidR="00A7013A" w:rsidRPr="006232F6" w:rsidTr="00A7013A">
        <w:tc>
          <w:tcPr>
            <w:tcW w:w="2952" w:type="dxa"/>
          </w:tcPr>
          <w:p w:rsidR="00A7013A" w:rsidRPr="006232F6" w:rsidRDefault="006232F6" w:rsidP="007467BE">
            <w:r>
              <w:t>I/O Device</w:t>
            </w:r>
          </w:p>
        </w:tc>
        <w:tc>
          <w:tcPr>
            <w:tcW w:w="2952" w:type="dxa"/>
          </w:tcPr>
          <w:p w:rsidR="00A7013A" w:rsidRPr="006232F6" w:rsidRDefault="00AE6D8B" w:rsidP="007467BE">
            <w:r>
              <w:t>1.1.0.16</w:t>
            </w:r>
          </w:p>
        </w:tc>
        <w:tc>
          <w:tcPr>
            <w:tcW w:w="2952" w:type="dxa"/>
          </w:tcPr>
          <w:p w:rsidR="00A7013A" w:rsidRPr="006232F6" w:rsidRDefault="00AE6D8B" w:rsidP="007467BE">
            <w:r>
              <w:t>2B</w:t>
            </w:r>
          </w:p>
        </w:tc>
      </w:tr>
      <w:tr w:rsidR="00A7013A" w:rsidRPr="006232F6" w:rsidTr="00A7013A">
        <w:tc>
          <w:tcPr>
            <w:tcW w:w="2952" w:type="dxa"/>
          </w:tcPr>
          <w:p w:rsidR="00A7013A" w:rsidRPr="006232F6" w:rsidRDefault="006232F6" w:rsidP="007467BE">
            <w:r>
              <w:t>Keyfob</w:t>
            </w:r>
          </w:p>
        </w:tc>
        <w:tc>
          <w:tcPr>
            <w:tcW w:w="2952" w:type="dxa"/>
          </w:tcPr>
          <w:p w:rsidR="00A7013A" w:rsidRPr="006232F6" w:rsidRDefault="00AE6D8B" w:rsidP="007467BE">
            <w:r>
              <w:t>0.2.0.3</w:t>
            </w:r>
          </w:p>
        </w:tc>
        <w:tc>
          <w:tcPr>
            <w:tcW w:w="2952" w:type="dxa"/>
          </w:tcPr>
          <w:p w:rsidR="00A7013A" w:rsidRPr="006232F6" w:rsidRDefault="00AE6D8B" w:rsidP="007467BE">
            <w:r>
              <w:t>1A</w:t>
            </w:r>
          </w:p>
        </w:tc>
      </w:tr>
      <w:tr w:rsidR="00A7013A" w:rsidRPr="006232F6" w:rsidTr="00A7013A">
        <w:tc>
          <w:tcPr>
            <w:tcW w:w="2952" w:type="dxa"/>
          </w:tcPr>
          <w:p w:rsidR="00A7013A" w:rsidRPr="006232F6" w:rsidRDefault="006232F6" w:rsidP="007467BE">
            <w:r>
              <w:t>GBD</w:t>
            </w:r>
          </w:p>
        </w:tc>
        <w:tc>
          <w:tcPr>
            <w:tcW w:w="2952" w:type="dxa"/>
          </w:tcPr>
          <w:p w:rsidR="00A7013A" w:rsidRPr="006232F6" w:rsidRDefault="00AE6D8B" w:rsidP="007467BE">
            <w:r>
              <w:t>1.4.0.21</w:t>
            </w:r>
          </w:p>
        </w:tc>
        <w:tc>
          <w:tcPr>
            <w:tcW w:w="2952" w:type="dxa"/>
          </w:tcPr>
          <w:p w:rsidR="00A7013A" w:rsidRPr="006232F6" w:rsidRDefault="00AE6D8B" w:rsidP="007467BE">
            <w:r>
              <w:t>1B</w:t>
            </w:r>
          </w:p>
        </w:tc>
      </w:tr>
      <w:tr w:rsidR="00A7013A" w:rsidRPr="006232F6" w:rsidTr="00A7013A">
        <w:tc>
          <w:tcPr>
            <w:tcW w:w="2952" w:type="dxa"/>
          </w:tcPr>
          <w:p w:rsidR="00A7013A" w:rsidRPr="006232F6" w:rsidRDefault="006232F6" w:rsidP="007467BE">
            <w:r>
              <w:t>LCD Keypad</w:t>
            </w:r>
          </w:p>
        </w:tc>
        <w:tc>
          <w:tcPr>
            <w:tcW w:w="2952" w:type="dxa"/>
          </w:tcPr>
          <w:p w:rsidR="00A7013A" w:rsidRPr="006232F6" w:rsidRDefault="00AE6D8B" w:rsidP="007467BE">
            <w:r>
              <w:t>1.0.5.22</w:t>
            </w:r>
          </w:p>
        </w:tc>
        <w:tc>
          <w:tcPr>
            <w:tcW w:w="2952" w:type="dxa"/>
          </w:tcPr>
          <w:p w:rsidR="00A7013A" w:rsidRPr="006232F6" w:rsidRDefault="00AE6D8B" w:rsidP="007467BE">
            <w:r>
              <w:t>1B</w:t>
            </w:r>
          </w:p>
        </w:tc>
      </w:tr>
      <w:tr w:rsidR="00A7013A" w:rsidRPr="006232F6" w:rsidTr="00A7013A">
        <w:tc>
          <w:tcPr>
            <w:tcW w:w="2952" w:type="dxa"/>
          </w:tcPr>
          <w:p w:rsidR="00A7013A" w:rsidRPr="006232F6" w:rsidRDefault="006232F6" w:rsidP="007467BE">
            <w:r>
              <w:t>Door Module</w:t>
            </w:r>
          </w:p>
        </w:tc>
        <w:tc>
          <w:tcPr>
            <w:tcW w:w="2952" w:type="dxa"/>
          </w:tcPr>
          <w:p w:rsidR="00A7013A" w:rsidRPr="006232F6" w:rsidRDefault="00AE6D8B" w:rsidP="007467BE">
            <w:r>
              <w:t>0.1.0.3</w:t>
            </w:r>
          </w:p>
        </w:tc>
        <w:tc>
          <w:tcPr>
            <w:tcW w:w="2952" w:type="dxa"/>
          </w:tcPr>
          <w:p w:rsidR="00A7013A" w:rsidRPr="006232F6" w:rsidRDefault="006232F6" w:rsidP="007467BE">
            <w:r>
              <w:t>2</w:t>
            </w:r>
          </w:p>
        </w:tc>
      </w:tr>
      <w:tr w:rsidR="00A7013A" w:rsidRPr="006232F6" w:rsidTr="00A7013A">
        <w:tc>
          <w:tcPr>
            <w:tcW w:w="2952" w:type="dxa"/>
          </w:tcPr>
          <w:p w:rsidR="00A7013A" w:rsidRPr="006232F6" w:rsidRDefault="00A7013A" w:rsidP="007467BE"/>
        </w:tc>
        <w:tc>
          <w:tcPr>
            <w:tcW w:w="2952" w:type="dxa"/>
          </w:tcPr>
          <w:p w:rsidR="00A7013A" w:rsidRPr="006232F6" w:rsidRDefault="00A7013A" w:rsidP="007467BE"/>
        </w:tc>
        <w:tc>
          <w:tcPr>
            <w:tcW w:w="2952" w:type="dxa"/>
          </w:tcPr>
          <w:p w:rsidR="00A7013A" w:rsidRPr="006232F6" w:rsidRDefault="00A7013A" w:rsidP="007467BE"/>
        </w:tc>
      </w:tr>
    </w:tbl>
    <w:p w:rsidR="00AA05BC" w:rsidRDefault="00AA05BC" w:rsidP="00AE6D8B">
      <w:pPr>
        <w:spacing w:after="0"/>
        <w:rPr>
          <w:u w:val="single"/>
        </w:rPr>
      </w:pPr>
    </w:p>
    <w:p w:rsidR="007467BE" w:rsidRPr="00AE6D8B" w:rsidRDefault="007467BE" w:rsidP="00AE6D8B">
      <w:pPr>
        <w:spacing w:after="0"/>
        <w:rPr>
          <w:u w:val="single"/>
        </w:rPr>
      </w:pPr>
      <w:r w:rsidRPr="00AE6D8B">
        <w:rPr>
          <w:u w:val="single"/>
        </w:rPr>
        <w:t>Changes:</w:t>
      </w:r>
    </w:p>
    <w:p w:rsidR="007467BE" w:rsidRPr="00AE6D8B" w:rsidRDefault="007467BE" w:rsidP="00AE6D8B">
      <w:pPr>
        <w:spacing w:after="0"/>
      </w:pPr>
      <w:r w:rsidRPr="00AE6D8B">
        <w:t xml:space="preserve">1. Bug Fix: </w:t>
      </w:r>
      <w:proofErr w:type="spellStart"/>
      <w:r w:rsidRPr="00AE6D8B">
        <w:t>CrowLibraryTestConsole</w:t>
      </w:r>
      <w:proofErr w:type="spellEnd"/>
      <w:r w:rsidRPr="00AE6D8B">
        <w:t xml:space="preserve"> stuck when opening main form, closing it &amp; opening again</w:t>
      </w:r>
    </w:p>
    <w:p w:rsidR="007467BE" w:rsidRPr="00AE6D8B" w:rsidRDefault="007467BE" w:rsidP="00AE6D8B">
      <w:pPr>
        <w:spacing w:after="0"/>
      </w:pPr>
      <w:r w:rsidRPr="00AE6D8B">
        <w:t xml:space="preserve">2. Bug Fix: The request for CONTROL_UNIT_MONITOR_EVENT wasn't sent when calling </w:t>
      </w:r>
      <w:proofErr w:type="spellStart"/>
      <w:r w:rsidRPr="00AE6D8B">
        <w:t>registerAllEvents</w:t>
      </w:r>
      <w:proofErr w:type="spellEnd"/>
      <w:r w:rsidRPr="00AE6D8B">
        <w:t xml:space="preserve">() from </w:t>
      </w:r>
      <w:proofErr w:type="spellStart"/>
      <w:r w:rsidRPr="00AE6D8B">
        <w:t>DeviceStack</w:t>
      </w:r>
      <w:proofErr w:type="spellEnd"/>
      <w:r w:rsidRPr="00AE6D8B">
        <w:t xml:space="preserve"> - ISE to check if fixed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</w:p>
    <w:p w:rsidR="007467BE" w:rsidRPr="00E37E51" w:rsidRDefault="007467BE" w:rsidP="009368F3">
      <w:pPr>
        <w:pStyle w:val="Heading2"/>
      </w:pPr>
      <w:bookmarkStart w:id="50" w:name="_Toc462838395"/>
      <w:bookmarkStart w:id="51" w:name="_Toc523816823"/>
      <w:r w:rsidRPr="00E37E51">
        <w:t>Release Date: 30/08/2016</w:t>
      </w:r>
      <w:bookmarkEnd w:id="50"/>
      <w:bookmarkEnd w:id="51"/>
    </w:p>
    <w:p w:rsidR="007467BE" w:rsidRPr="00AE6D8B" w:rsidRDefault="007467BE" w:rsidP="007467BE">
      <w:r w:rsidRPr="00AE6D8B">
        <w:t>SVN Location: https://subversion.ise.de/svn/gira/AlarmSystemCrow</w:t>
      </w:r>
    </w:p>
    <w:p w:rsidR="00AE6D8B" w:rsidRPr="00A7013A" w:rsidRDefault="00AE6D8B" w:rsidP="00AE6D8B">
      <w:pPr>
        <w:spacing w:after="0"/>
        <w:rPr>
          <w:u w:val="single"/>
        </w:rPr>
      </w:pP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AE6D8B" w:rsidRPr="00A7013A" w:rsidTr="00042B5E">
        <w:tc>
          <w:tcPr>
            <w:tcW w:w="2952" w:type="dxa"/>
          </w:tcPr>
          <w:p w:rsidR="00AE6D8B" w:rsidRPr="00A7013A" w:rsidRDefault="00AE6D8B" w:rsidP="00042B5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AE6D8B" w:rsidRPr="00A7013A" w:rsidRDefault="00AE6D8B" w:rsidP="00042B5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AE6D8B" w:rsidRPr="00A7013A" w:rsidRDefault="00AE6D8B" w:rsidP="00042B5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AE6D8B" w:rsidRPr="006232F6" w:rsidTr="00042B5E">
        <w:tc>
          <w:tcPr>
            <w:tcW w:w="2952" w:type="dxa"/>
          </w:tcPr>
          <w:p w:rsidR="00AE6D8B" w:rsidRPr="006232F6" w:rsidRDefault="00AE6D8B" w:rsidP="00042B5E">
            <w:r w:rsidRPr="006232F6">
              <w:lastRenderedPageBreak/>
              <w:t>Control Panel</w:t>
            </w:r>
          </w:p>
        </w:tc>
        <w:tc>
          <w:tcPr>
            <w:tcW w:w="2952" w:type="dxa"/>
          </w:tcPr>
          <w:p w:rsidR="00AE6D8B" w:rsidRPr="006232F6" w:rsidRDefault="00AE6D8B" w:rsidP="00042B5E">
            <w:r w:rsidRPr="006232F6">
              <w:t>2.1.4.71</w:t>
            </w:r>
          </w:p>
        </w:tc>
        <w:tc>
          <w:tcPr>
            <w:tcW w:w="2952" w:type="dxa"/>
          </w:tcPr>
          <w:p w:rsidR="00AE6D8B" w:rsidRPr="006232F6" w:rsidRDefault="00AE6D8B" w:rsidP="00042B5E">
            <w:r w:rsidRPr="006232F6">
              <w:t>4A</w:t>
            </w:r>
          </w:p>
        </w:tc>
      </w:tr>
    </w:tbl>
    <w:p w:rsidR="007467BE" w:rsidRPr="00AE6D8B" w:rsidRDefault="007467BE" w:rsidP="00AE6D8B">
      <w:pPr>
        <w:spacing w:after="0"/>
        <w:rPr>
          <w:u w:val="single"/>
        </w:rPr>
      </w:pPr>
      <w:r w:rsidRPr="00AE6D8B">
        <w:rPr>
          <w:u w:val="single"/>
        </w:rPr>
        <w:t>Changes:</w:t>
      </w:r>
    </w:p>
    <w:p w:rsidR="007467BE" w:rsidRPr="00AE6D8B" w:rsidRDefault="007467BE" w:rsidP="007467BE">
      <w:r w:rsidRPr="00AE6D8B">
        <w:t>1. Bug fix: Configuration load is failed if Keypads exits and not connected to the control panel.</w:t>
      </w:r>
    </w:p>
    <w:p w:rsidR="007467BE" w:rsidRPr="00E37E51" w:rsidRDefault="007467BE" w:rsidP="00AE6D8B">
      <w:pPr>
        <w:spacing w:after="0"/>
        <w:rPr>
          <w:b/>
          <w:bCs/>
          <w:u w:val="single"/>
        </w:rPr>
      </w:pPr>
      <w:r w:rsidRPr="00E37E51">
        <w:rPr>
          <w:b/>
          <w:bCs/>
          <w:u w:val="single"/>
        </w:rPr>
        <w:t>Release Date: 28/08/2016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>SVN Location: https://subversion.ise.de/svn/gira/AlarmSystemCrow</w:t>
      </w:r>
    </w:p>
    <w:p w:rsidR="007467BE" w:rsidRPr="00AE6D8B" w:rsidRDefault="007467BE" w:rsidP="00AE6D8B">
      <w:pPr>
        <w:spacing w:after="0"/>
        <w:rPr>
          <w:u w:val="single"/>
        </w:rPr>
      </w:pPr>
      <w:r w:rsidRPr="00AE6D8B">
        <w:rPr>
          <w:u w:val="single"/>
        </w:rPr>
        <w:t>The Package includes:</w:t>
      </w:r>
    </w:p>
    <w:p w:rsidR="007467BE" w:rsidRPr="00AE6D8B" w:rsidRDefault="007467BE" w:rsidP="00AD563B">
      <w:pPr>
        <w:pStyle w:val="ListParagraph"/>
        <w:numPr>
          <w:ilvl w:val="0"/>
          <w:numId w:val="1"/>
        </w:numPr>
        <w:spacing w:after="0"/>
        <w:rPr>
          <w:rFonts w:asciiTheme="minorBidi" w:hAnsiTheme="minorBidi"/>
          <w:sz w:val="20"/>
          <w:szCs w:val="20"/>
        </w:rPr>
      </w:pPr>
      <w:proofErr w:type="spellStart"/>
      <w:r w:rsidRPr="00AE6D8B">
        <w:rPr>
          <w:rFonts w:asciiTheme="minorBidi" w:hAnsiTheme="minorBidi"/>
          <w:sz w:val="20"/>
          <w:szCs w:val="20"/>
        </w:rPr>
        <w:t>CrowLibrary</w:t>
      </w:r>
      <w:proofErr w:type="spellEnd"/>
      <w:r w:rsidRPr="00AE6D8B">
        <w:rPr>
          <w:rFonts w:asciiTheme="minorBidi" w:hAnsiTheme="minorBidi"/>
          <w:sz w:val="20"/>
          <w:szCs w:val="20"/>
        </w:rPr>
        <w:t xml:space="preserve"> Version 2.1.2.37</w:t>
      </w:r>
    </w:p>
    <w:p w:rsidR="007467BE" w:rsidRPr="00AE6D8B" w:rsidRDefault="007467BE" w:rsidP="00AD563B">
      <w:pPr>
        <w:pStyle w:val="ListParagraph"/>
        <w:numPr>
          <w:ilvl w:val="0"/>
          <w:numId w:val="1"/>
        </w:numPr>
        <w:spacing w:after="0"/>
        <w:rPr>
          <w:rFonts w:asciiTheme="minorBidi" w:hAnsiTheme="minorBidi"/>
          <w:sz w:val="20"/>
          <w:szCs w:val="20"/>
        </w:rPr>
      </w:pPr>
      <w:r w:rsidRPr="00AE6D8B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AE6D8B">
        <w:rPr>
          <w:rFonts w:asciiTheme="minorBidi" w:hAnsiTheme="minorBidi"/>
          <w:sz w:val="20"/>
          <w:szCs w:val="20"/>
        </w:rPr>
        <w:t>IPMApplication</w:t>
      </w:r>
      <w:proofErr w:type="spellEnd"/>
      <w:r w:rsidRPr="00AE6D8B">
        <w:rPr>
          <w:rFonts w:asciiTheme="minorBidi" w:hAnsiTheme="minorBidi"/>
          <w:sz w:val="20"/>
          <w:szCs w:val="20"/>
        </w:rPr>
        <w:t xml:space="preserve"> Version 2.1.3.38</w:t>
      </w:r>
    </w:p>
    <w:p w:rsidR="007467BE" w:rsidRPr="00AE6D8B" w:rsidRDefault="007467BE" w:rsidP="00AD563B">
      <w:pPr>
        <w:pStyle w:val="ListParagraph"/>
        <w:numPr>
          <w:ilvl w:val="0"/>
          <w:numId w:val="1"/>
        </w:numPr>
        <w:spacing w:after="0"/>
        <w:rPr>
          <w:rFonts w:asciiTheme="minorBidi" w:hAnsiTheme="minorBidi"/>
          <w:sz w:val="20"/>
          <w:szCs w:val="20"/>
        </w:rPr>
      </w:pPr>
      <w:r w:rsidRPr="00AE6D8B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AE6D8B">
        <w:rPr>
          <w:rFonts w:asciiTheme="minorBidi" w:hAnsiTheme="minorBidi"/>
          <w:sz w:val="20"/>
          <w:szCs w:val="20"/>
        </w:rPr>
        <w:t>UpdateFirmware</w:t>
      </w:r>
      <w:proofErr w:type="spellEnd"/>
      <w:r w:rsidRPr="00AE6D8B">
        <w:rPr>
          <w:rFonts w:asciiTheme="minorBidi" w:hAnsiTheme="minorBidi"/>
          <w:sz w:val="20"/>
          <w:szCs w:val="20"/>
        </w:rPr>
        <w:t xml:space="preserve"> Version 1.7.2.40</w:t>
      </w:r>
    </w:p>
    <w:p w:rsidR="00E37E51" w:rsidRDefault="00E37E51" w:rsidP="00E37E51">
      <w:pPr>
        <w:spacing w:after="0"/>
        <w:rPr>
          <w:u w:val="single"/>
        </w:rPr>
      </w:pPr>
    </w:p>
    <w:p w:rsidR="007467BE" w:rsidRPr="00E37E51" w:rsidRDefault="007467BE" w:rsidP="00E37E51">
      <w:pPr>
        <w:spacing w:after="0"/>
        <w:rPr>
          <w:u w:val="single"/>
        </w:rPr>
      </w:pPr>
      <w:r w:rsidRPr="00E37E51">
        <w:rPr>
          <w:u w:val="single"/>
        </w:rPr>
        <w:t xml:space="preserve"> </w:t>
      </w:r>
      <w:r w:rsidR="00E37E51" w:rsidRPr="00E37E51">
        <w:rPr>
          <w:u w:val="single"/>
        </w:rPr>
        <w:t>Compatibility</w:t>
      </w:r>
      <w:r w:rsidRPr="00E37E51">
        <w:rPr>
          <w:u w:val="single"/>
        </w:rPr>
        <w:t>:</w:t>
      </w:r>
    </w:p>
    <w:p w:rsidR="007467BE" w:rsidRPr="007467BE" w:rsidRDefault="007467BE" w:rsidP="00AD563B">
      <w:pPr>
        <w:pStyle w:val="ListParagraph"/>
        <w:numPr>
          <w:ilvl w:val="0"/>
          <w:numId w:val="1"/>
        </w:numPr>
        <w:spacing w:after="0"/>
        <w:rPr>
          <w:rFonts w:asciiTheme="minorBidi" w:hAnsiTheme="minorBidi"/>
          <w:sz w:val="20"/>
          <w:szCs w:val="20"/>
        </w:rPr>
      </w:pPr>
      <w:proofErr w:type="spellStart"/>
      <w:r w:rsidRPr="007467BE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7467BE">
        <w:rPr>
          <w:rFonts w:asciiTheme="minorBidi" w:hAnsiTheme="minorBidi"/>
          <w:sz w:val="20"/>
          <w:szCs w:val="20"/>
        </w:rPr>
        <w:t xml:space="preserve"> Version 1.0.6.22</w:t>
      </w:r>
    </w:p>
    <w:p w:rsidR="007467BE" w:rsidRPr="007467BE" w:rsidRDefault="007467BE" w:rsidP="00AD563B">
      <w:pPr>
        <w:pStyle w:val="ListParagraph"/>
        <w:numPr>
          <w:ilvl w:val="0"/>
          <w:numId w:val="1"/>
        </w:numPr>
        <w:spacing w:after="0"/>
        <w:rPr>
          <w:rFonts w:asciiTheme="minorBidi" w:hAnsiTheme="minorBidi"/>
          <w:sz w:val="20"/>
          <w:szCs w:val="20"/>
        </w:rPr>
      </w:pPr>
      <w:proofErr w:type="spellStart"/>
      <w:r w:rsidRPr="007467BE">
        <w:rPr>
          <w:rFonts w:asciiTheme="minorBidi" w:hAnsiTheme="minorBidi"/>
          <w:sz w:val="20"/>
          <w:szCs w:val="20"/>
        </w:rPr>
        <w:t>Gira</w:t>
      </w:r>
      <w:proofErr w:type="spellEnd"/>
      <w:r w:rsidRPr="007467BE">
        <w:rPr>
          <w:rFonts w:asciiTheme="minorBidi" w:hAnsiTheme="minorBidi"/>
          <w:sz w:val="20"/>
          <w:szCs w:val="20"/>
        </w:rPr>
        <w:t xml:space="preserve"> Device Package : 1.0.397.0</w:t>
      </w:r>
    </w:p>
    <w:p w:rsidR="007467BE" w:rsidRPr="007467BE" w:rsidRDefault="007467BE" w:rsidP="00AD563B">
      <w:pPr>
        <w:pStyle w:val="ListParagraph"/>
        <w:numPr>
          <w:ilvl w:val="0"/>
          <w:numId w:val="1"/>
        </w:numPr>
        <w:spacing w:after="0"/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>XSD version 1.0.0.8</w:t>
      </w:r>
    </w:p>
    <w:p w:rsidR="007467BE" w:rsidRPr="007467BE" w:rsidRDefault="007467BE" w:rsidP="00AD563B">
      <w:pPr>
        <w:pStyle w:val="ListParagraph"/>
        <w:numPr>
          <w:ilvl w:val="0"/>
          <w:numId w:val="1"/>
        </w:numPr>
        <w:spacing w:after="0"/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>GPA Version 2.1.8828</w:t>
      </w:r>
    </w:p>
    <w:p w:rsid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</w:p>
    <w:p w:rsidR="00E37E51" w:rsidRPr="00A7013A" w:rsidRDefault="00E37E51" w:rsidP="00E37E51">
      <w:pPr>
        <w:spacing w:after="0"/>
        <w:rPr>
          <w:u w:val="single"/>
        </w:rPr>
      </w:pPr>
      <w:r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E37E51" w:rsidRPr="00A7013A" w:rsidTr="00042B5E">
        <w:tc>
          <w:tcPr>
            <w:tcW w:w="2952" w:type="dxa"/>
          </w:tcPr>
          <w:p w:rsidR="00E37E51" w:rsidRPr="00A7013A" w:rsidRDefault="00E37E51" w:rsidP="00042B5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E37E51" w:rsidRPr="00A7013A" w:rsidRDefault="00E37E51" w:rsidP="00042B5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E37E51" w:rsidRPr="00A7013A" w:rsidRDefault="00E37E51" w:rsidP="00042B5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E37E51" w:rsidRPr="006232F6" w:rsidTr="00042B5E">
        <w:tc>
          <w:tcPr>
            <w:tcW w:w="2952" w:type="dxa"/>
          </w:tcPr>
          <w:p w:rsidR="00E37E51" w:rsidRPr="006232F6" w:rsidRDefault="00E37E51" w:rsidP="00042B5E">
            <w:r w:rsidRPr="006232F6">
              <w:t>Control Panel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2.1.4.70</w:t>
            </w:r>
          </w:p>
        </w:tc>
        <w:tc>
          <w:tcPr>
            <w:tcW w:w="2952" w:type="dxa"/>
          </w:tcPr>
          <w:p w:rsidR="00E37E51" w:rsidRPr="006232F6" w:rsidRDefault="00E37E51" w:rsidP="00042B5E">
            <w:r w:rsidRPr="006232F6">
              <w:t>4A</w:t>
            </w:r>
          </w:p>
        </w:tc>
      </w:tr>
      <w:tr w:rsidR="00E37E51" w:rsidRPr="006232F6" w:rsidTr="00042B5E">
        <w:tc>
          <w:tcPr>
            <w:tcW w:w="2952" w:type="dxa"/>
          </w:tcPr>
          <w:p w:rsidR="00E37E51" w:rsidRPr="006232F6" w:rsidRDefault="00E37E51" w:rsidP="00042B5E">
            <w:r w:rsidRPr="006232F6">
              <w:t>RF Module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4.6.0.33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3A</w:t>
            </w:r>
          </w:p>
        </w:tc>
      </w:tr>
      <w:tr w:rsidR="00E37E51" w:rsidRPr="006232F6" w:rsidTr="00042B5E">
        <w:tc>
          <w:tcPr>
            <w:tcW w:w="2952" w:type="dxa"/>
          </w:tcPr>
          <w:p w:rsidR="00E37E51" w:rsidRPr="006232F6" w:rsidRDefault="00E37E51" w:rsidP="00042B5E">
            <w:r w:rsidRPr="006232F6">
              <w:t>PIR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0.6.0.7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3</w:t>
            </w:r>
          </w:p>
        </w:tc>
      </w:tr>
      <w:tr w:rsidR="00E37E51" w:rsidRPr="006232F6" w:rsidTr="00042B5E">
        <w:tc>
          <w:tcPr>
            <w:tcW w:w="2952" w:type="dxa"/>
          </w:tcPr>
          <w:p w:rsidR="00E37E51" w:rsidRPr="006232F6" w:rsidRDefault="00E37E51" w:rsidP="00042B5E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E37E51" w:rsidRPr="006232F6" w:rsidRDefault="00E37E51" w:rsidP="00042B5E">
            <w:r>
              <w:t>1.2.0.17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3</w:t>
            </w:r>
          </w:p>
        </w:tc>
      </w:tr>
      <w:tr w:rsidR="00E37E51" w:rsidRPr="006232F6" w:rsidTr="00042B5E">
        <w:tc>
          <w:tcPr>
            <w:tcW w:w="2952" w:type="dxa"/>
          </w:tcPr>
          <w:p w:rsidR="00E37E51" w:rsidRPr="006232F6" w:rsidRDefault="00E37E51" w:rsidP="00042B5E">
            <w:r w:rsidRPr="00A7013A">
              <w:t>Magnet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0.6.0.7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4A</w:t>
            </w:r>
          </w:p>
        </w:tc>
      </w:tr>
      <w:tr w:rsidR="00E37E51" w:rsidRPr="006232F6" w:rsidTr="00042B5E">
        <w:tc>
          <w:tcPr>
            <w:tcW w:w="2952" w:type="dxa"/>
          </w:tcPr>
          <w:p w:rsidR="00E37E51" w:rsidRPr="006232F6" w:rsidRDefault="00E37E51" w:rsidP="00042B5E">
            <w:r w:rsidRPr="00A7013A">
              <w:t>Technical Contact</w:t>
            </w:r>
          </w:p>
        </w:tc>
        <w:tc>
          <w:tcPr>
            <w:tcW w:w="2952" w:type="dxa"/>
          </w:tcPr>
          <w:p w:rsidR="00E37E51" w:rsidRDefault="00E37E51" w:rsidP="00042B5E">
            <w:r w:rsidRPr="006072B4">
              <w:t>0.6.0.7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4A</w:t>
            </w:r>
          </w:p>
        </w:tc>
      </w:tr>
      <w:tr w:rsidR="00E37E51" w:rsidRPr="006232F6" w:rsidTr="00042B5E">
        <w:tc>
          <w:tcPr>
            <w:tcW w:w="2952" w:type="dxa"/>
          </w:tcPr>
          <w:p w:rsidR="00E37E51" w:rsidRPr="006232F6" w:rsidRDefault="00E37E51" w:rsidP="00042B5E">
            <w:r>
              <w:t>Indoor Siren</w:t>
            </w:r>
          </w:p>
        </w:tc>
        <w:tc>
          <w:tcPr>
            <w:tcW w:w="2952" w:type="dxa"/>
          </w:tcPr>
          <w:p w:rsidR="00E37E51" w:rsidRDefault="00E37E51" w:rsidP="00042B5E">
            <w:r w:rsidRPr="006072B4">
              <w:t>0.6.0.7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2</w:t>
            </w:r>
          </w:p>
        </w:tc>
      </w:tr>
      <w:tr w:rsidR="00E37E51" w:rsidRPr="006232F6" w:rsidTr="00042B5E">
        <w:tc>
          <w:tcPr>
            <w:tcW w:w="2952" w:type="dxa"/>
          </w:tcPr>
          <w:p w:rsidR="00E37E51" w:rsidRPr="006232F6" w:rsidRDefault="00E37E51" w:rsidP="00042B5E">
            <w:r>
              <w:t>Outdoor Siren</w:t>
            </w:r>
          </w:p>
        </w:tc>
        <w:tc>
          <w:tcPr>
            <w:tcW w:w="2952" w:type="dxa"/>
          </w:tcPr>
          <w:p w:rsidR="00E37E51" w:rsidRDefault="00E37E51" w:rsidP="00042B5E">
            <w:r w:rsidRPr="006072B4">
              <w:t>0.6.0.7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2</w:t>
            </w:r>
          </w:p>
        </w:tc>
      </w:tr>
      <w:tr w:rsidR="00E37E51" w:rsidRPr="006232F6" w:rsidTr="00042B5E">
        <w:tc>
          <w:tcPr>
            <w:tcW w:w="2952" w:type="dxa"/>
          </w:tcPr>
          <w:p w:rsidR="00E37E51" w:rsidRPr="006232F6" w:rsidRDefault="00E37E51" w:rsidP="00042B5E">
            <w:r>
              <w:t>I/O Device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1.1.0.16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2B</w:t>
            </w:r>
          </w:p>
        </w:tc>
      </w:tr>
      <w:tr w:rsidR="00E37E51" w:rsidRPr="006232F6" w:rsidTr="00042B5E">
        <w:tc>
          <w:tcPr>
            <w:tcW w:w="2952" w:type="dxa"/>
          </w:tcPr>
          <w:p w:rsidR="00E37E51" w:rsidRPr="006232F6" w:rsidRDefault="00E37E51" w:rsidP="00042B5E">
            <w:r>
              <w:t>Keyfob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0.2.0.3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1A</w:t>
            </w:r>
          </w:p>
        </w:tc>
      </w:tr>
      <w:tr w:rsidR="00E37E51" w:rsidRPr="006232F6" w:rsidTr="00042B5E">
        <w:tc>
          <w:tcPr>
            <w:tcW w:w="2952" w:type="dxa"/>
          </w:tcPr>
          <w:p w:rsidR="00E37E51" w:rsidRPr="006232F6" w:rsidRDefault="00E37E51" w:rsidP="00042B5E">
            <w:r>
              <w:t>GBD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1.4.0.21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1B</w:t>
            </w:r>
          </w:p>
        </w:tc>
      </w:tr>
      <w:tr w:rsidR="00E37E51" w:rsidRPr="006232F6" w:rsidTr="00042B5E">
        <w:tc>
          <w:tcPr>
            <w:tcW w:w="2952" w:type="dxa"/>
          </w:tcPr>
          <w:p w:rsidR="00E37E51" w:rsidRPr="006232F6" w:rsidRDefault="00E37E51" w:rsidP="00042B5E">
            <w:r>
              <w:t>LCD Keypad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1.0.5.21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1B</w:t>
            </w:r>
          </w:p>
        </w:tc>
      </w:tr>
      <w:tr w:rsidR="00E37E51" w:rsidRPr="006232F6" w:rsidTr="00042B5E">
        <w:tc>
          <w:tcPr>
            <w:tcW w:w="2952" w:type="dxa"/>
          </w:tcPr>
          <w:p w:rsidR="00E37E51" w:rsidRPr="006232F6" w:rsidRDefault="00E37E51" w:rsidP="00042B5E">
            <w:r>
              <w:t>Door Module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0.1.0.3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2</w:t>
            </w:r>
          </w:p>
        </w:tc>
      </w:tr>
      <w:tr w:rsidR="00E37E51" w:rsidRPr="006232F6" w:rsidTr="00042B5E">
        <w:tc>
          <w:tcPr>
            <w:tcW w:w="2952" w:type="dxa"/>
          </w:tcPr>
          <w:p w:rsidR="00E37E51" w:rsidRPr="006232F6" w:rsidRDefault="00E37E51" w:rsidP="00042B5E"/>
        </w:tc>
        <w:tc>
          <w:tcPr>
            <w:tcW w:w="2952" w:type="dxa"/>
          </w:tcPr>
          <w:p w:rsidR="00E37E51" w:rsidRPr="006232F6" w:rsidRDefault="00E37E51" w:rsidP="00042B5E"/>
        </w:tc>
        <w:tc>
          <w:tcPr>
            <w:tcW w:w="2952" w:type="dxa"/>
          </w:tcPr>
          <w:p w:rsidR="00E37E51" w:rsidRPr="006232F6" w:rsidRDefault="00E37E51" w:rsidP="00042B5E"/>
        </w:tc>
      </w:tr>
    </w:tbl>
    <w:p w:rsidR="00E37E51" w:rsidRPr="007467BE" w:rsidRDefault="00E37E51" w:rsidP="007467BE">
      <w:pPr>
        <w:rPr>
          <w:rFonts w:asciiTheme="minorBidi" w:hAnsiTheme="minorBidi"/>
          <w:sz w:val="20"/>
          <w:szCs w:val="20"/>
        </w:rPr>
      </w:pPr>
    </w:p>
    <w:p w:rsidR="007467BE" w:rsidRPr="00E37E51" w:rsidRDefault="007467BE" w:rsidP="00E37E51">
      <w:pPr>
        <w:spacing w:after="0"/>
        <w:rPr>
          <w:u w:val="single"/>
        </w:rPr>
      </w:pPr>
      <w:r w:rsidRPr="00E37E51">
        <w:rPr>
          <w:u w:val="single"/>
        </w:rPr>
        <w:t>Changes:</w:t>
      </w:r>
    </w:p>
    <w:p w:rsidR="007467BE" w:rsidRPr="00E37E51" w:rsidRDefault="007467BE" w:rsidP="00AD563B">
      <w:pPr>
        <w:pStyle w:val="ListParagraph"/>
        <w:numPr>
          <w:ilvl w:val="0"/>
          <w:numId w:val="3"/>
        </w:numPr>
        <w:spacing w:after="0"/>
        <w:rPr>
          <w:rFonts w:asciiTheme="minorBidi" w:hAnsiTheme="minorBidi"/>
          <w:sz w:val="20"/>
          <w:szCs w:val="20"/>
        </w:rPr>
      </w:pPr>
      <w:r w:rsidRPr="00E37E51">
        <w:rPr>
          <w:rFonts w:asciiTheme="minorBidi" w:hAnsiTheme="minorBidi"/>
          <w:sz w:val="20"/>
          <w:szCs w:val="20"/>
        </w:rPr>
        <w:t xml:space="preserve">New </w:t>
      </w:r>
      <w:proofErr w:type="spellStart"/>
      <w:r w:rsidRPr="00E37E51">
        <w:rPr>
          <w:rFonts w:asciiTheme="minorBidi" w:hAnsiTheme="minorBidi"/>
          <w:sz w:val="20"/>
          <w:szCs w:val="20"/>
        </w:rPr>
        <w:t>UpdateFirmware</w:t>
      </w:r>
      <w:proofErr w:type="spellEnd"/>
      <w:r w:rsidRPr="00E37E51">
        <w:rPr>
          <w:rFonts w:asciiTheme="minorBidi" w:hAnsiTheme="minorBidi"/>
          <w:sz w:val="20"/>
          <w:szCs w:val="20"/>
        </w:rPr>
        <w:t xml:space="preserve"> Tool - At the end it runs IPMApp.sh instead of </w:t>
      </w:r>
      <w:proofErr w:type="spellStart"/>
      <w:r w:rsidRPr="00E37E51">
        <w:rPr>
          <w:rFonts w:asciiTheme="minorBidi" w:hAnsiTheme="minorBidi"/>
          <w:sz w:val="20"/>
          <w:szCs w:val="20"/>
        </w:rPr>
        <w:t>IPMApp</w:t>
      </w:r>
      <w:proofErr w:type="spellEnd"/>
    </w:p>
    <w:p w:rsidR="007467BE" w:rsidRPr="00E37E51" w:rsidRDefault="007467BE" w:rsidP="00AD563B">
      <w:pPr>
        <w:pStyle w:val="ListParagraph"/>
        <w:numPr>
          <w:ilvl w:val="0"/>
          <w:numId w:val="3"/>
        </w:numPr>
        <w:spacing w:after="0"/>
        <w:rPr>
          <w:rFonts w:asciiTheme="minorBidi" w:hAnsiTheme="minorBidi"/>
          <w:sz w:val="20"/>
          <w:szCs w:val="20"/>
        </w:rPr>
      </w:pPr>
      <w:r w:rsidRPr="00E37E51">
        <w:rPr>
          <w:rFonts w:asciiTheme="minorBidi" w:hAnsiTheme="minorBidi"/>
          <w:sz w:val="20"/>
          <w:szCs w:val="20"/>
        </w:rPr>
        <w:t xml:space="preserve">Added </w:t>
      </w:r>
      <w:proofErr w:type="spellStart"/>
      <w:r w:rsidRPr="00E37E51">
        <w:rPr>
          <w:rFonts w:asciiTheme="minorBidi" w:hAnsiTheme="minorBidi"/>
          <w:sz w:val="20"/>
          <w:szCs w:val="20"/>
        </w:rPr>
        <w:t>logEntryId</w:t>
      </w:r>
      <w:proofErr w:type="spellEnd"/>
      <w:r w:rsidRPr="00E37E51">
        <w:rPr>
          <w:rFonts w:asciiTheme="minorBidi" w:hAnsiTheme="minorBidi"/>
          <w:sz w:val="20"/>
          <w:szCs w:val="20"/>
        </w:rPr>
        <w:t xml:space="preserve"> parameter for ACKNOWLEDGE_ALL_RESOLVED_EVENTS_COMMAND - 0 will acknowledge all resolved events</w:t>
      </w:r>
    </w:p>
    <w:p w:rsidR="007467BE" w:rsidRPr="00E37E51" w:rsidRDefault="007467BE" w:rsidP="00AD563B">
      <w:pPr>
        <w:pStyle w:val="ListParagraph"/>
        <w:numPr>
          <w:ilvl w:val="0"/>
          <w:numId w:val="3"/>
        </w:numPr>
        <w:spacing w:after="0"/>
        <w:rPr>
          <w:rFonts w:asciiTheme="minorBidi" w:hAnsiTheme="minorBidi"/>
          <w:sz w:val="20"/>
          <w:szCs w:val="20"/>
        </w:rPr>
      </w:pPr>
      <w:r w:rsidRPr="00E37E51">
        <w:rPr>
          <w:rFonts w:asciiTheme="minorBidi" w:hAnsiTheme="minorBidi"/>
          <w:sz w:val="20"/>
          <w:szCs w:val="20"/>
        </w:rPr>
        <w:t xml:space="preserve">Added Control Unit Id for Control Unit Event message, the event will be sent when registering observer in </w:t>
      </w:r>
      <w:proofErr w:type="spellStart"/>
      <w:r w:rsidRPr="00E37E51">
        <w:rPr>
          <w:rFonts w:asciiTheme="minorBidi" w:hAnsiTheme="minorBidi"/>
          <w:sz w:val="20"/>
          <w:szCs w:val="20"/>
        </w:rPr>
        <w:t>CrowLibrary</w:t>
      </w:r>
      <w:proofErr w:type="spellEnd"/>
    </w:p>
    <w:p w:rsidR="007467BE" w:rsidRPr="00E37E51" w:rsidRDefault="007467BE" w:rsidP="00AD563B">
      <w:pPr>
        <w:pStyle w:val="ListParagraph"/>
        <w:numPr>
          <w:ilvl w:val="0"/>
          <w:numId w:val="3"/>
        </w:numPr>
        <w:spacing w:after="0"/>
        <w:rPr>
          <w:rFonts w:asciiTheme="minorBidi" w:hAnsiTheme="minorBidi"/>
          <w:sz w:val="20"/>
          <w:szCs w:val="20"/>
        </w:rPr>
      </w:pPr>
      <w:proofErr w:type="spellStart"/>
      <w:r w:rsidRPr="00E37E51">
        <w:rPr>
          <w:rFonts w:asciiTheme="minorBidi" w:hAnsiTheme="minorBidi"/>
          <w:sz w:val="20"/>
          <w:szCs w:val="20"/>
        </w:rPr>
        <w:t>McuControl</w:t>
      </w:r>
      <w:proofErr w:type="spellEnd"/>
      <w:r w:rsidRPr="00E37E51">
        <w:rPr>
          <w:rFonts w:asciiTheme="minorBidi" w:hAnsiTheme="minorBidi"/>
          <w:sz w:val="20"/>
          <w:szCs w:val="20"/>
        </w:rPr>
        <w:t xml:space="preserve"> Class is no longer singleton</w:t>
      </w:r>
    </w:p>
    <w:p w:rsidR="007467BE" w:rsidRPr="00E37E51" w:rsidRDefault="007467BE" w:rsidP="00AD563B">
      <w:pPr>
        <w:pStyle w:val="ListParagraph"/>
        <w:numPr>
          <w:ilvl w:val="0"/>
          <w:numId w:val="3"/>
        </w:numPr>
        <w:spacing w:after="0"/>
        <w:rPr>
          <w:rFonts w:asciiTheme="minorBidi" w:hAnsiTheme="minorBidi"/>
          <w:sz w:val="20"/>
          <w:szCs w:val="20"/>
        </w:rPr>
      </w:pPr>
      <w:r w:rsidRPr="00E37E51">
        <w:rPr>
          <w:rFonts w:asciiTheme="minorBidi" w:hAnsiTheme="minorBidi"/>
          <w:sz w:val="20"/>
          <w:szCs w:val="20"/>
        </w:rPr>
        <w:t xml:space="preserve">ASCBT-221 - bug fix: Send configuration command over API causes two </w:t>
      </w:r>
      <w:proofErr w:type="spellStart"/>
      <w:r w:rsidRPr="00E37E51">
        <w:rPr>
          <w:rFonts w:asciiTheme="minorBidi" w:hAnsiTheme="minorBidi"/>
          <w:sz w:val="20"/>
          <w:szCs w:val="20"/>
        </w:rPr>
        <w:t>onCommanDone</w:t>
      </w:r>
      <w:proofErr w:type="spellEnd"/>
      <w:r w:rsidRPr="00E37E51">
        <w:rPr>
          <w:rFonts w:asciiTheme="minorBidi" w:hAnsiTheme="minorBidi"/>
          <w:sz w:val="20"/>
          <w:szCs w:val="20"/>
        </w:rPr>
        <w:t xml:space="preserve"> events</w:t>
      </w:r>
    </w:p>
    <w:p w:rsidR="007467BE" w:rsidRPr="00E37E51" w:rsidRDefault="007467BE" w:rsidP="00AD563B">
      <w:pPr>
        <w:pStyle w:val="ListParagraph"/>
        <w:numPr>
          <w:ilvl w:val="0"/>
          <w:numId w:val="3"/>
        </w:numPr>
        <w:spacing w:after="0"/>
        <w:rPr>
          <w:rFonts w:asciiTheme="minorBidi" w:hAnsiTheme="minorBidi"/>
          <w:sz w:val="20"/>
          <w:szCs w:val="20"/>
        </w:rPr>
      </w:pPr>
      <w:r w:rsidRPr="00E37E51">
        <w:rPr>
          <w:rFonts w:asciiTheme="minorBidi" w:hAnsiTheme="minorBidi"/>
          <w:sz w:val="20"/>
          <w:szCs w:val="20"/>
        </w:rPr>
        <w:lastRenderedPageBreak/>
        <w:t>Bug Fix: Alarm was received from detector that was bypass</w:t>
      </w:r>
    </w:p>
    <w:p w:rsidR="007467BE" w:rsidRPr="00E37E51" w:rsidRDefault="007467BE" w:rsidP="00AD563B">
      <w:pPr>
        <w:pStyle w:val="ListParagraph"/>
        <w:numPr>
          <w:ilvl w:val="0"/>
          <w:numId w:val="3"/>
        </w:numPr>
        <w:spacing w:after="0"/>
        <w:rPr>
          <w:rFonts w:asciiTheme="minorBidi" w:hAnsiTheme="minorBidi"/>
          <w:sz w:val="20"/>
          <w:szCs w:val="20"/>
        </w:rPr>
      </w:pPr>
      <w:r w:rsidRPr="00E37E51">
        <w:rPr>
          <w:rFonts w:asciiTheme="minorBidi" w:hAnsiTheme="minorBidi"/>
          <w:sz w:val="20"/>
          <w:szCs w:val="20"/>
        </w:rPr>
        <w:t>Keypad Extended menu support</w:t>
      </w:r>
    </w:p>
    <w:p w:rsidR="007467BE" w:rsidRPr="00E37E51" w:rsidRDefault="007467BE" w:rsidP="00AD563B">
      <w:pPr>
        <w:pStyle w:val="ListParagraph"/>
        <w:numPr>
          <w:ilvl w:val="0"/>
          <w:numId w:val="3"/>
        </w:numPr>
        <w:spacing w:after="0"/>
        <w:rPr>
          <w:rFonts w:asciiTheme="minorBidi" w:hAnsiTheme="minorBidi"/>
          <w:sz w:val="20"/>
          <w:szCs w:val="20"/>
        </w:rPr>
      </w:pPr>
      <w:r w:rsidRPr="00E37E51">
        <w:rPr>
          <w:rFonts w:asciiTheme="minorBidi" w:hAnsiTheme="minorBidi"/>
          <w:sz w:val="20"/>
          <w:szCs w:val="20"/>
        </w:rPr>
        <w:t>The following commands will be disabled when CUET_KEYPAD_SETTING_MODE:USER_ENABLE_CONTROL_COMMAND, KEYFOB_ENABLE_CONTROL_COMMAND, USER_CODE_CONTROL_COMMAND, DATE_TIME_CONTROL_COMMAND, TEST_RUN_CONTROL_COMMAND, FIND_DEVICE_CONTROL_COMMAND</w:t>
      </w:r>
    </w:p>
    <w:p w:rsidR="007467BE" w:rsidRPr="00E37E51" w:rsidRDefault="007467BE" w:rsidP="00AD563B">
      <w:pPr>
        <w:pStyle w:val="ListParagraph"/>
        <w:numPr>
          <w:ilvl w:val="0"/>
          <w:numId w:val="3"/>
        </w:numPr>
        <w:spacing w:after="0"/>
        <w:rPr>
          <w:rFonts w:asciiTheme="minorBidi" w:hAnsiTheme="minorBidi"/>
          <w:sz w:val="20"/>
          <w:szCs w:val="20"/>
        </w:rPr>
      </w:pPr>
      <w:r w:rsidRPr="00E37E51">
        <w:rPr>
          <w:rFonts w:asciiTheme="minorBidi" w:hAnsiTheme="minorBidi"/>
          <w:sz w:val="20"/>
          <w:szCs w:val="20"/>
        </w:rPr>
        <w:t>When Gas Gauge is not flashed - Low Battery event will be received</w:t>
      </w:r>
    </w:p>
    <w:p w:rsidR="007467BE" w:rsidRPr="00E37E51" w:rsidRDefault="007467BE" w:rsidP="00AD563B">
      <w:pPr>
        <w:pStyle w:val="ListParagraph"/>
        <w:numPr>
          <w:ilvl w:val="0"/>
          <w:numId w:val="3"/>
        </w:numPr>
        <w:spacing w:after="0"/>
        <w:rPr>
          <w:rFonts w:asciiTheme="minorBidi" w:hAnsiTheme="minorBidi"/>
          <w:sz w:val="20"/>
          <w:szCs w:val="20"/>
        </w:rPr>
      </w:pPr>
      <w:r w:rsidRPr="00E37E51">
        <w:rPr>
          <w:rFonts w:asciiTheme="minorBidi" w:hAnsiTheme="minorBidi"/>
          <w:sz w:val="20"/>
          <w:szCs w:val="20"/>
        </w:rPr>
        <w:t>ASCBT-224 - bug fix: STAY_ARM_NOT_READY flag set if an away burglar detector with EPC flag is opened</w:t>
      </w:r>
    </w:p>
    <w:p w:rsidR="007467BE" w:rsidRPr="00E37E51" w:rsidRDefault="007467BE" w:rsidP="00AD563B">
      <w:pPr>
        <w:pStyle w:val="ListParagraph"/>
        <w:numPr>
          <w:ilvl w:val="0"/>
          <w:numId w:val="3"/>
        </w:numPr>
        <w:spacing w:after="0"/>
        <w:rPr>
          <w:rFonts w:asciiTheme="minorBidi" w:hAnsiTheme="minorBidi"/>
          <w:sz w:val="20"/>
          <w:szCs w:val="20"/>
        </w:rPr>
      </w:pPr>
      <w:r w:rsidRPr="00E37E51">
        <w:rPr>
          <w:rFonts w:asciiTheme="minorBidi" w:hAnsiTheme="minorBidi"/>
          <w:sz w:val="20"/>
          <w:szCs w:val="20"/>
        </w:rPr>
        <w:t>ASCBT 190 - bug fix: Outdoor siren sounder and flash only activated on alarms from main security area</w:t>
      </w:r>
    </w:p>
    <w:p w:rsidR="007467BE" w:rsidRPr="00E37E51" w:rsidRDefault="007467BE" w:rsidP="00AD563B">
      <w:pPr>
        <w:pStyle w:val="ListParagraph"/>
        <w:numPr>
          <w:ilvl w:val="0"/>
          <w:numId w:val="3"/>
        </w:numPr>
        <w:spacing w:after="0"/>
        <w:rPr>
          <w:rFonts w:asciiTheme="minorBidi" w:hAnsiTheme="minorBidi"/>
          <w:sz w:val="20"/>
          <w:szCs w:val="20"/>
        </w:rPr>
      </w:pPr>
      <w:r w:rsidRPr="00E37E51">
        <w:rPr>
          <w:rFonts w:asciiTheme="minorBidi" w:hAnsiTheme="minorBidi"/>
          <w:sz w:val="20"/>
          <w:szCs w:val="20"/>
        </w:rPr>
        <w:t>Bug Fix: Keypad stuck in configuration mode</w:t>
      </w:r>
    </w:p>
    <w:p w:rsidR="007467BE" w:rsidRPr="00E37E51" w:rsidRDefault="007467BE" w:rsidP="00AD563B">
      <w:pPr>
        <w:pStyle w:val="ListParagraph"/>
        <w:numPr>
          <w:ilvl w:val="0"/>
          <w:numId w:val="3"/>
        </w:numPr>
        <w:spacing w:after="0"/>
        <w:rPr>
          <w:rFonts w:asciiTheme="minorBidi" w:hAnsiTheme="minorBidi"/>
          <w:sz w:val="20"/>
          <w:szCs w:val="20"/>
        </w:rPr>
      </w:pPr>
      <w:r w:rsidRPr="00E37E51">
        <w:rPr>
          <w:rFonts w:asciiTheme="minorBidi" w:hAnsiTheme="minorBidi"/>
          <w:sz w:val="20"/>
          <w:szCs w:val="20"/>
        </w:rPr>
        <w:t>Added LOG_EVENT_SYS_INSTALLER_START and LOG_EVENT_SYS_INSTALLER_END events to logger</w:t>
      </w:r>
    </w:p>
    <w:p w:rsidR="007467BE" w:rsidRPr="00E37E51" w:rsidRDefault="007467BE" w:rsidP="00AD563B">
      <w:pPr>
        <w:pStyle w:val="ListParagraph"/>
        <w:numPr>
          <w:ilvl w:val="0"/>
          <w:numId w:val="3"/>
        </w:numPr>
        <w:spacing w:after="0"/>
        <w:rPr>
          <w:rFonts w:asciiTheme="minorBidi" w:hAnsiTheme="minorBidi"/>
          <w:sz w:val="20"/>
          <w:szCs w:val="20"/>
        </w:rPr>
      </w:pPr>
      <w:r w:rsidRPr="00E37E51">
        <w:rPr>
          <w:rFonts w:asciiTheme="minorBidi" w:hAnsiTheme="minorBidi"/>
          <w:sz w:val="20"/>
          <w:szCs w:val="20"/>
        </w:rPr>
        <w:t>A Special MCU firmware was created in order to flash the Gas Gauge: ControlPanel_FlashGasGauge.bin. please download this firmware and run it, before downloading the regular ControlPanel.bin to the MCU</w:t>
      </w:r>
    </w:p>
    <w:p w:rsidR="00E37E51" w:rsidRDefault="00E37E51" w:rsidP="007467BE">
      <w:pPr>
        <w:rPr>
          <w:rFonts w:asciiTheme="minorBidi" w:hAnsiTheme="minorBidi"/>
          <w:sz w:val="20"/>
          <w:szCs w:val="20"/>
        </w:rPr>
      </w:pPr>
    </w:p>
    <w:p w:rsidR="009368F3" w:rsidRDefault="009368F3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7467BE" w:rsidRPr="00E37E51" w:rsidRDefault="007467BE" w:rsidP="009368F3">
      <w:pPr>
        <w:pStyle w:val="Heading2"/>
      </w:pPr>
      <w:bookmarkStart w:id="52" w:name="_Toc462838396"/>
      <w:bookmarkStart w:id="53" w:name="_Toc523816824"/>
      <w:r w:rsidRPr="00E37E51">
        <w:lastRenderedPageBreak/>
        <w:t>Release Date: 1/08/2016</w:t>
      </w:r>
      <w:bookmarkEnd w:id="52"/>
      <w:bookmarkEnd w:id="53"/>
    </w:p>
    <w:p w:rsidR="007467BE" w:rsidRPr="00E37E51" w:rsidRDefault="007467BE" w:rsidP="007467BE">
      <w:r w:rsidRPr="00E37E51">
        <w:t>SVN Location: https://subversion.ise.de/svn/gira/AlarmSystemCrow</w:t>
      </w:r>
    </w:p>
    <w:p w:rsidR="007467BE" w:rsidRPr="00E37E51" w:rsidRDefault="007467BE" w:rsidP="00E37E51">
      <w:pPr>
        <w:spacing w:after="0"/>
        <w:rPr>
          <w:u w:val="single"/>
        </w:rPr>
      </w:pPr>
      <w:r w:rsidRPr="00E37E51">
        <w:rPr>
          <w:u w:val="single"/>
        </w:rPr>
        <w:t>The Package includes:</w:t>
      </w:r>
    </w:p>
    <w:p w:rsidR="007467BE" w:rsidRPr="007467BE" w:rsidRDefault="007467BE" w:rsidP="00AD563B">
      <w:pPr>
        <w:pStyle w:val="ListParagraph"/>
        <w:numPr>
          <w:ilvl w:val="0"/>
          <w:numId w:val="1"/>
        </w:numPr>
        <w:spacing w:after="0"/>
        <w:rPr>
          <w:rFonts w:asciiTheme="minorBidi" w:hAnsiTheme="minorBidi"/>
          <w:sz w:val="20"/>
          <w:szCs w:val="20"/>
        </w:rPr>
      </w:pPr>
      <w:proofErr w:type="spellStart"/>
      <w:r w:rsidRPr="007467BE">
        <w:rPr>
          <w:rFonts w:asciiTheme="minorBidi" w:hAnsiTheme="minorBidi"/>
          <w:sz w:val="20"/>
          <w:szCs w:val="20"/>
        </w:rPr>
        <w:t>CrowLibrary</w:t>
      </w:r>
      <w:proofErr w:type="spellEnd"/>
      <w:r w:rsidRPr="007467BE">
        <w:rPr>
          <w:rFonts w:asciiTheme="minorBidi" w:hAnsiTheme="minorBidi"/>
          <w:sz w:val="20"/>
          <w:szCs w:val="20"/>
        </w:rPr>
        <w:t xml:space="preserve"> Version 2.1.2.35</w:t>
      </w:r>
    </w:p>
    <w:p w:rsidR="007467BE" w:rsidRPr="007467BE" w:rsidRDefault="007467BE" w:rsidP="00AD563B">
      <w:pPr>
        <w:pStyle w:val="ListParagraph"/>
        <w:numPr>
          <w:ilvl w:val="0"/>
          <w:numId w:val="1"/>
        </w:numPr>
        <w:spacing w:after="0"/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7467BE">
        <w:rPr>
          <w:rFonts w:asciiTheme="minorBidi" w:hAnsiTheme="minorBidi"/>
          <w:sz w:val="20"/>
          <w:szCs w:val="20"/>
        </w:rPr>
        <w:t>IPMApplication</w:t>
      </w:r>
      <w:proofErr w:type="spellEnd"/>
      <w:r w:rsidRPr="007467BE">
        <w:rPr>
          <w:rFonts w:asciiTheme="minorBidi" w:hAnsiTheme="minorBidi"/>
          <w:sz w:val="20"/>
          <w:szCs w:val="20"/>
        </w:rPr>
        <w:t xml:space="preserve"> Version 2.1.3.36</w:t>
      </w:r>
    </w:p>
    <w:p w:rsidR="007467BE" w:rsidRPr="007467BE" w:rsidRDefault="007467BE" w:rsidP="00AD563B">
      <w:pPr>
        <w:pStyle w:val="ListParagraph"/>
        <w:numPr>
          <w:ilvl w:val="0"/>
          <w:numId w:val="1"/>
        </w:numPr>
        <w:spacing w:after="0"/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7467BE">
        <w:rPr>
          <w:rFonts w:asciiTheme="minorBidi" w:hAnsiTheme="minorBidi"/>
          <w:sz w:val="20"/>
          <w:szCs w:val="20"/>
        </w:rPr>
        <w:t>UpdateFirmware</w:t>
      </w:r>
      <w:proofErr w:type="spellEnd"/>
      <w:r w:rsidRPr="007467BE">
        <w:rPr>
          <w:rFonts w:asciiTheme="minorBidi" w:hAnsiTheme="minorBidi"/>
          <w:sz w:val="20"/>
          <w:szCs w:val="20"/>
        </w:rPr>
        <w:t xml:space="preserve"> Version 1.7.2.39</w:t>
      </w:r>
    </w:p>
    <w:p w:rsidR="007467BE" w:rsidRPr="007467BE" w:rsidRDefault="007467BE" w:rsidP="00E37E51">
      <w:pPr>
        <w:ind w:firstLine="60"/>
        <w:rPr>
          <w:rFonts w:asciiTheme="minorBidi" w:hAnsiTheme="minorBidi"/>
          <w:sz w:val="20"/>
          <w:szCs w:val="20"/>
        </w:rPr>
      </w:pPr>
    </w:p>
    <w:p w:rsidR="007467BE" w:rsidRPr="00E37E51" w:rsidRDefault="007467BE" w:rsidP="00E37E51">
      <w:pPr>
        <w:spacing w:after="0"/>
        <w:rPr>
          <w:u w:val="single"/>
        </w:rPr>
      </w:pPr>
      <w:r w:rsidRPr="00E37E51">
        <w:rPr>
          <w:u w:val="single"/>
        </w:rPr>
        <w:t xml:space="preserve"> </w:t>
      </w:r>
      <w:r w:rsidR="00E37E51" w:rsidRPr="00E37E51">
        <w:rPr>
          <w:u w:val="single"/>
        </w:rPr>
        <w:t>Compatibility</w:t>
      </w:r>
      <w:r w:rsidRPr="00E37E51">
        <w:rPr>
          <w:u w:val="single"/>
        </w:rPr>
        <w:t>:</w:t>
      </w:r>
    </w:p>
    <w:p w:rsidR="007467BE" w:rsidRPr="007467BE" w:rsidRDefault="007467BE" w:rsidP="00AD563B">
      <w:pPr>
        <w:pStyle w:val="ListParagraph"/>
        <w:numPr>
          <w:ilvl w:val="0"/>
          <w:numId w:val="1"/>
        </w:numPr>
        <w:spacing w:after="0"/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proofErr w:type="spellStart"/>
      <w:r w:rsidRPr="007467BE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7467BE">
        <w:rPr>
          <w:rFonts w:asciiTheme="minorBidi" w:hAnsiTheme="minorBidi"/>
          <w:sz w:val="20"/>
          <w:szCs w:val="20"/>
        </w:rPr>
        <w:t xml:space="preserve"> Version 1.0.6.19</w:t>
      </w:r>
    </w:p>
    <w:p w:rsidR="007467BE" w:rsidRPr="007467BE" w:rsidRDefault="007467BE" w:rsidP="00AD563B">
      <w:pPr>
        <w:pStyle w:val="ListParagraph"/>
        <w:numPr>
          <w:ilvl w:val="0"/>
          <w:numId w:val="1"/>
        </w:numPr>
        <w:spacing w:after="0"/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proofErr w:type="spellStart"/>
      <w:r w:rsidRPr="007467BE">
        <w:rPr>
          <w:rFonts w:asciiTheme="minorBidi" w:hAnsiTheme="minorBidi"/>
          <w:sz w:val="20"/>
          <w:szCs w:val="20"/>
        </w:rPr>
        <w:t>Gira</w:t>
      </w:r>
      <w:proofErr w:type="spellEnd"/>
      <w:r w:rsidRPr="007467BE">
        <w:rPr>
          <w:rFonts w:asciiTheme="minorBidi" w:hAnsiTheme="minorBidi"/>
          <w:sz w:val="20"/>
          <w:szCs w:val="20"/>
        </w:rPr>
        <w:t xml:space="preserve"> Device Package : 1.0.384.0</w:t>
      </w:r>
    </w:p>
    <w:p w:rsidR="007467BE" w:rsidRPr="007467BE" w:rsidRDefault="007467BE" w:rsidP="00AD563B">
      <w:pPr>
        <w:pStyle w:val="ListParagraph"/>
        <w:numPr>
          <w:ilvl w:val="0"/>
          <w:numId w:val="1"/>
        </w:numPr>
        <w:spacing w:after="0"/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 XSD version 1.0.0.8</w:t>
      </w:r>
    </w:p>
    <w:p w:rsidR="007467BE" w:rsidRPr="007467BE" w:rsidRDefault="007467BE" w:rsidP="00AD563B">
      <w:pPr>
        <w:pStyle w:val="ListParagraph"/>
        <w:numPr>
          <w:ilvl w:val="0"/>
          <w:numId w:val="1"/>
        </w:numPr>
        <w:spacing w:after="0"/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 GPA Version 2.1.8363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</w:p>
    <w:p w:rsidR="00E37E51" w:rsidRPr="00A7013A" w:rsidRDefault="007467BE" w:rsidP="00E37E51">
      <w:pPr>
        <w:spacing w:after="0"/>
        <w:rPr>
          <w:u w:val="single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r w:rsidR="00E37E51"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E37E51" w:rsidRPr="00A7013A" w:rsidTr="00042B5E">
        <w:tc>
          <w:tcPr>
            <w:tcW w:w="2952" w:type="dxa"/>
          </w:tcPr>
          <w:p w:rsidR="00E37E51" w:rsidRPr="00A7013A" w:rsidRDefault="00E37E51" w:rsidP="00042B5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E37E51" w:rsidRPr="00A7013A" w:rsidRDefault="00E37E51" w:rsidP="00042B5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E37E51" w:rsidRPr="00A7013A" w:rsidRDefault="00E37E51" w:rsidP="00042B5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E37E51" w:rsidRPr="006232F6" w:rsidTr="00042B5E">
        <w:tc>
          <w:tcPr>
            <w:tcW w:w="2952" w:type="dxa"/>
          </w:tcPr>
          <w:p w:rsidR="00E37E51" w:rsidRPr="006232F6" w:rsidRDefault="00E37E51" w:rsidP="00042B5E">
            <w:r w:rsidRPr="006232F6">
              <w:t>Control Panel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2.1.4.68</w:t>
            </w:r>
          </w:p>
        </w:tc>
        <w:tc>
          <w:tcPr>
            <w:tcW w:w="2952" w:type="dxa"/>
          </w:tcPr>
          <w:p w:rsidR="00E37E51" w:rsidRPr="006232F6" w:rsidRDefault="00E37E51" w:rsidP="00042B5E">
            <w:r w:rsidRPr="006232F6">
              <w:t>4A</w:t>
            </w:r>
          </w:p>
        </w:tc>
      </w:tr>
      <w:tr w:rsidR="00E37E51" w:rsidRPr="006232F6" w:rsidTr="00042B5E">
        <w:tc>
          <w:tcPr>
            <w:tcW w:w="2952" w:type="dxa"/>
          </w:tcPr>
          <w:p w:rsidR="00E37E51" w:rsidRPr="006232F6" w:rsidRDefault="00E37E51" w:rsidP="00042B5E">
            <w:r w:rsidRPr="006232F6">
              <w:t>RF Module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4.6.0.29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3A</w:t>
            </w:r>
          </w:p>
        </w:tc>
      </w:tr>
      <w:tr w:rsidR="00E37E51" w:rsidRPr="006232F6" w:rsidTr="00042B5E">
        <w:tc>
          <w:tcPr>
            <w:tcW w:w="2952" w:type="dxa"/>
          </w:tcPr>
          <w:p w:rsidR="00E37E51" w:rsidRPr="006232F6" w:rsidRDefault="00E37E51" w:rsidP="00042B5E">
            <w:r w:rsidRPr="006232F6">
              <w:t>PIR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0.6.0.7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3</w:t>
            </w:r>
          </w:p>
        </w:tc>
      </w:tr>
      <w:tr w:rsidR="00E37E51" w:rsidRPr="006232F6" w:rsidTr="00042B5E">
        <w:tc>
          <w:tcPr>
            <w:tcW w:w="2952" w:type="dxa"/>
          </w:tcPr>
          <w:p w:rsidR="00E37E51" w:rsidRPr="006232F6" w:rsidRDefault="00E37E51" w:rsidP="00042B5E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E37E51" w:rsidRPr="006232F6" w:rsidRDefault="00E37E51" w:rsidP="00042B5E">
            <w:r>
              <w:t>1.2.0.17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3</w:t>
            </w:r>
          </w:p>
        </w:tc>
      </w:tr>
      <w:tr w:rsidR="00E37E51" w:rsidRPr="006232F6" w:rsidTr="00042B5E">
        <w:tc>
          <w:tcPr>
            <w:tcW w:w="2952" w:type="dxa"/>
          </w:tcPr>
          <w:p w:rsidR="00E37E51" w:rsidRPr="006232F6" w:rsidRDefault="00E37E51" w:rsidP="00042B5E">
            <w:r w:rsidRPr="00A7013A">
              <w:t>Magnet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0.6.0.7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4A</w:t>
            </w:r>
          </w:p>
        </w:tc>
      </w:tr>
      <w:tr w:rsidR="00E37E51" w:rsidRPr="006232F6" w:rsidTr="00042B5E">
        <w:tc>
          <w:tcPr>
            <w:tcW w:w="2952" w:type="dxa"/>
          </w:tcPr>
          <w:p w:rsidR="00E37E51" w:rsidRPr="006232F6" w:rsidRDefault="00E37E51" w:rsidP="00042B5E">
            <w:r w:rsidRPr="00A7013A">
              <w:t>Technical Contact</w:t>
            </w:r>
          </w:p>
        </w:tc>
        <w:tc>
          <w:tcPr>
            <w:tcW w:w="2952" w:type="dxa"/>
          </w:tcPr>
          <w:p w:rsidR="00E37E51" w:rsidRDefault="00E37E51" w:rsidP="00042B5E">
            <w:r w:rsidRPr="006072B4">
              <w:t>0.6.0.7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4A</w:t>
            </w:r>
          </w:p>
        </w:tc>
      </w:tr>
      <w:tr w:rsidR="00E37E51" w:rsidRPr="006232F6" w:rsidTr="00042B5E">
        <w:tc>
          <w:tcPr>
            <w:tcW w:w="2952" w:type="dxa"/>
          </w:tcPr>
          <w:p w:rsidR="00E37E51" w:rsidRPr="006232F6" w:rsidRDefault="00E37E51" w:rsidP="00042B5E">
            <w:r>
              <w:t>Indoor Siren</w:t>
            </w:r>
          </w:p>
        </w:tc>
        <w:tc>
          <w:tcPr>
            <w:tcW w:w="2952" w:type="dxa"/>
          </w:tcPr>
          <w:p w:rsidR="00E37E51" w:rsidRDefault="00E37E51" w:rsidP="00042B5E">
            <w:r w:rsidRPr="006072B4">
              <w:t>0.6.0.7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2</w:t>
            </w:r>
          </w:p>
        </w:tc>
      </w:tr>
      <w:tr w:rsidR="00E37E51" w:rsidRPr="006232F6" w:rsidTr="00042B5E">
        <w:tc>
          <w:tcPr>
            <w:tcW w:w="2952" w:type="dxa"/>
          </w:tcPr>
          <w:p w:rsidR="00E37E51" w:rsidRPr="006232F6" w:rsidRDefault="00E37E51" w:rsidP="00042B5E">
            <w:r>
              <w:t>Outdoor Siren</w:t>
            </w:r>
          </w:p>
        </w:tc>
        <w:tc>
          <w:tcPr>
            <w:tcW w:w="2952" w:type="dxa"/>
          </w:tcPr>
          <w:p w:rsidR="00E37E51" w:rsidRDefault="00E37E51" w:rsidP="00042B5E">
            <w:r w:rsidRPr="006072B4">
              <w:t>0.6.0.7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2</w:t>
            </w:r>
          </w:p>
        </w:tc>
      </w:tr>
      <w:tr w:rsidR="00E37E51" w:rsidRPr="006232F6" w:rsidTr="00042B5E">
        <w:tc>
          <w:tcPr>
            <w:tcW w:w="2952" w:type="dxa"/>
          </w:tcPr>
          <w:p w:rsidR="00E37E51" w:rsidRPr="006232F6" w:rsidRDefault="00E37E51" w:rsidP="00042B5E">
            <w:r>
              <w:t>I/O Device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1.1.0.16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2B</w:t>
            </w:r>
          </w:p>
        </w:tc>
      </w:tr>
      <w:tr w:rsidR="00E37E51" w:rsidRPr="006232F6" w:rsidTr="00042B5E">
        <w:tc>
          <w:tcPr>
            <w:tcW w:w="2952" w:type="dxa"/>
          </w:tcPr>
          <w:p w:rsidR="00E37E51" w:rsidRPr="006232F6" w:rsidRDefault="00E37E51" w:rsidP="00042B5E">
            <w:r>
              <w:t>Keyfob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0.2.0.3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1A</w:t>
            </w:r>
          </w:p>
        </w:tc>
      </w:tr>
      <w:tr w:rsidR="00E37E51" w:rsidRPr="006232F6" w:rsidTr="00042B5E">
        <w:tc>
          <w:tcPr>
            <w:tcW w:w="2952" w:type="dxa"/>
          </w:tcPr>
          <w:p w:rsidR="00E37E51" w:rsidRPr="006232F6" w:rsidRDefault="00E37E51" w:rsidP="00042B5E">
            <w:r>
              <w:t>GBD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1.4.0.21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1B</w:t>
            </w:r>
          </w:p>
        </w:tc>
      </w:tr>
      <w:tr w:rsidR="00E37E51" w:rsidRPr="006232F6" w:rsidTr="00042B5E">
        <w:tc>
          <w:tcPr>
            <w:tcW w:w="2952" w:type="dxa"/>
          </w:tcPr>
          <w:p w:rsidR="00E37E51" w:rsidRPr="006232F6" w:rsidRDefault="00E37E51" w:rsidP="00042B5E">
            <w:r>
              <w:t>LCD Keypad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1.0.5.21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1B</w:t>
            </w:r>
          </w:p>
        </w:tc>
      </w:tr>
      <w:tr w:rsidR="00E37E51" w:rsidRPr="006232F6" w:rsidTr="00042B5E">
        <w:tc>
          <w:tcPr>
            <w:tcW w:w="2952" w:type="dxa"/>
          </w:tcPr>
          <w:p w:rsidR="00E37E51" w:rsidRPr="006232F6" w:rsidRDefault="00E37E51" w:rsidP="00042B5E">
            <w:r>
              <w:t>Door Module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0.1.0.3</w:t>
            </w:r>
          </w:p>
        </w:tc>
        <w:tc>
          <w:tcPr>
            <w:tcW w:w="2952" w:type="dxa"/>
          </w:tcPr>
          <w:p w:rsidR="00E37E51" w:rsidRPr="006232F6" w:rsidRDefault="00E37E51" w:rsidP="00042B5E">
            <w:r>
              <w:t>2</w:t>
            </w:r>
          </w:p>
        </w:tc>
      </w:tr>
      <w:tr w:rsidR="00E37E51" w:rsidRPr="006232F6" w:rsidTr="00042B5E">
        <w:tc>
          <w:tcPr>
            <w:tcW w:w="2952" w:type="dxa"/>
          </w:tcPr>
          <w:p w:rsidR="00E37E51" w:rsidRPr="006232F6" w:rsidRDefault="00E37E51" w:rsidP="00042B5E"/>
        </w:tc>
        <w:tc>
          <w:tcPr>
            <w:tcW w:w="2952" w:type="dxa"/>
          </w:tcPr>
          <w:p w:rsidR="00E37E51" w:rsidRPr="006232F6" w:rsidRDefault="00E37E51" w:rsidP="00042B5E"/>
        </w:tc>
        <w:tc>
          <w:tcPr>
            <w:tcW w:w="2952" w:type="dxa"/>
          </w:tcPr>
          <w:p w:rsidR="00E37E51" w:rsidRPr="006232F6" w:rsidRDefault="00E37E51" w:rsidP="00042B5E"/>
        </w:tc>
      </w:tr>
    </w:tbl>
    <w:p w:rsidR="00E37E51" w:rsidRDefault="00E37E51" w:rsidP="007467BE">
      <w:pPr>
        <w:rPr>
          <w:rFonts w:asciiTheme="minorBidi" w:hAnsiTheme="minorBidi"/>
          <w:sz w:val="20"/>
          <w:szCs w:val="20"/>
        </w:rPr>
      </w:pPr>
    </w:p>
    <w:p w:rsidR="007467BE" w:rsidRPr="00E37E51" w:rsidRDefault="007467BE" w:rsidP="00E37E51">
      <w:pPr>
        <w:spacing w:after="0"/>
        <w:rPr>
          <w:u w:val="single"/>
        </w:rPr>
      </w:pPr>
      <w:r w:rsidRPr="00E37E51">
        <w:rPr>
          <w:u w:val="single"/>
        </w:rPr>
        <w:t>Changes:</w:t>
      </w:r>
    </w:p>
    <w:p w:rsidR="007467BE" w:rsidRPr="00E37E51" w:rsidRDefault="007467BE" w:rsidP="00AD563B">
      <w:pPr>
        <w:pStyle w:val="ListParagraph"/>
        <w:numPr>
          <w:ilvl w:val="0"/>
          <w:numId w:val="4"/>
        </w:numPr>
        <w:rPr>
          <w:rFonts w:asciiTheme="minorBidi" w:hAnsiTheme="minorBidi"/>
          <w:sz w:val="20"/>
          <w:szCs w:val="20"/>
        </w:rPr>
      </w:pPr>
      <w:r w:rsidRPr="00E37E51">
        <w:rPr>
          <w:rFonts w:asciiTheme="minorBidi" w:hAnsiTheme="minorBidi"/>
          <w:sz w:val="20"/>
          <w:szCs w:val="20"/>
        </w:rPr>
        <w:t>Reduced automatic RF module reset from 10 times to 3 times</w:t>
      </w:r>
    </w:p>
    <w:p w:rsidR="007467BE" w:rsidRPr="00E37E51" w:rsidRDefault="007467BE" w:rsidP="00AD563B">
      <w:pPr>
        <w:pStyle w:val="ListParagraph"/>
        <w:numPr>
          <w:ilvl w:val="0"/>
          <w:numId w:val="4"/>
        </w:numPr>
        <w:rPr>
          <w:rFonts w:asciiTheme="minorBidi" w:hAnsiTheme="minorBidi"/>
          <w:sz w:val="20"/>
          <w:szCs w:val="20"/>
        </w:rPr>
      </w:pPr>
      <w:r w:rsidRPr="00E37E51">
        <w:rPr>
          <w:rFonts w:asciiTheme="minorBidi" w:hAnsiTheme="minorBidi"/>
          <w:sz w:val="20"/>
          <w:szCs w:val="20"/>
        </w:rPr>
        <w:t>Added notification 4 all keypads of a new configuration</w:t>
      </w:r>
    </w:p>
    <w:p w:rsidR="007467BE" w:rsidRPr="00E37E51" w:rsidRDefault="007467BE" w:rsidP="00AD563B">
      <w:pPr>
        <w:pStyle w:val="ListParagraph"/>
        <w:numPr>
          <w:ilvl w:val="0"/>
          <w:numId w:val="4"/>
        </w:numPr>
        <w:rPr>
          <w:rFonts w:asciiTheme="minorBidi" w:hAnsiTheme="minorBidi"/>
          <w:sz w:val="20"/>
          <w:szCs w:val="20"/>
        </w:rPr>
      </w:pPr>
      <w:r w:rsidRPr="00E37E51">
        <w:rPr>
          <w:rFonts w:asciiTheme="minorBidi" w:hAnsiTheme="minorBidi"/>
          <w:sz w:val="20"/>
          <w:szCs w:val="20"/>
        </w:rPr>
        <w:t>Added Keypad extended menu support</w:t>
      </w:r>
    </w:p>
    <w:p w:rsidR="009368F3" w:rsidRDefault="009368F3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7467BE" w:rsidRPr="00E37E51" w:rsidRDefault="007467BE" w:rsidP="009368F3">
      <w:pPr>
        <w:pStyle w:val="Heading2"/>
      </w:pPr>
      <w:bookmarkStart w:id="54" w:name="_Toc462838397"/>
      <w:bookmarkStart w:id="55" w:name="_Toc523816825"/>
      <w:r w:rsidRPr="00E37E51">
        <w:lastRenderedPageBreak/>
        <w:t>Release Date: 21/07/2016</w:t>
      </w:r>
      <w:bookmarkEnd w:id="54"/>
      <w:bookmarkEnd w:id="55"/>
    </w:p>
    <w:p w:rsidR="007467BE" w:rsidRPr="00E37E51" w:rsidRDefault="007467BE" w:rsidP="007467BE">
      <w:r w:rsidRPr="00E37E51">
        <w:t>SVN Location: https://subversion.ise.de/svn/gira/AlarmSystemCrow</w:t>
      </w:r>
    </w:p>
    <w:p w:rsidR="007467BE" w:rsidRPr="00E37E51" w:rsidRDefault="007467BE" w:rsidP="00E37E51">
      <w:pPr>
        <w:spacing w:after="0"/>
        <w:rPr>
          <w:u w:val="single"/>
        </w:rPr>
      </w:pPr>
      <w:r w:rsidRPr="00E37E51">
        <w:rPr>
          <w:u w:val="single"/>
        </w:rPr>
        <w:t>The Package includes:</w:t>
      </w:r>
    </w:p>
    <w:p w:rsidR="007467BE" w:rsidRPr="00E37E51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proofErr w:type="spellStart"/>
      <w:r w:rsidRPr="00E37E51">
        <w:rPr>
          <w:rFonts w:asciiTheme="minorBidi" w:hAnsiTheme="minorBidi"/>
          <w:sz w:val="20"/>
          <w:szCs w:val="20"/>
        </w:rPr>
        <w:t>CrowLibrary</w:t>
      </w:r>
      <w:proofErr w:type="spellEnd"/>
      <w:r w:rsidRPr="00E37E51">
        <w:rPr>
          <w:rFonts w:asciiTheme="minorBidi" w:hAnsiTheme="minorBidi"/>
          <w:sz w:val="20"/>
          <w:szCs w:val="20"/>
        </w:rPr>
        <w:t xml:space="preserve"> Version 2.1.2.35</w:t>
      </w:r>
    </w:p>
    <w:p w:rsidR="007467BE" w:rsidRPr="00E37E51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r w:rsidRPr="00E37E51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E37E51">
        <w:rPr>
          <w:rFonts w:asciiTheme="minorBidi" w:hAnsiTheme="minorBidi"/>
          <w:sz w:val="20"/>
          <w:szCs w:val="20"/>
        </w:rPr>
        <w:t>IPMApplication</w:t>
      </w:r>
      <w:proofErr w:type="spellEnd"/>
      <w:r w:rsidRPr="00E37E51">
        <w:rPr>
          <w:rFonts w:asciiTheme="minorBidi" w:hAnsiTheme="minorBidi"/>
          <w:sz w:val="20"/>
          <w:szCs w:val="20"/>
        </w:rPr>
        <w:t xml:space="preserve"> Version 2.1.3.36</w:t>
      </w:r>
    </w:p>
    <w:p w:rsidR="007467BE" w:rsidRPr="00E37E51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r w:rsidRPr="00E37E51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E37E51">
        <w:rPr>
          <w:rFonts w:asciiTheme="minorBidi" w:hAnsiTheme="minorBidi"/>
          <w:sz w:val="20"/>
          <w:szCs w:val="20"/>
        </w:rPr>
        <w:t>UpdateFirmware</w:t>
      </w:r>
      <w:proofErr w:type="spellEnd"/>
      <w:r w:rsidRPr="00E37E51">
        <w:rPr>
          <w:rFonts w:asciiTheme="minorBidi" w:hAnsiTheme="minorBidi"/>
          <w:sz w:val="20"/>
          <w:szCs w:val="20"/>
        </w:rPr>
        <w:t xml:space="preserve"> Version 1.7.2.39</w:t>
      </w:r>
    </w:p>
    <w:p w:rsidR="007467BE" w:rsidRPr="00E37E51" w:rsidRDefault="007467BE" w:rsidP="00E37E51">
      <w:pPr>
        <w:spacing w:after="0"/>
        <w:rPr>
          <w:u w:val="single"/>
        </w:rPr>
      </w:pPr>
      <w:r w:rsidRPr="00E37E51">
        <w:rPr>
          <w:u w:val="single"/>
        </w:rPr>
        <w:t xml:space="preserve"> </w:t>
      </w:r>
      <w:r w:rsidR="00E37E51" w:rsidRPr="00E37E51">
        <w:rPr>
          <w:u w:val="single"/>
        </w:rPr>
        <w:t>Compatibility</w:t>
      </w:r>
      <w:r w:rsidRPr="00E37E51">
        <w:rPr>
          <w:u w:val="single"/>
        </w:rPr>
        <w:t>:</w:t>
      </w:r>
    </w:p>
    <w:p w:rsidR="007467BE" w:rsidRPr="00E37E51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proofErr w:type="spellStart"/>
      <w:r w:rsidRPr="00E37E51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E37E51">
        <w:rPr>
          <w:rFonts w:asciiTheme="minorBidi" w:hAnsiTheme="minorBidi"/>
          <w:sz w:val="20"/>
          <w:szCs w:val="20"/>
        </w:rPr>
        <w:t xml:space="preserve"> Version 1.0.6.19</w:t>
      </w:r>
    </w:p>
    <w:p w:rsidR="007467BE" w:rsidRPr="00E37E51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proofErr w:type="spellStart"/>
      <w:r w:rsidRPr="00E37E51">
        <w:rPr>
          <w:rFonts w:asciiTheme="minorBidi" w:hAnsiTheme="minorBidi"/>
          <w:sz w:val="20"/>
          <w:szCs w:val="20"/>
        </w:rPr>
        <w:t>Gira</w:t>
      </w:r>
      <w:proofErr w:type="spellEnd"/>
      <w:r w:rsidRPr="00E37E51">
        <w:rPr>
          <w:rFonts w:asciiTheme="minorBidi" w:hAnsiTheme="minorBidi"/>
          <w:sz w:val="20"/>
          <w:szCs w:val="20"/>
        </w:rPr>
        <w:t xml:space="preserve"> Device Package : 1.0.384.0</w:t>
      </w:r>
    </w:p>
    <w:p w:rsidR="007467BE" w:rsidRPr="00E37E51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r w:rsidRPr="00E37E51">
        <w:rPr>
          <w:rFonts w:asciiTheme="minorBidi" w:hAnsiTheme="minorBidi"/>
          <w:sz w:val="20"/>
          <w:szCs w:val="20"/>
        </w:rPr>
        <w:t>XSD version 1.0.0.8</w:t>
      </w:r>
    </w:p>
    <w:p w:rsidR="007467BE" w:rsidRPr="00E37E51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r w:rsidRPr="00E37E51">
        <w:rPr>
          <w:rFonts w:asciiTheme="minorBidi" w:hAnsiTheme="minorBidi"/>
          <w:sz w:val="20"/>
          <w:szCs w:val="20"/>
        </w:rPr>
        <w:t>GPA Version 2.1.8363</w:t>
      </w:r>
    </w:p>
    <w:p w:rsidR="000640F5" w:rsidRPr="00A7013A" w:rsidRDefault="007467BE" w:rsidP="000640F5">
      <w:pPr>
        <w:spacing w:after="0"/>
        <w:rPr>
          <w:u w:val="single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r w:rsidR="000640F5" w:rsidRPr="00A7013A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0640F5" w:rsidRPr="00A7013A" w:rsidTr="00042B5E">
        <w:tc>
          <w:tcPr>
            <w:tcW w:w="2952" w:type="dxa"/>
          </w:tcPr>
          <w:p w:rsidR="000640F5" w:rsidRPr="00A7013A" w:rsidRDefault="000640F5" w:rsidP="00042B5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0640F5" w:rsidRPr="00A7013A" w:rsidRDefault="000640F5" w:rsidP="00042B5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0640F5" w:rsidRPr="00A7013A" w:rsidRDefault="000640F5" w:rsidP="00042B5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0640F5" w:rsidRPr="006232F6" w:rsidTr="00042B5E">
        <w:tc>
          <w:tcPr>
            <w:tcW w:w="2952" w:type="dxa"/>
          </w:tcPr>
          <w:p w:rsidR="000640F5" w:rsidRPr="006232F6" w:rsidRDefault="000640F5" w:rsidP="00042B5E">
            <w:r w:rsidRPr="006232F6">
              <w:t>Control Panel</w:t>
            </w:r>
          </w:p>
        </w:tc>
        <w:tc>
          <w:tcPr>
            <w:tcW w:w="2952" w:type="dxa"/>
          </w:tcPr>
          <w:p w:rsidR="000640F5" w:rsidRPr="006232F6" w:rsidRDefault="000640F5" w:rsidP="00042B5E">
            <w:r>
              <w:t>2.1.4.67</w:t>
            </w:r>
          </w:p>
        </w:tc>
        <w:tc>
          <w:tcPr>
            <w:tcW w:w="2952" w:type="dxa"/>
          </w:tcPr>
          <w:p w:rsidR="000640F5" w:rsidRPr="006232F6" w:rsidRDefault="000640F5" w:rsidP="00042B5E">
            <w:r w:rsidRPr="006232F6">
              <w:t>4A</w:t>
            </w:r>
          </w:p>
        </w:tc>
      </w:tr>
      <w:tr w:rsidR="000640F5" w:rsidRPr="006232F6" w:rsidTr="00042B5E">
        <w:tc>
          <w:tcPr>
            <w:tcW w:w="2952" w:type="dxa"/>
          </w:tcPr>
          <w:p w:rsidR="000640F5" w:rsidRPr="006232F6" w:rsidRDefault="000640F5" w:rsidP="00042B5E">
            <w:r w:rsidRPr="006232F6">
              <w:t>RF Module</w:t>
            </w:r>
          </w:p>
        </w:tc>
        <w:tc>
          <w:tcPr>
            <w:tcW w:w="2952" w:type="dxa"/>
          </w:tcPr>
          <w:p w:rsidR="000640F5" w:rsidRPr="006232F6" w:rsidRDefault="000640F5" w:rsidP="00042B5E">
            <w:r>
              <w:t>4.6.0.29</w:t>
            </w:r>
          </w:p>
        </w:tc>
        <w:tc>
          <w:tcPr>
            <w:tcW w:w="2952" w:type="dxa"/>
          </w:tcPr>
          <w:p w:rsidR="000640F5" w:rsidRPr="006232F6" w:rsidRDefault="000640F5" w:rsidP="00042B5E">
            <w:r>
              <w:t>3A</w:t>
            </w:r>
          </w:p>
        </w:tc>
      </w:tr>
      <w:tr w:rsidR="000640F5" w:rsidRPr="006232F6" w:rsidTr="00042B5E">
        <w:tc>
          <w:tcPr>
            <w:tcW w:w="2952" w:type="dxa"/>
          </w:tcPr>
          <w:p w:rsidR="000640F5" w:rsidRPr="006232F6" w:rsidRDefault="000640F5" w:rsidP="00042B5E">
            <w:r w:rsidRPr="006232F6">
              <w:t>PIR</w:t>
            </w:r>
          </w:p>
        </w:tc>
        <w:tc>
          <w:tcPr>
            <w:tcW w:w="2952" w:type="dxa"/>
          </w:tcPr>
          <w:p w:rsidR="000640F5" w:rsidRPr="006232F6" w:rsidRDefault="000640F5" w:rsidP="00042B5E">
            <w:r>
              <w:t>0.6.0.7</w:t>
            </w:r>
          </w:p>
        </w:tc>
        <w:tc>
          <w:tcPr>
            <w:tcW w:w="2952" w:type="dxa"/>
          </w:tcPr>
          <w:p w:rsidR="000640F5" w:rsidRPr="006232F6" w:rsidRDefault="000640F5" w:rsidP="00042B5E">
            <w:r>
              <w:t>3</w:t>
            </w:r>
          </w:p>
        </w:tc>
      </w:tr>
      <w:tr w:rsidR="000640F5" w:rsidRPr="006232F6" w:rsidTr="00042B5E">
        <w:tc>
          <w:tcPr>
            <w:tcW w:w="2952" w:type="dxa"/>
          </w:tcPr>
          <w:p w:rsidR="000640F5" w:rsidRPr="006232F6" w:rsidRDefault="000640F5" w:rsidP="00042B5E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0640F5" w:rsidRPr="006232F6" w:rsidRDefault="000640F5" w:rsidP="00042B5E">
            <w:r>
              <w:t>1.2.0.17</w:t>
            </w:r>
          </w:p>
        </w:tc>
        <w:tc>
          <w:tcPr>
            <w:tcW w:w="2952" w:type="dxa"/>
          </w:tcPr>
          <w:p w:rsidR="000640F5" w:rsidRPr="006232F6" w:rsidRDefault="000640F5" w:rsidP="00042B5E">
            <w:r>
              <w:t>3</w:t>
            </w:r>
          </w:p>
        </w:tc>
      </w:tr>
      <w:tr w:rsidR="000640F5" w:rsidRPr="006232F6" w:rsidTr="00042B5E">
        <w:tc>
          <w:tcPr>
            <w:tcW w:w="2952" w:type="dxa"/>
          </w:tcPr>
          <w:p w:rsidR="000640F5" w:rsidRPr="006232F6" w:rsidRDefault="000640F5" w:rsidP="00042B5E">
            <w:r w:rsidRPr="00A7013A">
              <w:t>Magnet</w:t>
            </w:r>
          </w:p>
        </w:tc>
        <w:tc>
          <w:tcPr>
            <w:tcW w:w="2952" w:type="dxa"/>
          </w:tcPr>
          <w:p w:rsidR="000640F5" w:rsidRPr="006232F6" w:rsidRDefault="000640F5" w:rsidP="00042B5E">
            <w:r>
              <w:t>0.6.0.7</w:t>
            </w:r>
          </w:p>
        </w:tc>
        <w:tc>
          <w:tcPr>
            <w:tcW w:w="2952" w:type="dxa"/>
          </w:tcPr>
          <w:p w:rsidR="000640F5" w:rsidRPr="006232F6" w:rsidRDefault="000640F5" w:rsidP="00042B5E">
            <w:r>
              <w:t>4A</w:t>
            </w:r>
          </w:p>
        </w:tc>
      </w:tr>
      <w:tr w:rsidR="000640F5" w:rsidRPr="006232F6" w:rsidTr="00042B5E">
        <w:tc>
          <w:tcPr>
            <w:tcW w:w="2952" w:type="dxa"/>
          </w:tcPr>
          <w:p w:rsidR="000640F5" w:rsidRPr="006232F6" w:rsidRDefault="000640F5" w:rsidP="00042B5E">
            <w:r w:rsidRPr="00A7013A">
              <w:t>Technical Contact</w:t>
            </w:r>
          </w:p>
        </w:tc>
        <w:tc>
          <w:tcPr>
            <w:tcW w:w="2952" w:type="dxa"/>
          </w:tcPr>
          <w:p w:rsidR="000640F5" w:rsidRDefault="000640F5" w:rsidP="00042B5E">
            <w:r w:rsidRPr="006072B4">
              <w:t>0.6.0.7</w:t>
            </w:r>
          </w:p>
        </w:tc>
        <w:tc>
          <w:tcPr>
            <w:tcW w:w="2952" w:type="dxa"/>
          </w:tcPr>
          <w:p w:rsidR="000640F5" w:rsidRPr="006232F6" w:rsidRDefault="000640F5" w:rsidP="00042B5E">
            <w:r>
              <w:t>4A</w:t>
            </w:r>
          </w:p>
        </w:tc>
      </w:tr>
      <w:tr w:rsidR="000640F5" w:rsidRPr="006232F6" w:rsidTr="00042B5E">
        <w:tc>
          <w:tcPr>
            <w:tcW w:w="2952" w:type="dxa"/>
          </w:tcPr>
          <w:p w:rsidR="000640F5" w:rsidRPr="006232F6" w:rsidRDefault="000640F5" w:rsidP="00042B5E">
            <w:r>
              <w:t>Indoor Siren</w:t>
            </w:r>
          </w:p>
        </w:tc>
        <w:tc>
          <w:tcPr>
            <w:tcW w:w="2952" w:type="dxa"/>
          </w:tcPr>
          <w:p w:rsidR="000640F5" w:rsidRDefault="000640F5" w:rsidP="00042B5E">
            <w:r w:rsidRPr="006072B4">
              <w:t>0.6.0.7</w:t>
            </w:r>
          </w:p>
        </w:tc>
        <w:tc>
          <w:tcPr>
            <w:tcW w:w="2952" w:type="dxa"/>
          </w:tcPr>
          <w:p w:rsidR="000640F5" w:rsidRPr="006232F6" w:rsidRDefault="000640F5" w:rsidP="00042B5E">
            <w:r>
              <w:t>2</w:t>
            </w:r>
          </w:p>
        </w:tc>
      </w:tr>
      <w:tr w:rsidR="000640F5" w:rsidRPr="006232F6" w:rsidTr="00042B5E">
        <w:tc>
          <w:tcPr>
            <w:tcW w:w="2952" w:type="dxa"/>
          </w:tcPr>
          <w:p w:rsidR="000640F5" w:rsidRPr="006232F6" w:rsidRDefault="000640F5" w:rsidP="00042B5E">
            <w:r>
              <w:t>Outdoor Siren</w:t>
            </w:r>
          </w:p>
        </w:tc>
        <w:tc>
          <w:tcPr>
            <w:tcW w:w="2952" w:type="dxa"/>
          </w:tcPr>
          <w:p w:rsidR="000640F5" w:rsidRDefault="000640F5" w:rsidP="00042B5E">
            <w:r w:rsidRPr="006072B4">
              <w:t>0.6.0.7</w:t>
            </w:r>
          </w:p>
        </w:tc>
        <w:tc>
          <w:tcPr>
            <w:tcW w:w="2952" w:type="dxa"/>
          </w:tcPr>
          <w:p w:rsidR="000640F5" w:rsidRPr="006232F6" w:rsidRDefault="000640F5" w:rsidP="00042B5E">
            <w:r>
              <w:t>2</w:t>
            </w:r>
          </w:p>
        </w:tc>
      </w:tr>
      <w:tr w:rsidR="000640F5" w:rsidRPr="006232F6" w:rsidTr="00042B5E">
        <w:tc>
          <w:tcPr>
            <w:tcW w:w="2952" w:type="dxa"/>
          </w:tcPr>
          <w:p w:rsidR="000640F5" w:rsidRPr="006232F6" w:rsidRDefault="000640F5" w:rsidP="00042B5E">
            <w:r>
              <w:t>I/O Device</w:t>
            </w:r>
          </w:p>
        </w:tc>
        <w:tc>
          <w:tcPr>
            <w:tcW w:w="2952" w:type="dxa"/>
          </w:tcPr>
          <w:p w:rsidR="000640F5" w:rsidRPr="006232F6" w:rsidRDefault="000640F5" w:rsidP="00042B5E">
            <w:r>
              <w:t>1.1.0.16</w:t>
            </w:r>
          </w:p>
        </w:tc>
        <w:tc>
          <w:tcPr>
            <w:tcW w:w="2952" w:type="dxa"/>
          </w:tcPr>
          <w:p w:rsidR="000640F5" w:rsidRPr="006232F6" w:rsidRDefault="000640F5" w:rsidP="00042B5E">
            <w:r>
              <w:t>2B</w:t>
            </w:r>
          </w:p>
        </w:tc>
      </w:tr>
      <w:tr w:rsidR="000640F5" w:rsidRPr="006232F6" w:rsidTr="00042B5E">
        <w:tc>
          <w:tcPr>
            <w:tcW w:w="2952" w:type="dxa"/>
          </w:tcPr>
          <w:p w:rsidR="000640F5" w:rsidRPr="006232F6" w:rsidRDefault="000640F5" w:rsidP="00042B5E">
            <w:r>
              <w:t>Keyfob</w:t>
            </w:r>
          </w:p>
        </w:tc>
        <w:tc>
          <w:tcPr>
            <w:tcW w:w="2952" w:type="dxa"/>
          </w:tcPr>
          <w:p w:rsidR="000640F5" w:rsidRPr="006232F6" w:rsidRDefault="000640F5" w:rsidP="00042B5E">
            <w:r>
              <w:t>0.2.0.3</w:t>
            </w:r>
          </w:p>
        </w:tc>
        <w:tc>
          <w:tcPr>
            <w:tcW w:w="2952" w:type="dxa"/>
          </w:tcPr>
          <w:p w:rsidR="000640F5" w:rsidRPr="006232F6" w:rsidRDefault="000640F5" w:rsidP="00042B5E">
            <w:r>
              <w:t>1A</w:t>
            </w:r>
          </w:p>
        </w:tc>
      </w:tr>
      <w:tr w:rsidR="000640F5" w:rsidRPr="006232F6" w:rsidTr="00042B5E">
        <w:tc>
          <w:tcPr>
            <w:tcW w:w="2952" w:type="dxa"/>
          </w:tcPr>
          <w:p w:rsidR="000640F5" w:rsidRPr="006232F6" w:rsidRDefault="000640F5" w:rsidP="00042B5E">
            <w:r>
              <w:t>GBD</w:t>
            </w:r>
          </w:p>
        </w:tc>
        <w:tc>
          <w:tcPr>
            <w:tcW w:w="2952" w:type="dxa"/>
          </w:tcPr>
          <w:p w:rsidR="000640F5" w:rsidRPr="006232F6" w:rsidRDefault="000640F5" w:rsidP="00042B5E">
            <w:r>
              <w:t>1.4.0.21</w:t>
            </w:r>
          </w:p>
        </w:tc>
        <w:tc>
          <w:tcPr>
            <w:tcW w:w="2952" w:type="dxa"/>
          </w:tcPr>
          <w:p w:rsidR="000640F5" w:rsidRPr="006232F6" w:rsidRDefault="000640F5" w:rsidP="00042B5E">
            <w:r>
              <w:t>1B</w:t>
            </w:r>
          </w:p>
        </w:tc>
      </w:tr>
      <w:tr w:rsidR="000640F5" w:rsidRPr="006232F6" w:rsidTr="00042B5E">
        <w:tc>
          <w:tcPr>
            <w:tcW w:w="2952" w:type="dxa"/>
          </w:tcPr>
          <w:p w:rsidR="000640F5" w:rsidRPr="006232F6" w:rsidRDefault="000640F5" w:rsidP="00042B5E">
            <w:r>
              <w:t>LCD Keypad</w:t>
            </w:r>
          </w:p>
        </w:tc>
        <w:tc>
          <w:tcPr>
            <w:tcW w:w="2952" w:type="dxa"/>
          </w:tcPr>
          <w:p w:rsidR="000640F5" w:rsidRPr="006232F6" w:rsidRDefault="000640F5" w:rsidP="00042B5E">
            <w:r>
              <w:t>1.0.5.20</w:t>
            </w:r>
          </w:p>
        </w:tc>
        <w:tc>
          <w:tcPr>
            <w:tcW w:w="2952" w:type="dxa"/>
          </w:tcPr>
          <w:p w:rsidR="000640F5" w:rsidRPr="006232F6" w:rsidRDefault="000640F5" w:rsidP="00042B5E">
            <w:r>
              <w:t>1B</w:t>
            </w:r>
          </w:p>
        </w:tc>
      </w:tr>
      <w:tr w:rsidR="000640F5" w:rsidRPr="006232F6" w:rsidTr="00042B5E">
        <w:tc>
          <w:tcPr>
            <w:tcW w:w="2952" w:type="dxa"/>
          </w:tcPr>
          <w:p w:rsidR="000640F5" w:rsidRPr="006232F6" w:rsidRDefault="000640F5" w:rsidP="00042B5E">
            <w:r>
              <w:t>Door Module</w:t>
            </w:r>
          </w:p>
        </w:tc>
        <w:tc>
          <w:tcPr>
            <w:tcW w:w="2952" w:type="dxa"/>
          </w:tcPr>
          <w:p w:rsidR="000640F5" w:rsidRPr="006232F6" w:rsidRDefault="000640F5" w:rsidP="00042B5E">
            <w:r>
              <w:t>0.1.0.3</w:t>
            </w:r>
          </w:p>
        </w:tc>
        <w:tc>
          <w:tcPr>
            <w:tcW w:w="2952" w:type="dxa"/>
          </w:tcPr>
          <w:p w:rsidR="000640F5" w:rsidRPr="006232F6" w:rsidRDefault="000640F5" w:rsidP="00042B5E">
            <w:r>
              <w:t>2</w:t>
            </w:r>
          </w:p>
        </w:tc>
      </w:tr>
      <w:tr w:rsidR="000640F5" w:rsidRPr="006232F6" w:rsidTr="00042B5E">
        <w:tc>
          <w:tcPr>
            <w:tcW w:w="2952" w:type="dxa"/>
          </w:tcPr>
          <w:p w:rsidR="000640F5" w:rsidRPr="006232F6" w:rsidRDefault="000640F5" w:rsidP="00042B5E"/>
        </w:tc>
        <w:tc>
          <w:tcPr>
            <w:tcW w:w="2952" w:type="dxa"/>
          </w:tcPr>
          <w:p w:rsidR="000640F5" w:rsidRPr="006232F6" w:rsidRDefault="000640F5" w:rsidP="00042B5E"/>
        </w:tc>
        <w:tc>
          <w:tcPr>
            <w:tcW w:w="2952" w:type="dxa"/>
          </w:tcPr>
          <w:p w:rsidR="000640F5" w:rsidRPr="006232F6" w:rsidRDefault="000640F5" w:rsidP="00042B5E"/>
        </w:tc>
      </w:tr>
    </w:tbl>
    <w:p w:rsidR="000640F5" w:rsidRDefault="000640F5" w:rsidP="000640F5">
      <w:pPr>
        <w:rPr>
          <w:rFonts w:asciiTheme="minorBidi" w:hAnsiTheme="minorBidi"/>
          <w:sz w:val="20"/>
          <w:szCs w:val="20"/>
        </w:rPr>
      </w:pPr>
    </w:p>
    <w:p w:rsidR="007467BE" w:rsidRPr="000640F5" w:rsidRDefault="007467BE" w:rsidP="000640F5">
      <w:pPr>
        <w:spacing w:after="0"/>
        <w:rPr>
          <w:u w:val="single"/>
        </w:rPr>
      </w:pPr>
      <w:r w:rsidRPr="000640F5">
        <w:rPr>
          <w:u w:val="single"/>
        </w:rPr>
        <w:t>Changes:</w:t>
      </w:r>
    </w:p>
    <w:p w:rsidR="007467BE" w:rsidRPr="000640F5" w:rsidRDefault="007467BE" w:rsidP="00AD563B">
      <w:pPr>
        <w:pStyle w:val="ListParagraph"/>
        <w:numPr>
          <w:ilvl w:val="0"/>
          <w:numId w:val="5"/>
        </w:numPr>
        <w:rPr>
          <w:rFonts w:asciiTheme="minorBidi" w:hAnsiTheme="minorBidi"/>
          <w:sz w:val="20"/>
          <w:szCs w:val="20"/>
        </w:rPr>
      </w:pPr>
      <w:proofErr w:type="spellStart"/>
      <w:r w:rsidRPr="000640F5">
        <w:rPr>
          <w:rFonts w:asciiTheme="minorBidi" w:hAnsiTheme="minorBidi"/>
          <w:sz w:val="20"/>
          <w:szCs w:val="20"/>
        </w:rPr>
        <w:t>IPMApp</w:t>
      </w:r>
      <w:proofErr w:type="spellEnd"/>
      <w:r w:rsidRPr="000640F5">
        <w:rPr>
          <w:rFonts w:asciiTheme="minorBidi" w:hAnsiTheme="minorBidi"/>
          <w:sz w:val="20"/>
          <w:szCs w:val="20"/>
        </w:rPr>
        <w:t xml:space="preserve"> supports TCP/IP messages from MCU - sending and receiving </w:t>
      </w:r>
    </w:p>
    <w:p w:rsidR="007467BE" w:rsidRPr="000640F5" w:rsidRDefault="007467BE" w:rsidP="00AD563B">
      <w:pPr>
        <w:pStyle w:val="ListParagraph"/>
        <w:numPr>
          <w:ilvl w:val="0"/>
          <w:numId w:val="5"/>
        </w:numPr>
        <w:rPr>
          <w:rFonts w:asciiTheme="minorBidi" w:hAnsiTheme="minorBidi"/>
          <w:sz w:val="20"/>
          <w:szCs w:val="20"/>
        </w:rPr>
      </w:pPr>
      <w:r w:rsidRPr="000640F5">
        <w:rPr>
          <w:rFonts w:asciiTheme="minorBidi" w:hAnsiTheme="minorBidi"/>
          <w:sz w:val="20"/>
          <w:szCs w:val="20"/>
        </w:rPr>
        <w:t>Door Module Magnet &amp; Door Module Contact removed from configuration - will be generated automatically by MCU</w:t>
      </w:r>
    </w:p>
    <w:p w:rsidR="007467BE" w:rsidRPr="000640F5" w:rsidRDefault="007467BE" w:rsidP="00AD563B">
      <w:pPr>
        <w:pStyle w:val="ListParagraph"/>
        <w:numPr>
          <w:ilvl w:val="0"/>
          <w:numId w:val="5"/>
        </w:numPr>
        <w:rPr>
          <w:rFonts w:asciiTheme="minorBidi" w:hAnsiTheme="minorBidi"/>
          <w:sz w:val="20"/>
          <w:szCs w:val="20"/>
        </w:rPr>
      </w:pPr>
      <w:r w:rsidRPr="000640F5">
        <w:rPr>
          <w:rFonts w:asciiTheme="minorBidi" w:hAnsiTheme="minorBidi"/>
          <w:sz w:val="20"/>
          <w:szCs w:val="20"/>
        </w:rPr>
        <w:t xml:space="preserve">Event receiving in Crow Library is improved to avoid stuck of Crow Library (same as in </w:t>
      </w:r>
      <w:proofErr w:type="spellStart"/>
      <w:r w:rsidRPr="000640F5">
        <w:rPr>
          <w:rFonts w:asciiTheme="minorBidi" w:hAnsiTheme="minorBidi"/>
          <w:sz w:val="20"/>
          <w:szCs w:val="20"/>
        </w:rPr>
        <w:t>IPMApp</w:t>
      </w:r>
      <w:proofErr w:type="spellEnd"/>
      <w:r w:rsidRPr="000640F5">
        <w:rPr>
          <w:rFonts w:asciiTheme="minorBidi" w:hAnsiTheme="minorBidi"/>
          <w:sz w:val="20"/>
          <w:szCs w:val="20"/>
        </w:rPr>
        <w:t>)</w:t>
      </w:r>
    </w:p>
    <w:p w:rsidR="007467BE" w:rsidRPr="000640F5" w:rsidRDefault="007467BE" w:rsidP="00AD563B">
      <w:pPr>
        <w:pStyle w:val="ListParagraph"/>
        <w:numPr>
          <w:ilvl w:val="0"/>
          <w:numId w:val="5"/>
        </w:numPr>
        <w:rPr>
          <w:rFonts w:asciiTheme="minorBidi" w:hAnsiTheme="minorBidi"/>
          <w:sz w:val="20"/>
          <w:szCs w:val="20"/>
        </w:rPr>
      </w:pPr>
      <w:r w:rsidRPr="000640F5">
        <w:rPr>
          <w:rFonts w:asciiTheme="minorBidi" w:hAnsiTheme="minorBidi"/>
          <w:sz w:val="20"/>
          <w:szCs w:val="20"/>
        </w:rPr>
        <w:t>ASCBT-215 - bug fix: ARM_NOT_READY and STAY_ARM_NOT_READY flags set without any ground</w:t>
      </w:r>
    </w:p>
    <w:p w:rsidR="007467BE" w:rsidRPr="000640F5" w:rsidRDefault="007467BE" w:rsidP="00AD563B">
      <w:pPr>
        <w:pStyle w:val="ListParagraph"/>
        <w:numPr>
          <w:ilvl w:val="0"/>
          <w:numId w:val="5"/>
        </w:numPr>
        <w:rPr>
          <w:rFonts w:asciiTheme="minorBidi" w:hAnsiTheme="minorBidi"/>
          <w:sz w:val="20"/>
          <w:szCs w:val="20"/>
        </w:rPr>
      </w:pPr>
      <w:r w:rsidRPr="000640F5">
        <w:rPr>
          <w:rFonts w:asciiTheme="minorBidi" w:hAnsiTheme="minorBidi"/>
          <w:sz w:val="20"/>
          <w:szCs w:val="20"/>
        </w:rPr>
        <w:t>Bug Fix: Power down the GSM before Init</w:t>
      </w:r>
    </w:p>
    <w:p w:rsidR="007467BE" w:rsidRPr="000640F5" w:rsidRDefault="007467BE" w:rsidP="00AD563B">
      <w:pPr>
        <w:pStyle w:val="ListParagraph"/>
        <w:numPr>
          <w:ilvl w:val="0"/>
          <w:numId w:val="5"/>
        </w:numPr>
        <w:rPr>
          <w:rFonts w:asciiTheme="minorBidi" w:hAnsiTheme="minorBidi"/>
          <w:sz w:val="20"/>
          <w:szCs w:val="20"/>
        </w:rPr>
      </w:pPr>
      <w:r w:rsidRPr="000640F5">
        <w:rPr>
          <w:rFonts w:asciiTheme="minorBidi" w:hAnsiTheme="minorBidi"/>
          <w:sz w:val="20"/>
          <w:szCs w:val="20"/>
        </w:rPr>
        <w:t>Fix according to AS2 - API Commands allowed in armed and stay armed state https://conf.ise.de/display/AS2/AS2+-+API+Commands+allowed+in+armed+and+stay+armed+state</w:t>
      </w:r>
    </w:p>
    <w:p w:rsidR="007467BE" w:rsidRPr="000640F5" w:rsidRDefault="007467BE" w:rsidP="00AD563B">
      <w:pPr>
        <w:pStyle w:val="ListParagraph"/>
        <w:numPr>
          <w:ilvl w:val="0"/>
          <w:numId w:val="5"/>
        </w:numPr>
        <w:rPr>
          <w:rFonts w:asciiTheme="minorBidi" w:hAnsiTheme="minorBidi"/>
          <w:sz w:val="20"/>
          <w:szCs w:val="20"/>
        </w:rPr>
      </w:pPr>
      <w:r w:rsidRPr="000640F5">
        <w:rPr>
          <w:rFonts w:asciiTheme="minorBidi" w:hAnsiTheme="minorBidi"/>
          <w:sz w:val="20"/>
          <w:szCs w:val="20"/>
        </w:rPr>
        <w:t>Handle CUET_SYSTEM_CONFIG_CHANGE Control Unit event</w:t>
      </w:r>
    </w:p>
    <w:p w:rsidR="007467BE" w:rsidRPr="000640F5" w:rsidRDefault="007467BE" w:rsidP="00AD563B">
      <w:pPr>
        <w:pStyle w:val="ListParagraph"/>
        <w:numPr>
          <w:ilvl w:val="0"/>
          <w:numId w:val="5"/>
        </w:numPr>
        <w:rPr>
          <w:rFonts w:asciiTheme="minorBidi" w:hAnsiTheme="minorBidi"/>
          <w:sz w:val="20"/>
          <w:szCs w:val="20"/>
        </w:rPr>
      </w:pPr>
      <w:r w:rsidRPr="000640F5">
        <w:rPr>
          <w:rFonts w:asciiTheme="minorBidi" w:hAnsiTheme="minorBidi"/>
          <w:sz w:val="20"/>
          <w:szCs w:val="20"/>
        </w:rPr>
        <w:t xml:space="preserve">Bug Fix: The Repeater is NOT </w:t>
      </w:r>
      <w:proofErr w:type="spellStart"/>
      <w:r w:rsidRPr="000640F5">
        <w:rPr>
          <w:rFonts w:asciiTheme="minorBidi" w:hAnsiTheme="minorBidi"/>
          <w:sz w:val="20"/>
          <w:szCs w:val="20"/>
        </w:rPr>
        <w:t>Supervisable</w:t>
      </w:r>
      <w:proofErr w:type="spellEnd"/>
    </w:p>
    <w:p w:rsidR="007467BE" w:rsidRPr="000640F5" w:rsidRDefault="007467BE" w:rsidP="00AD563B">
      <w:pPr>
        <w:pStyle w:val="ListParagraph"/>
        <w:numPr>
          <w:ilvl w:val="0"/>
          <w:numId w:val="5"/>
        </w:numPr>
        <w:rPr>
          <w:rFonts w:asciiTheme="minorBidi" w:hAnsiTheme="minorBidi"/>
          <w:sz w:val="20"/>
          <w:szCs w:val="20"/>
        </w:rPr>
      </w:pPr>
      <w:r w:rsidRPr="000640F5">
        <w:rPr>
          <w:rFonts w:asciiTheme="minorBidi" w:hAnsiTheme="minorBidi"/>
          <w:sz w:val="20"/>
          <w:szCs w:val="20"/>
        </w:rPr>
        <w:t>ASCBT-207 - bug fix: Control Unit has low battery and wrong hardware ID</w:t>
      </w:r>
    </w:p>
    <w:p w:rsidR="007467BE" w:rsidRPr="000640F5" w:rsidRDefault="007467BE" w:rsidP="00AD563B">
      <w:pPr>
        <w:pStyle w:val="ListParagraph"/>
        <w:numPr>
          <w:ilvl w:val="0"/>
          <w:numId w:val="5"/>
        </w:numPr>
        <w:rPr>
          <w:rFonts w:asciiTheme="minorBidi" w:hAnsiTheme="minorBidi"/>
          <w:sz w:val="20"/>
          <w:szCs w:val="20"/>
        </w:rPr>
      </w:pPr>
      <w:r w:rsidRPr="000640F5">
        <w:rPr>
          <w:rFonts w:asciiTheme="minorBidi" w:hAnsiTheme="minorBidi"/>
          <w:sz w:val="20"/>
          <w:szCs w:val="20"/>
        </w:rPr>
        <w:t>ASCBT-164 - bug fix: MCU response time is unpredictable</w:t>
      </w:r>
    </w:p>
    <w:p w:rsidR="007467BE" w:rsidRPr="000640F5" w:rsidRDefault="007467BE" w:rsidP="009368F3">
      <w:pPr>
        <w:pStyle w:val="Heading2"/>
      </w:pPr>
      <w:bookmarkStart w:id="56" w:name="_Toc462838398"/>
      <w:bookmarkStart w:id="57" w:name="_Toc523816826"/>
      <w:r w:rsidRPr="000640F5">
        <w:lastRenderedPageBreak/>
        <w:t>Release Date: 20/07/2016</w:t>
      </w:r>
      <w:bookmarkEnd w:id="56"/>
      <w:bookmarkEnd w:id="57"/>
    </w:p>
    <w:p w:rsidR="007467BE" w:rsidRPr="000640F5" w:rsidRDefault="007467BE" w:rsidP="007467BE">
      <w:r w:rsidRPr="000640F5">
        <w:t>SVN Location: https://subversion.ise.de/svn/gira/AlarmSystemCrow</w:t>
      </w:r>
    </w:p>
    <w:p w:rsidR="007467BE" w:rsidRPr="000640F5" w:rsidRDefault="007467BE" w:rsidP="000640F5">
      <w:pPr>
        <w:spacing w:after="0"/>
        <w:rPr>
          <w:u w:val="single"/>
        </w:rPr>
      </w:pPr>
      <w:r w:rsidRPr="000640F5">
        <w:rPr>
          <w:u w:val="single"/>
        </w:rPr>
        <w:t>The Package includes:</w:t>
      </w:r>
    </w:p>
    <w:p w:rsidR="007467BE" w:rsidRPr="000640F5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proofErr w:type="spellStart"/>
      <w:r w:rsidRPr="000640F5">
        <w:rPr>
          <w:rFonts w:asciiTheme="minorBidi" w:hAnsiTheme="minorBidi"/>
          <w:sz w:val="20"/>
          <w:szCs w:val="20"/>
        </w:rPr>
        <w:t>CrowLibrary</w:t>
      </w:r>
      <w:proofErr w:type="spellEnd"/>
      <w:r w:rsidRPr="000640F5">
        <w:rPr>
          <w:rFonts w:asciiTheme="minorBidi" w:hAnsiTheme="minorBidi"/>
          <w:sz w:val="20"/>
          <w:szCs w:val="20"/>
        </w:rPr>
        <w:t xml:space="preserve"> Version 2.1.2.34</w:t>
      </w:r>
    </w:p>
    <w:p w:rsidR="007467BE" w:rsidRPr="000640F5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r w:rsidRPr="000640F5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0640F5">
        <w:rPr>
          <w:rFonts w:asciiTheme="minorBidi" w:hAnsiTheme="minorBidi"/>
          <w:sz w:val="20"/>
          <w:szCs w:val="20"/>
        </w:rPr>
        <w:t>IPMApplication</w:t>
      </w:r>
      <w:proofErr w:type="spellEnd"/>
      <w:r w:rsidRPr="000640F5">
        <w:rPr>
          <w:rFonts w:asciiTheme="minorBidi" w:hAnsiTheme="minorBidi"/>
          <w:sz w:val="20"/>
          <w:szCs w:val="20"/>
        </w:rPr>
        <w:t xml:space="preserve"> Version 2.1.3.35</w:t>
      </w:r>
    </w:p>
    <w:p w:rsidR="007467BE" w:rsidRPr="000640F5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r w:rsidRPr="000640F5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0640F5">
        <w:rPr>
          <w:rFonts w:asciiTheme="minorBidi" w:hAnsiTheme="minorBidi"/>
          <w:sz w:val="20"/>
          <w:szCs w:val="20"/>
        </w:rPr>
        <w:t>UpdateFirmware</w:t>
      </w:r>
      <w:proofErr w:type="spellEnd"/>
      <w:r w:rsidRPr="000640F5">
        <w:rPr>
          <w:rFonts w:asciiTheme="minorBidi" w:hAnsiTheme="minorBidi"/>
          <w:sz w:val="20"/>
          <w:szCs w:val="20"/>
        </w:rPr>
        <w:t xml:space="preserve"> Version 1.7.2.39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</w:p>
    <w:p w:rsidR="007467BE" w:rsidRPr="000640F5" w:rsidRDefault="007467BE" w:rsidP="000640F5">
      <w:pPr>
        <w:spacing w:after="0"/>
        <w:rPr>
          <w:u w:val="single"/>
        </w:rPr>
      </w:pPr>
      <w:r w:rsidRPr="000640F5">
        <w:rPr>
          <w:u w:val="single"/>
        </w:rPr>
        <w:t xml:space="preserve"> </w:t>
      </w:r>
      <w:r w:rsidR="000640F5" w:rsidRPr="000640F5">
        <w:rPr>
          <w:u w:val="single"/>
        </w:rPr>
        <w:t>Compatibility</w:t>
      </w:r>
      <w:r w:rsidRPr="000640F5">
        <w:rPr>
          <w:u w:val="single"/>
        </w:rPr>
        <w:t>:</w:t>
      </w:r>
    </w:p>
    <w:p w:rsidR="007467BE" w:rsidRPr="000640F5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proofErr w:type="spellStart"/>
      <w:r w:rsidRPr="000640F5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0640F5">
        <w:rPr>
          <w:rFonts w:asciiTheme="minorBidi" w:hAnsiTheme="minorBidi"/>
          <w:sz w:val="20"/>
          <w:szCs w:val="20"/>
        </w:rPr>
        <w:t xml:space="preserve"> Version 1.0.6.19</w:t>
      </w:r>
    </w:p>
    <w:p w:rsidR="007467BE" w:rsidRPr="000640F5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proofErr w:type="spellStart"/>
      <w:r w:rsidRPr="000640F5">
        <w:rPr>
          <w:rFonts w:asciiTheme="minorBidi" w:hAnsiTheme="minorBidi"/>
          <w:sz w:val="20"/>
          <w:szCs w:val="20"/>
        </w:rPr>
        <w:t>Gira</w:t>
      </w:r>
      <w:proofErr w:type="spellEnd"/>
      <w:r w:rsidRPr="000640F5">
        <w:rPr>
          <w:rFonts w:asciiTheme="minorBidi" w:hAnsiTheme="minorBidi"/>
          <w:sz w:val="20"/>
          <w:szCs w:val="20"/>
        </w:rPr>
        <w:t xml:space="preserve"> Device Package : 1.0.383.0</w:t>
      </w:r>
    </w:p>
    <w:p w:rsidR="007467BE" w:rsidRPr="000640F5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r w:rsidRPr="000640F5">
        <w:rPr>
          <w:rFonts w:asciiTheme="minorBidi" w:hAnsiTheme="minorBidi"/>
          <w:sz w:val="20"/>
          <w:szCs w:val="20"/>
        </w:rPr>
        <w:t>XSD version 1.0.0.8</w:t>
      </w:r>
    </w:p>
    <w:p w:rsidR="007467BE" w:rsidRPr="000640F5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r w:rsidRPr="000640F5">
        <w:rPr>
          <w:rFonts w:asciiTheme="minorBidi" w:hAnsiTheme="minorBidi"/>
          <w:sz w:val="20"/>
          <w:szCs w:val="20"/>
        </w:rPr>
        <w:t>GPA Version 2.1.8363</w:t>
      </w:r>
    </w:p>
    <w:p w:rsidR="005366F9" w:rsidRPr="005366F9" w:rsidRDefault="005366F9" w:rsidP="005366F9">
      <w:pPr>
        <w:spacing w:after="0"/>
        <w:rPr>
          <w:u w:val="single"/>
        </w:rPr>
      </w:pPr>
      <w:r w:rsidRPr="005366F9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5366F9" w:rsidRPr="00A7013A" w:rsidTr="00042B5E">
        <w:tc>
          <w:tcPr>
            <w:tcW w:w="2952" w:type="dxa"/>
          </w:tcPr>
          <w:p w:rsidR="005366F9" w:rsidRPr="00A7013A" w:rsidRDefault="005366F9" w:rsidP="00042B5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5366F9" w:rsidRPr="00A7013A" w:rsidRDefault="005366F9" w:rsidP="00042B5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5366F9" w:rsidRPr="00A7013A" w:rsidRDefault="005366F9" w:rsidP="00042B5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5366F9" w:rsidRPr="006232F6" w:rsidTr="00042B5E">
        <w:tc>
          <w:tcPr>
            <w:tcW w:w="2952" w:type="dxa"/>
          </w:tcPr>
          <w:p w:rsidR="005366F9" w:rsidRPr="006232F6" w:rsidRDefault="005366F9" w:rsidP="00042B5E">
            <w:r w:rsidRPr="006232F6">
              <w:t>Control Panel</w:t>
            </w:r>
          </w:p>
        </w:tc>
        <w:tc>
          <w:tcPr>
            <w:tcW w:w="2952" w:type="dxa"/>
          </w:tcPr>
          <w:p w:rsidR="005366F9" w:rsidRPr="006232F6" w:rsidRDefault="005366F9" w:rsidP="00042B5E">
            <w:r>
              <w:t>2.1.4.66</w:t>
            </w:r>
          </w:p>
        </w:tc>
        <w:tc>
          <w:tcPr>
            <w:tcW w:w="2952" w:type="dxa"/>
          </w:tcPr>
          <w:p w:rsidR="005366F9" w:rsidRPr="006232F6" w:rsidRDefault="005366F9" w:rsidP="00042B5E">
            <w:r w:rsidRPr="006232F6">
              <w:t>4A</w:t>
            </w:r>
          </w:p>
        </w:tc>
      </w:tr>
      <w:tr w:rsidR="005366F9" w:rsidRPr="006232F6" w:rsidTr="00042B5E">
        <w:tc>
          <w:tcPr>
            <w:tcW w:w="2952" w:type="dxa"/>
          </w:tcPr>
          <w:p w:rsidR="005366F9" w:rsidRPr="006232F6" w:rsidRDefault="005366F9" w:rsidP="00042B5E">
            <w:r w:rsidRPr="006232F6">
              <w:t>RF Module</w:t>
            </w:r>
          </w:p>
        </w:tc>
        <w:tc>
          <w:tcPr>
            <w:tcW w:w="2952" w:type="dxa"/>
          </w:tcPr>
          <w:p w:rsidR="005366F9" w:rsidRPr="006232F6" w:rsidRDefault="005366F9" w:rsidP="00042B5E">
            <w:r>
              <w:t>4.6.0.29</w:t>
            </w:r>
          </w:p>
        </w:tc>
        <w:tc>
          <w:tcPr>
            <w:tcW w:w="2952" w:type="dxa"/>
          </w:tcPr>
          <w:p w:rsidR="005366F9" w:rsidRPr="006232F6" w:rsidRDefault="005366F9" w:rsidP="00042B5E">
            <w:r>
              <w:t>3A</w:t>
            </w:r>
          </w:p>
        </w:tc>
      </w:tr>
      <w:tr w:rsidR="005366F9" w:rsidRPr="006232F6" w:rsidTr="00042B5E">
        <w:tc>
          <w:tcPr>
            <w:tcW w:w="2952" w:type="dxa"/>
          </w:tcPr>
          <w:p w:rsidR="005366F9" w:rsidRPr="006232F6" w:rsidRDefault="005366F9" w:rsidP="00042B5E">
            <w:r w:rsidRPr="006232F6">
              <w:t>PIR</w:t>
            </w:r>
          </w:p>
        </w:tc>
        <w:tc>
          <w:tcPr>
            <w:tcW w:w="2952" w:type="dxa"/>
          </w:tcPr>
          <w:p w:rsidR="005366F9" w:rsidRPr="006232F6" w:rsidRDefault="005366F9" w:rsidP="00042B5E">
            <w:r>
              <w:t>0.6.0.7</w:t>
            </w:r>
          </w:p>
        </w:tc>
        <w:tc>
          <w:tcPr>
            <w:tcW w:w="2952" w:type="dxa"/>
          </w:tcPr>
          <w:p w:rsidR="005366F9" w:rsidRPr="006232F6" w:rsidRDefault="005366F9" w:rsidP="00042B5E">
            <w:r>
              <w:t>3</w:t>
            </w:r>
          </w:p>
        </w:tc>
      </w:tr>
      <w:tr w:rsidR="005366F9" w:rsidRPr="006232F6" w:rsidTr="00042B5E">
        <w:tc>
          <w:tcPr>
            <w:tcW w:w="2952" w:type="dxa"/>
          </w:tcPr>
          <w:p w:rsidR="005366F9" w:rsidRPr="006232F6" w:rsidRDefault="005366F9" w:rsidP="00042B5E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5366F9" w:rsidRPr="006232F6" w:rsidRDefault="005366F9" w:rsidP="00042B5E">
            <w:r>
              <w:t>1.2.0.17</w:t>
            </w:r>
          </w:p>
        </w:tc>
        <w:tc>
          <w:tcPr>
            <w:tcW w:w="2952" w:type="dxa"/>
          </w:tcPr>
          <w:p w:rsidR="005366F9" w:rsidRPr="006232F6" w:rsidRDefault="005366F9" w:rsidP="00042B5E">
            <w:r>
              <w:t>3</w:t>
            </w:r>
          </w:p>
        </w:tc>
      </w:tr>
      <w:tr w:rsidR="005366F9" w:rsidRPr="006232F6" w:rsidTr="00042B5E">
        <w:tc>
          <w:tcPr>
            <w:tcW w:w="2952" w:type="dxa"/>
          </w:tcPr>
          <w:p w:rsidR="005366F9" w:rsidRPr="006232F6" w:rsidRDefault="005366F9" w:rsidP="00042B5E">
            <w:r w:rsidRPr="00A7013A">
              <w:t>Magnet</w:t>
            </w:r>
          </w:p>
        </w:tc>
        <w:tc>
          <w:tcPr>
            <w:tcW w:w="2952" w:type="dxa"/>
          </w:tcPr>
          <w:p w:rsidR="005366F9" w:rsidRPr="006232F6" w:rsidRDefault="005366F9" w:rsidP="00042B5E">
            <w:r>
              <w:t>0.6.0.7</w:t>
            </w:r>
          </w:p>
        </w:tc>
        <w:tc>
          <w:tcPr>
            <w:tcW w:w="2952" w:type="dxa"/>
          </w:tcPr>
          <w:p w:rsidR="005366F9" w:rsidRPr="006232F6" w:rsidRDefault="005366F9" w:rsidP="00042B5E">
            <w:r>
              <w:t>4A</w:t>
            </w:r>
          </w:p>
        </w:tc>
      </w:tr>
      <w:tr w:rsidR="005366F9" w:rsidRPr="006232F6" w:rsidTr="00042B5E">
        <w:tc>
          <w:tcPr>
            <w:tcW w:w="2952" w:type="dxa"/>
          </w:tcPr>
          <w:p w:rsidR="005366F9" w:rsidRPr="006232F6" w:rsidRDefault="005366F9" w:rsidP="00042B5E">
            <w:r w:rsidRPr="00A7013A">
              <w:t>Technical Contact</w:t>
            </w:r>
          </w:p>
        </w:tc>
        <w:tc>
          <w:tcPr>
            <w:tcW w:w="2952" w:type="dxa"/>
          </w:tcPr>
          <w:p w:rsidR="005366F9" w:rsidRDefault="005366F9" w:rsidP="00042B5E">
            <w:r w:rsidRPr="006072B4">
              <w:t>0.6.0.7</w:t>
            </w:r>
          </w:p>
        </w:tc>
        <w:tc>
          <w:tcPr>
            <w:tcW w:w="2952" w:type="dxa"/>
          </w:tcPr>
          <w:p w:rsidR="005366F9" w:rsidRPr="006232F6" w:rsidRDefault="005366F9" w:rsidP="00042B5E">
            <w:r>
              <w:t>4A</w:t>
            </w:r>
          </w:p>
        </w:tc>
      </w:tr>
      <w:tr w:rsidR="005366F9" w:rsidRPr="006232F6" w:rsidTr="00042B5E">
        <w:tc>
          <w:tcPr>
            <w:tcW w:w="2952" w:type="dxa"/>
          </w:tcPr>
          <w:p w:rsidR="005366F9" w:rsidRPr="006232F6" w:rsidRDefault="005366F9" w:rsidP="00042B5E">
            <w:r>
              <w:t>Indoor Siren</w:t>
            </w:r>
          </w:p>
        </w:tc>
        <w:tc>
          <w:tcPr>
            <w:tcW w:w="2952" w:type="dxa"/>
          </w:tcPr>
          <w:p w:rsidR="005366F9" w:rsidRDefault="005366F9" w:rsidP="00042B5E">
            <w:r w:rsidRPr="006072B4">
              <w:t>0.6.0.7</w:t>
            </w:r>
          </w:p>
        </w:tc>
        <w:tc>
          <w:tcPr>
            <w:tcW w:w="2952" w:type="dxa"/>
          </w:tcPr>
          <w:p w:rsidR="005366F9" w:rsidRPr="006232F6" w:rsidRDefault="005366F9" w:rsidP="00042B5E">
            <w:r>
              <w:t>2</w:t>
            </w:r>
          </w:p>
        </w:tc>
      </w:tr>
      <w:tr w:rsidR="005366F9" w:rsidRPr="006232F6" w:rsidTr="00042B5E">
        <w:tc>
          <w:tcPr>
            <w:tcW w:w="2952" w:type="dxa"/>
          </w:tcPr>
          <w:p w:rsidR="005366F9" w:rsidRPr="006232F6" w:rsidRDefault="005366F9" w:rsidP="00042B5E">
            <w:r>
              <w:t>Outdoor Siren</w:t>
            </w:r>
          </w:p>
        </w:tc>
        <w:tc>
          <w:tcPr>
            <w:tcW w:w="2952" w:type="dxa"/>
          </w:tcPr>
          <w:p w:rsidR="005366F9" w:rsidRDefault="005366F9" w:rsidP="00042B5E">
            <w:r w:rsidRPr="006072B4">
              <w:t>0.6.0.7</w:t>
            </w:r>
          </w:p>
        </w:tc>
        <w:tc>
          <w:tcPr>
            <w:tcW w:w="2952" w:type="dxa"/>
          </w:tcPr>
          <w:p w:rsidR="005366F9" w:rsidRPr="006232F6" w:rsidRDefault="005366F9" w:rsidP="00042B5E">
            <w:r>
              <w:t>2</w:t>
            </w:r>
          </w:p>
        </w:tc>
      </w:tr>
      <w:tr w:rsidR="005366F9" w:rsidRPr="006232F6" w:rsidTr="00042B5E">
        <w:tc>
          <w:tcPr>
            <w:tcW w:w="2952" w:type="dxa"/>
          </w:tcPr>
          <w:p w:rsidR="005366F9" w:rsidRPr="006232F6" w:rsidRDefault="005366F9" w:rsidP="00042B5E">
            <w:r>
              <w:t>I/O Device</w:t>
            </w:r>
          </w:p>
        </w:tc>
        <w:tc>
          <w:tcPr>
            <w:tcW w:w="2952" w:type="dxa"/>
          </w:tcPr>
          <w:p w:rsidR="005366F9" w:rsidRPr="006232F6" w:rsidRDefault="005366F9" w:rsidP="00042B5E">
            <w:r>
              <w:t>1.1.0.16</w:t>
            </w:r>
          </w:p>
        </w:tc>
        <w:tc>
          <w:tcPr>
            <w:tcW w:w="2952" w:type="dxa"/>
          </w:tcPr>
          <w:p w:rsidR="005366F9" w:rsidRPr="006232F6" w:rsidRDefault="005366F9" w:rsidP="00042B5E">
            <w:r>
              <w:t>2B</w:t>
            </w:r>
          </w:p>
        </w:tc>
      </w:tr>
      <w:tr w:rsidR="005366F9" w:rsidRPr="006232F6" w:rsidTr="00042B5E">
        <w:tc>
          <w:tcPr>
            <w:tcW w:w="2952" w:type="dxa"/>
          </w:tcPr>
          <w:p w:rsidR="005366F9" w:rsidRPr="006232F6" w:rsidRDefault="005366F9" w:rsidP="00042B5E">
            <w:r>
              <w:t>Keyfob</w:t>
            </w:r>
          </w:p>
        </w:tc>
        <w:tc>
          <w:tcPr>
            <w:tcW w:w="2952" w:type="dxa"/>
          </w:tcPr>
          <w:p w:rsidR="005366F9" w:rsidRPr="006232F6" w:rsidRDefault="005366F9" w:rsidP="00042B5E">
            <w:r>
              <w:t>0.2.0.3</w:t>
            </w:r>
          </w:p>
        </w:tc>
        <w:tc>
          <w:tcPr>
            <w:tcW w:w="2952" w:type="dxa"/>
          </w:tcPr>
          <w:p w:rsidR="005366F9" w:rsidRPr="006232F6" w:rsidRDefault="005366F9" w:rsidP="00042B5E">
            <w:r>
              <w:t>1A</w:t>
            </w:r>
          </w:p>
        </w:tc>
      </w:tr>
      <w:tr w:rsidR="005366F9" w:rsidRPr="006232F6" w:rsidTr="00042B5E">
        <w:tc>
          <w:tcPr>
            <w:tcW w:w="2952" w:type="dxa"/>
          </w:tcPr>
          <w:p w:rsidR="005366F9" w:rsidRPr="006232F6" w:rsidRDefault="005366F9" w:rsidP="00042B5E">
            <w:r>
              <w:t>GBD</w:t>
            </w:r>
          </w:p>
        </w:tc>
        <w:tc>
          <w:tcPr>
            <w:tcW w:w="2952" w:type="dxa"/>
          </w:tcPr>
          <w:p w:rsidR="005366F9" w:rsidRPr="006232F6" w:rsidRDefault="005366F9" w:rsidP="00042B5E">
            <w:r>
              <w:t>1.4.0.21</w:t>
            </w:r>
          </w:p>
        </w:tc>
        <w:tc>
          <w:tcPr>
            <w:tcW w:w="2952" w:type="dxa"/>
          </w:tcPr>
          <w:p w:rsidR="005366F9" w:rsidRPr="006232F6" w:rsidRDefault="005366F9" w:rsidP="00042B5E">
            <w:r>
              <w:t>1B</w:t>
            </w:r>
          </w:p>
        </w:tc>
      </w:tr>
      <w:tr w:rsidR="005366F9" w:rsidRPr="006232F6" w:rsidTr="00042B5E">
        <w:tc>
          <w:tcPr>
            <w:tcW w:w="2952" w:type="dxa"/>
          </w:tcPr>
          <w:p w:rsidR="005366F9" w:rsidRPr="006232F6" w:rsidRDefault="005366F9" w:rsidP="00042B5E">
            <w:r>
              <w:t>LCD Keypad</w:t>
            </w:r>
          </w:p>
        </w:tc>
        <w:tc>
          <w:tcPr>
            <w:tcW w:w="2952" w:type="dxa"/>
          </w:tcPr>
          <w:p w:rsidR="005366F9" w:rsidRPr="006232F6" w:rsidRDefault="005366F9" w:rsidP="00042B5E">
            <w:r>
              <w:t>1.0.5.20</w:t>
            </w:r>
          </w:p>
        </w:tc>
        <w:tc>
          <w:tcPr>
            <w:tcW w:w="2952" w:type="dxa"/>
          </w:tcPr>
          <w:p w:rsidR="005366F9" w:rsidRPr="006232F6" w:rsidRDefault="005366F9" w:rsidP="00042B5E">
            <w:r>
              <w:t>1B</w:t>
            </w:r>
          </w:p>
        </w:tc>
      </w:tr>
      <w:tr w:rsidR="005366F9" w:rsidRPr="006232F6" w:rsidTr="00042B5E">
        <w:tc>
          <w:tcPr>
            <w:tcW w:w="2952" w:type="dxa"/>
          </w:tcPr>
          <w:p w:rsidR="005366F9" w:rsidRPr="006232F6" w:rsidRDefault="005366F9" w:rsidP="00042B5E">
            <w:r>
              <w:t>Door Module</w:t>
            </w:r>
          </w:p>
        </w:tc>
        <w:tc>
          <w:tcPr>
            <w:tcW w:w="2952" w:type="dxa"/>
          </w:tcPr>
          <w:p w:rsidR="005366F9" w:rsidRPr="006232F6" w:rsidRDefault="005366F9" w:rsidP="00042B5E">
            <w:r>
              <w:t>0.1.0.3</w:t>
            </w:r>
          </w:p>
        </w:tc>
        <w:tc>
          <w:tcPr>
            <w:tcW w:w="2952" w:type="dxa"/>
          </w:tcPr>
          <w:p w:rsidR="005366F9" w:rsidRPr="006232F6" w:rsidRDefault="005366F9" w:rsidP="00042B5E">
            <w:r>
              <w:t>2</w:t>
            </w:r>
          </w:p>
        </w:tc>
      </w:tr>
      <w:tr w:rsidR="005366F9" w:rsidRPr="006232F6" w:rsidTr="00042B5E">
        <w:tc>
          <w:tcPr>
            <w:tcW w:w="2952" w:type="dxa"/>
          </w:tcPr>
          <w:p w:rsidR="005366F9" w:rsidRPr="006232F6" w:rsidRDefault="005366F9" w:rsidP="00042B5E"/>
        </w:tc>
        <w:tc>
          <w:tcPr>
            <w:tcW w:w="2952" w:type="dxa"/>
          </w:tcPr>
          <w:p w:rsidR="005366F9" w:rsidRPr="006232F6" w:rsidRDefault="005366F9" w:rsidP="00042B5E"/>
        </w:tc>
        <w:tc>
          <w:tcPr>
            <w:tcW w:w="2952" w:type="dxa"/>
          </w:tcPr>
          <w:p w:rsidR="005366F9" w:rsidRPr="006232F6" w:rsidRDefault="005366F9" w:rsidP="00042B5E"/>
        </w:tc>
      </w:tr>
    </w:tbl>
    <w:p w:rsidR="005366F9" w:rsidRPr="005366F9" w:rsidRDefault="005366F9" w:rsidP="005366F9">
      <w:pPr>
        <w:pStyle w:val="ListParagraph"/>
        <w:rPr>
          <w:rFonts w:asciiTheme="minorBidi" w:hAnsiTheme="minorBidi"/>
          <w:sz w:val="20"/>
          <w:szCs w:val="20"/>
        </w:rPr>
      </w:pPr>
    </w:p>
    <w:p w:rsidR="007467BE" w:rsidRPr="005366F9" w:rsidRDefault="007467BE" w:rsidP="009368F3">
      <w:pPr>
        <w:spacing w:after="0"/>
        <w:rPr>
          <w:u w:val="single"/>
        </w:rPr>
      </w:pPr>
      <w:r w:rsidRPr="005366F9">
        <w:rPr>
          <w:u w:val="single"/>
        </w:rPr>
        <w:t>Changes:</w:t>
      </w:r>
    </w:p>
    <w:p w:rsidR="007467BE" w:rsidRPr="005366F9" w:rsidRDefault="007467BE" w:rsidP="00AD563B">
      <w:pPr>
        <w:pStyle w:val="ListParagraph"/>
        <w:numPr>
          <w:ilvl w:val="0"/>
          <w:numId w:val="6"/>
        </w:numPr>
        <w:spacing w:after="0"/>
        <w:rPr>
          <w:rFonts w:asciiTheme="minorBidi" w:hAnsiTheme="minorBidi"/>
          <w:sz w:val="20"/>
          <w:szCs w:val="20"/>
        </w:rPr>
      </w:pPr>
      <w:r w:rsidRPr="005366F9">
        <w:rPr>
          <w:rFonts w:asciiTheme="minorBidi" w:hAnsiTheme="minorBidi"/>
          <w:sz w:val="20"/>
          <w:szCs w:val="20"/>
        </w:rPr>
        <w:t>RF Module fixes - Remote rolling code is saved in EEPROM</w:t>
      </w:r>
    </w:p>
    <w:p w:rsidR="009368F3" w:rsidRDefault="009368F3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7467BE" w:rsidRPr="005366F9" w:rsidRDefault="007467BE" w:rsidP="009368F3">
      <w:pPr>
        <w:pStyle w:val="Heading2"/>
      </w:pPr>
      <w:bookmarkStart w:id="58" w:name="_Toc462838399"/>
      <w:bookmarkStart w:id="59" w:name="_Toc523816827"/>
      <w:r w:rsidRPr="005366F9">
        <w:lastRenderedPageBreak/>
        <w:t>Release Date: 7/7/2016</w:t>
      </w:r>
      <w:bookmarkEnd w:id="58"/>
      <w:bookmarkEnd w:id="59"/>
    </w:p>
    <w:p w:rsidR="007467BE" w:rsidRPr="009368F3" w:rsidRDefault="007467BE" w:rsidP="007467BE">
      <w:r w:rsidRPr="009368F3">
        <w:t>SVN Location: https://subversion.ise.de/svn/gira/AlarmSystemCrow</w:t>
      </w:r>
    </w:p>
    <w:p w:rsidR="007467BE" w:rsidRPr="009368F3" w:rsidRDefault="007467BE" w:rsidP="009368F3">
      <w:pPr>
        <w:spacing w:after="0"/>
        <w:rPr>
          <w:u w:val="single"/>
        </w:rPr>
      </w:pPr>
      <w:r w:rsidRPr="009368F3">
        <w:rPr>
          <w:u w:val="single"/>
        </w:rPr>
        <w:t>The Package includes:</w:t>
      </w:r>
    </w:p>
    <w:p w:rsidR="007467BE" w:rsidRPr="009368F3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proofErr w:type="spellStart"/>
      <w:r w:rsidRPr="009368F3">
        <w:rPr>
          <w:rFonts w:asciiTheme="minorBidi" w:hAnsiTheme="minorBidi"/>
          <w:sz w:val="20"/>
          <w:szCs w:val="20"/>
        </w:rPr>
        <w:t>CrowLibrary</w:t>
      </w:r>
      <w:proofErr w:type="spellEnd"/>
      <w:r w:rsidRPr="009368F3">
        <w:rPr>
          <w:rFonts w:asciiTheme="minorBidi" w:hAnsiTheme="minorBidi"/>
          <w:sz w:val="20"/>
          <w:szCs w:val="20"/>
        </w:rPr>
        <w:t xml:space="preserve"> Version 2.1.2.34</w:t>
      </w:r>
    </w:p>
    <w:p w:rsidR="007467BE" w:rsidRPr="009368F3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9368F3">
        <w:rPr>
          <w:rFonts w:asciiTheme="minorBidi" w:hAnsiTheme="minorBidi"/>
          <w:sz w:val="20"/>
          <w:szCs w:val="20"/>
        </w:rPr>
        <w:t>IPMApplication</w:t>
      </w:r>
      <w:proofErr w:type="spellEnd"/>
      <w:r w:rsidRPr="009368F3">
        <w:rPr>
          <w:rFonts w:asciiTheme="minorBidi" w:hAnsiTheme="minorBidi"/>
          <w:sz w:val="20"/>
          <w:szCs w:val="20"/>
        </w:rPr>
        <w:t xml:space="preserve"> Version 2.1.3.35</w:t>
      </w:r>
    </w:p>
    <w:p w:rsidR="007467BE" w:rsidRPr="009368F3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9368F3">
        <w:rPr>
          <w:rFonts w:asciiTheme="minorBidi" w:hAnsiTheme="minorBidi"/>
          <w:sz w:val="20"/>
          <w:szCs w:val="20"/>
        </w:rPr>
        <w:t>UpdateFirmware</w:t>
      </w:r>
      <w:proofErr w:type="spellEnd"/>
      <w:r w:rsidRPr="009368F3">
        <w:rPr>
          <w:rFonts w:asciiTheme="minorBidi" w:hAnsiTheme="minorBidi"/>
          <w:sz w:val="20"/>
          <w:szCs w:val="20"/>
        </w:rPr>
        <w:t xml:space="preserve"> Version 1.7.2.39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</w:p>
    <w:p w:rsidR="007467BE" w:rsidRPr="009368F3" w:rsidRDefault="007467BE" w:rsidP="009368F3">
      <w:pPr>
        <w:spacing w:after="0"/>
        <w:rPr>
          <w:u w:val="single"/>
        </w:rPr>
      </w:pPr>
      <w:r w:rsidRPr="009368F3">
        <w:rPr>
          <w:u w:val="single"/>
        </w:rPr>
        <w:t xml:space="preserve"> </w:t>
      </w:r>
      <w:r w:rsidR="009368F3" w:rsidRPr="009368F3">
        <w:rPr>
          <w:u w:val="single"/>
        </w:rPr>
        <w:t>Compatibility</w:t>
      </w:r>
      <w:r w:rsidRPr="009368F3">
        <w:rPr>
          <w:u w:val="single"/>
        </w:rPr>
        <w:t>:</w:t>
      </w:r>
    </w:p>
    <w:p w:rsidR="007467BE" w:rsidRPr="009368F3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proofErr w:type="spellStart"/>
      <w:r w:rsidRPr="009368F3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9368F3">
        <w:rPr>
          <w:rFonts w:asciiTheme="minorBidi" w:hAnsiTheme="minorBidi"/>
          <w:sz w:val="20"/>
          <w:szCs w:val="20"/>
        </w:rPr>
        <w:t xml:space="preserve"> Version 1.0.6.19</w:t>
      </w:r>
    </w:p>
    <w:p w:rsidR="007467BE" w:rsidRPr="009368F3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proofErr w:type="spellStart"/>
      <w:r w:rsidRPr="009368F3">
        <w:rPr>
          <w:rFonts w:asciiTheme="minorBidi" w:hAnsiTheme="minorBidi"/>
          <w:sz w:val="20"/>
          <w:szCs w:val="20"/>
        </w:rPr>
        <w:t>Gira</w:t>
      </w:r>
      <w:proofErr w:type="spellEnd"/>
      <w:r w:rsidRPr="009368F3">
        <w:rPr>
          <w:rFonts w:asciiTheme="minorBidi" w:hAnsiTheme="minorBidi"/>
          <w:sz w:val="20"/>
          <w:szCs w:val="20"/>
        </w:rPr>
        <w:t xml:space="preserve"> Device Package : 1.0.383.0</w:t>
      </w:r>
    </w:p>
    <w:p w:rsidR="007467BE" w:rsidRPr="009368F3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>XSD version 1.0.0.8</w:t>
      </w:r>
    </w:p>
    <w:p w:rsidR="007467BE" w:rsidRPr="009368F3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>GPA Version 2.1.8363</w:t>
      </w:r>
    </w:p>
    <w:p w:rsidR="009368F3" w:rsidRPr="005366F9" w:rsidRDefault="007467BE" w:rsidP="009368F3">
      <w:pPr>
        <w:spacing w:after="0"/>
        <w:rPr>
          <w:u w:val="single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r w:rsidR="009368F3" w:rsidRPr="005366F9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9368F3" w:rsidRPr="00A7013A" w:rsidTr="00042B5E">
        <w:tc>
          <w:tcPr>
            <w:tcW w:w="2952" w:type="dxa"/>
          </w:tcPr>
          <w:p w:rsidR="009368F3" w:rsidRPr="00A7013A" w:rsidRDefault="009368F3" w:rsidP="00042B5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9368F3" w:rsidRPr="00A7013A" w:rsidRDefault="009368F3" w:rsidP="00042B5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9368F3" w:rsidRPr="00A7013A" w:rsidRDefault="009368F3" w:rsidP="00042B5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9368F3" w:rsidRPr="006232F6" w:rsidTr="00042B5E">
        <w:tc>
          <w:tcPr>
            <w:tcW w:w="2952" w:type="dxa"/>
          </w:tcPr>
          <w:p w:rsidR="009368F3" w:rsidRPr="006232F6" w:rsidRDefault="009368F3" w:rsidP="00042B5E">
            <w:r w:rsidRPr="006232F6">
              <w:t>Control Panel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2.1.4.66</w:t>
            </w:r>
          </w:p>
        </w:tc>
        <w:tc>
          <w:tcPr>
            <w:tcW w:w="2952" w:type="dxa"/>
          </w:tcPr>
          <w:p w:rsidR="009368F3" w:rsidRPr="006232F6" w:rsidRDefault="009368F3" w:rsidP="00042B5E">
            <w:r w:rsidRPr="006232F6">
              <w:t>4A</w:t>
            </w:r>
          </w:p>
        </w:tc>
      </w:tr>
      <w:tr w:rsidR="009368F3" w:rsidRPr="006232F6" w:rsidTr="00042B5E">
        <w:tc>
          <w:tcPr>
            <w:tcW w:w="2952" w:type="dxa"/>
          </w:tcPr>
          <w:p w:rsidR="009368F3" w:rsidRPr="006232F6" w:rsidRDefault="009368F3" w:rsidP="00042B5E">
            <w:r w:rsidRPr="006232F6">
              <w:t>RF Module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4.6.0.27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3A</w:t>
            </w:r>
          </w:p>
        </w:tc>
      </w:tr>
      <w:tr w:rsidR="009368F3" w:rsidRPr="006232F6" w:rsidTr="00042B5E">
        <w:tc>
          <w:tcPr>
            <w:tcW w:w="2952" w:type="dxa"/>
          </w:tcPr>
          <w:p w:rsidR="009368F3" w:rsidRPr="006232F6" w:rsidRDefault="009368F3" w:rsidP="00042B5E">
            <w:r w:rsidRPr="006232F6">
              <w:t>PIR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0.6.0.7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3</w:t>
            </w:r>
          </w:p>
        </w:tc>
      </w:tr>
      <w:tr w:rsidR="009368F3" w:rsidRPr="006232F6" w:rsidTr="00042B5E">
        <w:tc>
          <w:tcPr>
            <w:tcW w:w="2952" w:type="dxa"/>
          </w:tcPr>
          <w:p w:rsidR="009368F3" w:rsidRPr="006232F6" w:rsidRDefault="009368F3" w:rsidP="00042B5E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9368F3" w:rsidRPr="006232F6" w:rsidRDefault="009368F3" w:rsidP="00042B5E">
            <w:r>
              <w:t>1.2.0.17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3</w:t>
            </w:r>
          </w:p>
        </w:tc>
      </w:tr>
      <w:tr w:rsidR="009368F3" w:rsidRPr="006232F6" w:rsidTr="00042B5E">
        <w:tc>
          <w:tcPr>
            <w:tcW w:w="2952" w:type="dxa"/>
          </w:tcPr>
          <w:p w:rsidR="009368F3" w:rsidRPr="006232F6" w:rsidRDefault="009368F3" w:rsidP="00042B5E">
            <w:r w:rsidRPr="00A7013A">
              <w:t>Magnet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0.6.0.7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4A</w:t>
            </w:r>
          </w:p>
        </w:tc>
      </w:tr>
      <w:tr w:rsidR="009368F3" w:rsidRPr="006232F6" w:rsidTr="00042B5E">
        <w:tc>
          <w:tcPr>
            <w:tcW w:w="2952" w:type="dxa"/>
          </w:tcPr>
          <w:p w:rsidR="009368F3" w:rsidRPr="006232F6" w:rsidRDefault="009368F3" w:rsidP="00042B5E">
            <w:r w:rsidRPr="00A7013A">
              <w:t>Technical Contact</w:t>
            </w:r>
          </w:p>
        </w:tc>
        <w:tc>
          <w:tcPr>
            <w:tcW w:w="2952" w:type="dxa"/>
          </w:tcPr>
          <w:p w:rsidR="009368F3" w:rsidRDefault="009368F3" w:rsidP="00042B5E">
            <w:r w:rsidRPr="006072B4">
              <w:t>0.6.0.7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4A</w:t>
            </w:r>
          </w:p>
        </w:tc>
      </w:tr>
      <w:tr w:rsidR="009368F3" w:rsidRPr="006232F6" w:rsidTr="00042B5E">
        <w:tc>
          <w:tcPr>
            <w:tcW w:w="2952" w:type="dxa"/>
          </w:tcPr>
          <w:p w:rsidR="009368F3" w:rsidRPr="006232F6" w:rsidRDefault="009368F3" w:rsidP="00042B5E">
            <w:r>
              <w:t>Indoor Siren</w:t>
            </w:r>
          </w:p>
        </w:tc>
        <w:tc>
          <w:tcPr>
            <w:tcW w:w="2952" w:type="dxa"/>
          </w:tcPr>
          <w:p w:rsidR="009368F3" w:rsidRDefault="009368F3" w:rsidP="00042B5E">
            <w:r w:rsidRPr="006072B4">
              <w:t>0.6.0.7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2</w:t>
            </w:r>
          </w:p>
        </w:tc>
      </w:tr>
      <w:tr w:rsidR="009368F3" w:rsidRPr="006232F6" w:rsidTr="00042B5E">
        <w:tc>
          <w:tcPr>
            <w:tcW w:w="2952" w:type="dxa"/>
          </w:tcPr>
          <w:p w:rsidR="009368F3" w:rsidRPr="006232F6" w:rsidRDefault="009368F3" w:rsidP="00042B5E">
            <w:r>
              <w:t>Outdoor Siren</w:t>
            </w:r>
          </w:p>
        </w:tc>
        <w:tc>
          <w:tcPr>
            <w:tcW w:w="2952" w:type="dxa"/>
          </w:tcPr>
          <w:p w:rsidR="009368F3" w:rsidRDefault="009368F3" w:rsidP="00042B5E">
            <w:r w:rsidRPr="006072B4">
              <w:t>0.6.0.7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2</w:t>
            </w:r>
          </w:p>
        </w:tc>
      </w:tr>
      <w:tr w:rsidR="009368F3" w:rsidRPr="006232F6" w:rsidTr="00042B5E">
        <w:tc>
          <w:tcPr>
            <w:tcW w:w="2952" w:type="dxa"/>
          </w:tcPr>
          <w:p w:rsidR="009368F3" w:rsidRPr="006232F6" w:rsidRDefault="009368F3" w:rsidP="00042B5E">
            <w:r>
              <w:t>I/O Device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1.1.0.16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2B</w:t>
            </w:r>
          </w:p>
        </w:tc>
      </w:tr>
      <w:tr w:rsidR="009368F3" w:rsidRPr="006232F6" w:rsidTr="00042B5E">
        <w:tc>
          <w:tcPr>
            <w:tcW w:w="2952" w:type="dxa"/>
          </w:tcPr>
          <w:p w:rsidR="009368F3" w:rsidRPr="006232F6" w:rsidRDefault="009368F3" w:rsidP="00042B5E">
            <w:r>
              <w:t>Keyfob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0.2.0.3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1A</w:t>
            </w:r>
          </w:p>
        </w:tc>
      </w:tr>
      <w:tr w:rsidR="009368F3" w:rsidRPr="006232F6" w:rsidTr="00042B5E">
        <w:tc>
          <w:tcPr>
            <w:tcW w:w="2952" w:type="dxa"/>
          </w:tcPr>
          <w:p w:rsidR="009368F3" w:rsidRPr="006232F6" w:rsidRDefault="009368F3" w:rsidP="00042B5E">
            <w:r>
              <w:t>GBD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1.4.0.21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1B</w:t>
            </w:r>
          </w:p>
        </w:tc>
      </w:tr>
      <w:tr w:rsidR="009368F3" w:rsidRPr="006232F6" w:rsidTr="00042B5E">
        <w:tc>
          <w:tcPr>
            <w:tcW w:w="2952" w:type="dxa"/>
          </w:tcPr>
          <w:p w:rsidR="009368F3" w:rsidRPr="006232F6" w:rsidRDefault="009368F3" w:rsidP="00042B5E">
            <w:r>
              <w:t>LCD Keypad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1.0.5.20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1B</w:t>
            </w:r>
          </w:p>
        </w:tc>
      </w:tr>
      <w:tr w:rsidR="009368F3" w:rsidRPr="006232F6" w:rsidTr="00042B5E">
        <w:tc>
          <w:tcPr>
            <w:tcW w:w="2952" w:type="dxa"/>
          </w:tcPr>
          <w:p w:rsidR="009368F3" w:rsidRPr="006232F6" w:rsidRDefault="009368F3" w:rsidP="00042B5E">
            <w:r>
              <w:t>Door Module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0.1.0.3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2</w:t>
            </w:r>
          </w:p>
        </w:tc>
      </w:tr>
      <w:tr w:rsidR="009368F3" w:rsidRPr="006232F6" w:rsidTr="00042B5E">
        <w:tc>
          <w:tcPr>
            <w:tcW w:w="2952" w:type="dxa"/>
          </w:tcPr>
          <w:p w:rsidR="009368F3" w:rsidRPr="006232F6" w:rsidRDefault="009368F3" w:rsidP="00042B5E"/>
        </w:tc>
        <w:tc>
          <w:tcPr>
            <w:tcW w:w="2952" w:type="dxa"/>
          </w:tcPr>
          <w:p w:rsidR="009368F3" w:rsidRPr="006232F6" w:rsidRDefault="009368F3" w:rsidP="00042B5E"/>
        </w:tc>
        <w:tc>
          <w:tcPr>
            <w:tcW w:w="2952" w:type="dxa"/>
          </w:tcPr>
          <w:p w:rsidR="009368F3" w:rsidRPr="006232F6" w:rsidRDefault="009368F3" w:rsidP="00042B5E"/>
        </w:tc>
      </w:tr>
    </w:tbl>
    <w:p w:rsidR="009368F3" w:rsidRPr="005366F9" w:rsidRDefault="009368F3" w:rsidP="009368F3">
      <w:pPr>
        <w:pStyle w:val="ListParagraph"/>
        <w:rPr>
          <w:rFonts w:asciiTheme="minorBidi" w:hAnsiTheme="minorBidi"/>
          <w:sz w:val="20"/>
          <w:szCs w:val="20"/>
        </w:rPr>
      </w:pPr>
    </w:p>
    <w:p w:rsidR="009368F3" w:rsidRPr="005366F9" w:rsidRDefault="009368F3" w:rsidP="009368F3">
      <w:pPr>
        <w:spacing w:after="0"/>
        <w:rPr>
          <w:u w:val="single"/>
        </w:rPr>
      </w:pPr>
      <w:r w:rsidRPr="005366F9">
        <w:rPr>
          <w:u w:val="single"/>
        </w:rPr>
        <w:t>Changes:</w:t>
      </w:r>
    </w:p>
    <w:p w:rsidR="007467BE" w:rsidRPr="009368F3" w:rsidRDefault="007467BE" w:rsidP="00AD563B">
      <w:pPr>
        <w:pStyle w:val="ListParagraph"/>
        <w:numPr>
          <w:ilvl w:val="0"/>
          <w:numId w:val="7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>ASCBT-212 Bug Fix - Pairing mode must be stopped immediately after project download to the MCU</w:t>
      </w:r>
    </w:p>
    <w:p w:rsidR="007467BE" w:rsidRPr="009368F3" w:rsidRDefault="007467BE" w:rsidP="00AD563B">
      <w:pPr>
        <w:pStyle w:val="ListParagraph"/>
        <w:numPr>
          <w:ilvl w:val="0"/>
          <w:numId w:val="7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 xml:space="preserve">ASCBT-206 Bug Fix - Resolve </w:t>
      </w:r>
      <w:proofErr w:type="spellStart"/>
      <w:r w:rsidRPr="009368F3">
        <w:rPr>
          <w:rFonts w:asciiTheme="minorBidi" w:hAnsiTheme="minorBidi"/>
          <w:sz w:val="20"/>
          <w:szCs w:val="20"/>
        </w:rPr>
        <w:t>Panicalarm</w:t>
      </w:r>
      <w:proofErr w:type="spellEnd"/>
      <w:r w:rsidRPr="009368F3">
        <w:rPr>
          <w:rFonts w:asciiTheme="minorBidi" w:hAnsiTheme="minorBidi"/>
          <w:sz w:val="20"/>
          <w:szCs w:val="20"/>
        </w:rPr>
        <w:t xml:space="preserve"> with Keypad not possible</w:t>
      </w:r>
    </w:p>
    <w:p w:rsidR="007467BE" w:rsidRPr="009368F3" w:rsidRDefault="007467BE" w:rsidP="00AD563B">
      <w:pPr>
        <w:pStyle w:val="ListParagraph"/>
        <w:numPr>
          <w:ilvl w:val="0"/>
          <w:numId w:val="7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>Fixed erasing of backup RAM after sending configuration</w:t>
      </w:r>
    </w:p>
    <w:p w:rsidR="007467BE" w:rsidRPr="009368F3" w:rsidRDefault="007467BE" w:rsidP="00AD563B">
      <w:pPr>
        <w:pStyle w:val="ListParagraph"/>
        <w:numPr>
          <w:ilvl w:val="0"/>
          <w:numId w:val="7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>ASCBT-152 Bug Fix - Arm not ready flag ignores not acknowledged events</w:t>
      </w:r>
    </w:p>
    <w:p w:rsidR="009368F3" w:rsidRDefault="009368F3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br w:type="page"/>
      </w:r>
    </w:p>
    <w:p w:rsidR="007467BE" w:rsidRPr="007467BE" w:rsidRDefault="007467BE" w:rsidP="009368F3">
      <w:pPr>
        <w:pStyle w:val="Heading2"/>
      </w:pPr>
      <w:bookmarkStart w:id="60" w:name="_Toc462838400"/>
      <w:bookmarkStart w:id="61" w:name="_Toc523816828"/>
      <w:r w:rsidRPr="007467BE">
        <w:lastRenderedPageBreak/>
        <w:t>Release Date: 30/6/2016</w:t>
      </w:r>
      <w:bookmarkEnd w:id="60"/>
      <w:bookmarkEnd w:id="61"/>
    </w:p>
    <w:p w:rsidR="009368F3" w:rsidRPr="009368F3" w:rsidRDefault="009368F3" w:rsidP="009368F3">
      <w:r w:rsidRPr="009368F3">
        <w:t>SVN Location: https://subversion.ise.de/svn/gira/AlarmSystemCrow</w:t>
      </w:r>
    </w:p>
    <w:p w:rsidR="007467BE" w:rsidRPr="009368F3" w:rsidRDefault="007467BE" w:rsidP="009368F3">
      <w:pPr>
        <w:spacing w:after="0"/>
        <w:rPr>
          <w:u w:val="single"/>
        </w:rPr>
      </w:pPr>
      <w:r w:rsidRPr="009368F3">
        <w:rPr>
          <w:u w:val="single"/>
        </w:rPr>
        <w:t>The Package includes:</w:t>
      </w:r>
    </w:p>
    <w:p w:rsidR="007467BE" w:rsidRPr="009368F3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proofErr w:type="spellStart"/>
      <w:r w:rsidRPr="009368F3">
        <w:rPr>
          <w:rFonts w:asciiTheme="minorBidi" w:hAnsiTheme="minorBidi"/>
          <w:sz w:val="20"/>
          <w:szCs w:val="20"/>
        </w:rPr>
        <w:t>CrowLibrary</w:t>
      </w:r>
      <w:proofErr w:type="spellEnd"/>
      <w:r w:rsidRPr="009368F3">
        <w:rPr>
          <w:rFonts w:asciiTheme="minorBidi" w:hAnsiTheme="minorBidi"/>
          <w:sz w:val="20"/>
          <w:szCs w:val="20"/>
        </w:rPr>
        <w:t xml:space="preserve"> Version 2.1.2.34</w:t>
      </w:r>
    </w:p>
    <w:p w:rsidR="007467BE" w:rsidRPr="009368F3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9368F3">
        <w:rPr>
          <w:rFonts w:asciiTheme="minorBidi" w:hAnsiTheme="minorBidi"/>
          <w:sz w:val="20"/>
          <w:szCs w:val="20"/>
        </w:rPr>
        <w:t>IPMApplication</w:t>
      </w:r>
      <w:proofErr w:type="spellEnd"/>
      <w:r w:rsidRPr="009368F3">
        <w:rPr>
          <w:rFonts w:asciiTheme="minorBidi" w:hAnsiTheme="minorBidi"/>
          <w:sz w:val="20"/>
          <w:szCs w:val="20"/>
        </w:rPr>
        <w:t xml:space="preserve"> Version 2.1.3.34</w:t>
      </w:r>
    </w:p>
    <w:p w:rsidR="007467BE" w:rsidRPr="009368F3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9368F3">
        <w:rPr>
          <w:rFonts w:asciiTheme="minorBidi" w:hAnsiTheme="minorBidi"/>
          <w:sz w:val="20"/>
          <w:szCs w:val="20"/>
        </w:rPr>
        <w:t>UpdateFirmware</w:t>
      </w:r>
      <w:proofErr w:type="spellEnd"/>
      <w:r w:rsidRPr="009368F3">
        <w:rPr>
          <w:rFonts w:asciiTheme="minorBidi" w:hAnsiTheme="minorBidi"/>
          <w:sz w:val="20"/>
          <w:szCs w:val="20"/>
        </w:rPr>
        <w:t xml:space="preserve"> Version 1.7.2.39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</w:p>
    <w:p w:rsidR="007467BE" w:rsidRPr="009368F3" w:rsidRDefault="007467BE" w:rsidP="009368F3">
      <w:pPr>
        <w:spacing w:after="0"/>
        <w:rPr>
          <w:u w:val="single"/>
        </w:rPr>
      </w:pPr>
      <w:r w:rsidRPr="009368F3">
        <w:rPr>
          <w:u w:val="single"/>
        </w:rPr>
        <w:t xml:space="preserve"> </w:t>
      </w:r>
      <w:r w:rsidR="009368F3" w:rsidRPr="009368F3">
        <w:rPr>
          <w:u w:val="single"/>
        </w:rPr>
        <w:t>Compatibility</w:t>
      </w:r>
      <w:r w:rsidRPr="009368F3">
        <w:rPr>
          <w:u w:val="single"/>
        </w:rPr>
        <w:t>:</w:t>
      </w:r>
    </w:p>
    <w:p w:rsidR="007467BE" w:rsidRPr="009368F3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proofErr w:type="spellStart"/>
      <w:r w:rsidRPr="009368F3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9368F3">
        <w:rPr>
          <w:rFonts w:asciiTheme="minorBidi" w:hAnsiTheme="minorBidi"/>
          <w:sz w:val="20"/>
          <w:szCs w:val="20"/>
        </w:rPr>
        <w:t xml:space="preserve"> Version 1.0.6.19</w:t>
      </w:r>
    </w:p>
    <w:p w:rsidR="007467BE" w:rsidRPr="009368F3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proofErr w:type="spellStart"/>
      <w:r w:rsidRPr="009368F3">
        <w:rPr>
          <w:rFonts w:asciiTheme="minorBidi" w:hAnsiTheme="minorBidi"/>
          <w:sz w:val="20"/>
          <w:szCs w:val="20"/>
        </w:rPr>
        <w:t>Gira</w:t>
      </w:r>
      <w:proofErr w:type="spellEnd"/>
      <w:r w:rsidRPr="009368F3">
        <w:rPr>
          <w:rFonts w:asciiTheme="minorBidi" w:hAnsiTheme="minorBidi"/>
          <w:sz w:val="20"/>
          <w:szCs w:val="20"/>
        </w:rPr>
        <w:t xml:space="preserve"> Device Package : 1.0.377.0</w:t>
      </w:r>
    </w:p>
    <w:p w:rsidR="007467BE" w:rsidRPr="009368F3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>XSD version 1.0.0.8</w:t>
      </w:r>
    </w:p>
    <w:p w:rsidR="007467BE" w:rsidRPr="009368F3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>GPA Version 2.1.8141</w:t>
      </w:r>
    </w:p>
    <w:p w:rsidR="009368F3" w:rsidRPr="005366F9" w:rsidRDefault="007467BE" w:rsidP="009368F3">
      <w:pPr>
        <w:spacing w:after="0"/>
        <w:rPr>
          <w:u w:val="single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r w:rsidR="009368F3" w:rsidRPr="005366F9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9368F3" w:rsidRPr="00A7013A" w:rsidTr="00042B5E">
        <w:tc>
          <w:tcPr>
            <w:tcW w:w="2952" w:type="dxa"/>
          </w:tcPr>
          <w:p w:rsidR="009368F3" w:rsidRPr="00A7013A" w:rsidRDefault="009368F3" w:rsidP="00042B5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9368F3" w:rsidRPr="00A7013A" w:rsidRDefault="009368F3" w:rsidP="00042B5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9368F3" w:rsidRPr="00A7013A" w:rsidRDefault="009368F3" w:rsidP="00042B5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9368F3" w:rsidRPr="006232F6" w:rsidTr="00042B5E">
        <w:tc>
          <w:tcPr>
            <w:tcW w:w="2952" w:type="dxa"/>
          </w:tcPr>
          <w:p w:rsidR="009368F3" w:rsidRPr="006232F6" w:rsidRDefault="009368F3" w:rsidP="00042B5E">
            <w:r w:rsidRPr="006232F6">
              <w:t>Control Panel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2.1.4.65</w:t>
            </w:r>
          </w:p>
        </w:tc>
        <w:tc>
          <w:tcPr>
            <w:tcW w:w="2952" w:type="dxa"/>
          </w:tcPr>
          <w:p w:rsidR="009368F3" w:rsidRPr="006232F6" w:rsidRDefault="009368F3" w:rsidP="00042B5E">
            <w:r w:rsidRPr="006232F6">
              <w:t>4A</w:t>
            </w:r>
          </w:p>
        </w:tc>
      </w:tr>
      <w:tr w:rsidR="009368F3" w:rsidRPr="006232F6" w:rsidTr="00042B5E">
        <w:tc>
          <w:tcPr>
            <w:tcW w:w="2952" w:type="dxa"/>
          </w:tcPr>
          <w:p w:rsidR="009368F3" w:rsidRPr="006232F6" w:rsidRDefault="009368F3" w:rsidP="00042B5E">
            <w:r w:rsidRPr="006232F6">
              <w:t>RF Module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4.6.0.27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3A</w:t>
            </w:r>
          </w:p>
        </w:tc>
      </w:tr>
      <w:tr w:rsidR="009368F3" w:rsidRPr="006232F6" w:rsidTr="00042B5E">
        <w:tc>
          <w:tcPr>
            <w:tcW w:w="2952" w:type="dxa"/>
          </w:tcPr>
          <w:p w:rsidR="009368F3" w:rsidRPr="006232F6" w:rsidRDefault="009368F3" w:rsidP="00042B5E">
            <w:r w:rsidRPr="006232F6">
              <w:t>PIR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0.6.0.7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3</w:t>
            </w:r>
          </w:p>
        </w:tc>
      </w:tr>
      <w:tr w:rsidR="009368F3" w:rsidRPr="006232F6" w:rsidTr="00042B5E">
        <w:tc>
          <w:tcPr>
            <w:tcW w:w="2952" w:type="dxa"/>
          </w:tcPr>
          <w:p w:rsidR="009368F3" w:rsidRPr="006232F6" w:rsidRDefault="009368F3" w:rsidP="00042B5E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9368F3" w:rsidRPr="006232F6" w:rsidRDefault="009368F3" w:rsidP="00042B5E">
            <w:r>
              <w:t>1.2.0.17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3</w:t>
            </w:r>
          </w:p>
        </w:tc>
      </w:tr>
      <w:tr w:rsidR="009368F3" w:rsidRPr="006232F6" w:rsidTr="00042B5E">
        <w:tc>
          <w:tcPr>
            <w:tcW w:w="2952" w:type="dxa"/>
          </w:tcPr>
          <w:p w:rsidR="009368F3" w:rsidRPr="006232F6" w:rsidRDefault="009368F3" w:rsidP="00042B5E">
            <w:r w:rsidRPr="00A7013A">
              <w:t>Magnet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0.6.0.7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4A</w:t>
            </w:r>
          </w:p>
        </w:tc>
      </w:tr>
      <w:tr w:rsidR="009368F3" w:rsidRPr="006232F6" w:rsidTr="00042B5E">
        <w:tc>
          <w:tcPr>
            <w:tcW w:w="2952" w:type="dxa"/>
          </w:tcPr>
          <w:p w:rsidR="009368F3" w:rsidRPr="006232F6" w:rsidRDefault="009368F3" w:rsidP="00042B5E">
            <w:r w:rsidRPr="00A7013A">
              <w:t>Technical Contact</w:t>
            </w:r>
          </w:p>
        </w:tc>
        <w:tc>
          <w:tcPr>
            <w:tcW w:w="2952" w:type="dxa"/>
          </w:tcPr>
          <w:p w:rsidR="009368F3" w:rsidRDefault="009368F3" w:rsidP="00042B5E">
            <w:r w:rsidRPr="006072B4">
              <w:t>0.6.0.7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4A</w:t>
            </w:r>
          </w:p>
        </w:tc>
      </w:tr>
      <w:tr w:rsidR="009368F3" w:rsidRPr="006232F6" w:rsidTr="00042B5E">
        <w:tc>
          <w:tcPr>
            <w:tcW w:w="2952" w:type="dxa"/>
          </w:tcPr>
          <w:p w:rsidR="009368F3" w:rsidRPr="006232F6" w:rsidRDefault="009368F3" w:rsidP="00042B5E">
            <w:r>
              <w:t>Indoor Siren</w:t>
            </w:r>
          </w:p>
        </w:tc>
        <w:tc>
          <w:tcPr>
            <w:tcW w:w="2952" w:type="dxa"/>
          </w:tcPr>
          <w:p w:rsidR="009368F3" w:rsidRDefault="009368F3" w:rsidP="00042B5E">
            <w:r w:rsidRPr="006072B4">
              <w:t>0.6.0.7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2</w:t>
            </w:r>
          </w:p>
        </w:tc>
      </w:tr>
      <w:tr w:rsidR="009368F3" w:rsidRPr="006232F6" w:rsidTr="00042B5E">
        <w:tc>
          <w:tcPr>
            <w:tcW w:w="2952" w:type="dxa"/>
          </w:tcPr>
          <w:p w:rsidR="009368F3" w:rsidRPr="006232F6" w:rsidRDefault="009368F3" w:rsidP="00042B5E">
            <w:r>
              <w:t>Outdoor Siren</w:t>
            </w:r>
          </w:p>
        </w:tc>
        <w:tc>
          <w:tcPr>
            <w:tcW w:w="2952" w:type="dxa"/>
          </w:tcPr>
          <w:p w:rsidR="009368F3" w:rsidRDefault="009368F3" w:rsidP="00042B5E">
            <w:r w:rsidRPr="006072B4">
              <w:t>0.6.0.7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2</w:t>
            </w:r>
          </w:p>
        </w:tc>
      </w:tr>
      <w:tr w:rsidR="009368F3" w:rsidRPr="006232F6" w:rsidTr="00042B5E">
        <w:tc>
          <w:tcPr>
            <w:tcW w:w="2952" w:type="dxa"/>
          </w:tcPr>
          <w:p w:rsidR="009368F3" w:rsidRPr="006232F6" w:rsidRDefault="009368F3" w:rsidP="00042B5E">
            <w:r>
              <w:t>I/O Device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1.1.0.16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2B</w:t>
            </w:r>
          </w:p>
        </w:tc>
      </w:tr>
      <w:tr w:rsidR="009368F3" w:rsidRPr="006232F6" w:rsidTr="00042B5E">
        <w:tc>
          <w:tcPr>
            <w:tcW w:w="2952" w:type="dxa"/>
          </w:tcPr>
          <w:p w:rsidR="009368F3" w:rsidRPr="006232F6" w:rsidRDefault="009368F3" w:rsidP="00042B5E">
            <w:r>
              <w:t>Keyfob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0.2.0.3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1A</w:t>
            </w:r>
          </w:p>
        </w:tc>
      </w:tr>
      <w:tr w:rsidR="009368F3" w:rsidRPr="006232F6" w:rsidTr="00042B5E">
        <w:tc>
          <w:tcPr>
            <w:tcW w:w="2952" w:type="dxa"/>
          </w:tcPr>
          <w:p w:rsidR="009368F3" w:rsidRPr="006232F6" w:rsidRDefault="009368F3" w:rsidP="00042B5E">
            <w:r>
              <w:t>GBD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1.4.0.21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1B</w:t>
            </w:r>
          </w:p>
        </w:tc>
      </w:tr>
      <w:tr w:rsidR="009368F3" w:rsidRPr="006232F6" w:rsidTr="00042B5E">
        <w:tc>
          <w:tcPr>
            <w:tcW w:w="2952" w:type="dxa"/>
          </w:tcPr>
          <w:p w:rsidR="009368F3" w:rsidRPr="006232F6" w:rsidRDefault="009368F3" w:rsidP="00042B5E">
            <w:r>
              <w:t>LCD Keypad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1.0.5.20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1B</w:t>
            </w:r>
          </w:p>
        </w:tc>
      </w:tr>
      <w:tr w:rsidR="009368F3" w:rsidRPr="006232F6" w:rsidTr="00042B5E">
        <w:tc>
          <w:tcPr>
            <w:tcW w:w="2952" w:type="dxa"/>
          </w:tcPr>
          <w:p w:rsidR="009368F3" w:rsidRPr="006232F6" w:rsidRDefault="009368F3" w:rsidP="00042B5E">
            <w:r>
              <w:t>Door Module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0.1.0.3</w:t>
            </w:r>
          </w:p>
        </w:tc>
        <w:tc>
          <w:tcPr>
            <w:tcW w:w="2952" w:type="dxa"/>
          </w:tcPr>
          <w:p w:rsidR="009368F3" w:rsidRPr="006232F6" w:rsidRDefault="009368F3" w:rsidP="00042B5E">
            <w:r>
              <w:t>2</w:t>
            </w:r>
          </w:p>
        </w:tc>
      </w:tr>
      <w:tr w:rsidR="009368F3" w:rsidRPr="006232F6" w:rsidTr="00042B5E">
        <w:tc>
          <w:tcPr>
            <w:tcW w:w="2952" w:type="dxa"/>
          </w:tcPr>
          <w:p w:rsidR="009368F3" w:rsidRPr="006232F6" w:rsidRDefault="009368F3" w:rsidP="00042B5E"/>
        </w:tc>
        <w:tc>
          <w:tcPr>
            <w:tcW w:w="2952" w:type="dxa"/>
          </w:tcPr>
          <w:p w:rsidR="009368F3" w:rsidRPr="006232F6" w:rsidRDefault="009368F3" w:rsidP="00042B5E"/>
        </w:tc>
        <w:tc>
          <w:tcPr>
            <w:tcW w:w="2952" w:type="dxa"/>
          </w:tcPr>
          <w:p w:rsidR="009368F3" w:rsidRPr="006232F6" w:rsidRDefault="009368F3" w:rsidP="00042B5E"/>
        </w:tc>
      </w:tr>
    </w:tbl>
    <w:p w:rsidR="009368F3" w:rsidRPr="005366F9" w:rsidRDefault="009368F3" w:rsidP="009368F3">
      <w:pPr>
        <w:pStyle w:val="ListParagraph"/>
        <w:rPr>
          <w:rFonts w:asciiTheme="minorBidi" w:hAnsiTheme="minorBidi"/>
          <w:sz w:val="20"/>
          <w:szCs w:val="20"/>
        </w:rPr>
      </w:pPr>
    </w:p>
    <w:p w:rsidR="009368F3" w:rsidRPr="005366F9" w:rsidRDefault="009368F3" w:rsidP="009368F3">
      <w:pPr>
        <w:spacing w:after="0"/>
        <w:rPr>
          <w:u w:val="single"/>
        </w:rPr>
      </w:pPr>
      <w:r w:rsidRPr="005366F9">
        <w:rPr>
          <w:u w:val="single"/>
        </w:rPr>
        <w:t>Changes:</w:t>
      </w:r>
    </w:p>
    <w:p w:rsidR="007467BE" w:rsidRPr="009368F3" w:rsidRDefault="007467BE" w:rsidP="00AD563B">
      <w:pPr>
        <w:pStyle w:val="ListParagraph"/>
        <w:numPr>
          <w:ilvl w:val="0"/>
          <w:numId w:val="8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>All ongoing events will be displayed in Keypad</w:t>
      </w:r>
    </w:p>
    <w:p w:rsidR="007467BE" w:rsidRPr="009368F3" w:rsidRDefault="007467BE" w:rsidP="00AD563B">
      <w:pPr>
        <w:pStyle w:val="ListParagraph"/>
        <w:numPr>
          <w:ilvl w:val="0"/>
          <w:numId w:val="8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>User's pin code and enable status are saved when resetting MCU</w:t>
      </w:r>
    </w:p>
    <w:p w:rsidR="007467BE" w:rsidRPr="009368F3" w:rsidRDefault="007467BE" w:rsidP="00AD563B">
      <w:pPr>
        <w:pStyle w:val="ListParagraph"/>
        <w:numPr>
          <w:ilvl w:val="0"/>
          <w:numId w:val="8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>Keyfob enable status are saved when resetting MCU</w:t>
      </w:r>
    </w:p>
    <w:p w:rsidR="007467BE" w:rsidRPr="009368F3" w:rsidRDefault="007467BE" w:rsidP="00AD563B">
      <w:pPr>
        <w:pStyle w:val="ListParagraph"/>
        <w:numPr>
          <w:ilvl w:val="0"/>
          <w:numId w:val="8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>Bug Fix: Keypad doesn't send re-sync after fail to answer to supervision message</w:t>
      </w:r>
    </w:p>
    <w:p w:rsidR="007467BE" w:rsidRPr="009368F3" w:rsidRDefault="007467BE" w:rsidP="00AD563B">
      <w:pPr>
        <w:pStyle w:val="ListParagraph"/>
        <w:numPr>
          <w:ilvl w:val="0"/>
          <w:numId w:val="8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 xml:space="preserve">Bug Fix: After download configuration the keypad send resync but </w:t>
      </w:r>
      <w:proofErr w:type="spellStart"/>
      <w:r w:rsidRPr="009368F3">
        <w:rPr>
          <w:rFonts w:asciiTheme="minorBidi" w:hAnsiTheme="minorBidi"/>
          <w:sz w:val="20"/>
          <w:szCs w:val="20"/>
        </w:rPr>
        <w:t>doesnt</w:t>
      </w:r>
      <w:proofErr w:type="spellEnd"/>
      <w:r w:rsidRPr="009368F3">
        <w:rPr>
          <w:rFonts w:asciiTheme="minorBidi" w:hAnsiTheme="minorBidi"/>
          <w:sz w:val="20"/>
          <w:szCs w:val="20"/>
        </w:rPr>
        <w:t xml:space="preserve"> send message 06 for getting new configuration</w:t>
      </w:r>
    </w:p>
    <w:p w:rsidR="007467BE" w:rsidRPr="009368F3" w:rsidRDefault="007467BE" w:rsidP="00AD563B">
      <w:pPr>
        <w:pStyle w:val="ListParagraph"/>
        <w:numPr>
          <w:ilvl w:val="0"/>
          <w:numId w:val="8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>Bug Fix: Keypad GUI - Resolve of "radio jamming control unit keypad wireless" message</w:t>
      </w:r>
    </w:p>
    <w:p w:rsidR="007467BE" w:rsidRPr="009368F3" w:rsidRDefault="007467BE" w:rsidP="00AD563B">
      <w:pPr>
        <w:pStyle w:val="ListParagraph"/>
        <w:numPr>
          <w:ilvl w:val="0"/>
          <w:numId w:val="8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>Bug Fix: Keypad GUI - Trouble -"Sabotage motion detector cam wireless" message</w:t>
      </w:r>
    </w:p>
    <w:p w:rsidR="007467BE" w:rsidRPr="009368F3" w:rsidRDefault="007467BE" w:rsidP="00AD563B">
      <w:pPr>
        <w:pStyle w:val="ListParagraph"/>
        <w:numPr>
          <w:ilvl w:val="0"/>
          <w:numId w:val="8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>Bug Fix: Keypad - The exit delay timer restart if detector send "open event" during the exit delay time.</w:t>
      </w:r>
    </w:p>
    <w:p w:rsidR="007467BE" w:rsidRPr="009368F3" w:rsidRDefault="007467BE" w:rsidP="00AD563B">
      <w:pPr>
        <w:pStyle w:val="ListParagraph"/>
        <w:numPr>
          <w:ilvl w:val="0"/>
          <w:numId w:val="8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>Bug Fix: Keypad - The user need to enter his code twice to exit the panic message window</w:t>
      </w:r>
    </w:p>
    <w:p w:rsidR="007467BE" w:rsidRPr="009368F3" w:rsidRDefault="007467BE" w:rsidP="00AD563B">
      <w:pPr>
        <w:pStyle w:val="ListParagraph"/>
        <w:numPr>
          <w:ilvl w:val="0"/>
          <w:numId w:val="8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lastRenderedPageBreak/>
        <w:t>ASCBT-167 Bug Fix - Keypad state machine is not synchronized with MCU state machine after by API-control commands</w:t>
      </w:r>
    </w:p>
    <w:p w:rsidR="007467BE" w:rsidRPr="009368F3" w:rsidRDefault="007467BE" w:rsidP="00AD563B">
      <w:pPr>
        <w:pStyle w:val="ListParagraph"/>
        <w:numPr>
          <w:ilvl w:val="0"/>
          <w:numId w:val="8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>ASCBT-200 Bug Fix - Display brightness of keypad can be set to 0</w:t>
      </w:r>
    </w:p>
    <w:p w:rsidR="007467BE" w:rsidRPr="009368F3" w:rsidRDefault="007467BE" w:rsidP="00AD563B">
      <w:pPr>
        <w:pStyle w:val="ListParagraph"/>
        <w:numPr>
          <w:ilvl w:val="0"/>
          <w:numId w:val="8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>ASCBT-207 Bug Fix - Leave menu with menu button is not possible</w:t>
      </w:r>
    </w:p>
    <w:p w:rsidR="007467BE" w:rsidRPr="009368F3" w:rsidRDefault="007467BE" w:rsidP="00AD563B">
      <w:pPr>
        <w:pStyle w:val="ListParagraph"/>
        <w:numPr>
          <w:ilvl w:val="0"/>
          <w:numId w:val="8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>Bug Fix: Voice File downloading to MCU</w:t>
      </w:r>
    </w:p>
    <w:p w:rsidR="007467BE" w:rsidRPr="009368F3" w:rsidRDefault="007467BE" w:rsidP="00AD563B">
      <w:pPr>
        <w:pStyle w:val="ListParagraph"/>
        <w:numPr>
          <w:ilvl w:val="0"/>
          <w:numId w:val="8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>Bug Fix: Setting Date &amp; Time from Keypad crashed the MCU</w:t>
      </w:r>
    </w:p>
    <w:p w:rsidR="007467BE" w:rsidRPr="009368F3" w:rsidRDefault="007467BE" w:rsidP="00AD563B">
      <w:pPr>
        <w:pStyle w:val="ListParagraph"/>
        <w:numPr>
          <w:ilvl w:val="0"/>
          <w:numId w:val="8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>Bug Fix: reset the users info in every configuration sending</w:t>
      </w:r>
    </w:p>
    <w:p w:rsidR="007467BE" w:rsidRPr="009368F3" w:rsidRDefault="007467BE" w:rsidP="00AD563B">
      <w:pPr>
        <w:pStyle w:val="ListParagraph"/>
        <w:numPr>
          <w:ilvl w:val="0"/>
          <w:numId w:val="8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 xml:space="preserve">Bug Fix: After downloading a new configuration: </w:t>
      </w:r>
      <w:proofErr w:type="spellStart"/>
      <w:r w:rsidRPr="009368F3">
        <w:rPr>
          <w:rFonts w:asciiTheme="minorBidi" w:hAnsiTheme="minorBidi"/>
          <w:sz w:val="20"/>
          <w:szCs w:val="20"/>
        </w:rPr>
        <w:t>SecurityArea</w:t>
      </w:r>
      <w:proofErr w:type="spellEnd"/>
      <w:r w:rsidRPr="009368F3">
        <w:rPr>
          <w:rFonts w:asciiTheme="minorBidi" w:hAnsiTheme="minorBidi"/>
          <w:sz w:val="20"/>
          <w:szCs w:val="20"/>
        </w:rPr>
        <w:t xml:space="preserve">, </w:t>
      </w:r>
      <w:proofErr w:type="spellStart"/>
      <w:r w:rsidRPr="009368F3">
        <w:rPr>
          <w:rFonts w:asciiTheme="minorBidi" w:hAnsiTheme="minorBidi"/>
          <w:sz w:val="20"/>
          <w:szCs w:val="20"/>
        </w:rPr>
        <w:t>AreaStateMachine</w:t>
      </w:r>
      <w:proofErr w:type="spellEnd"/>
      <w:r w:rsidRPr="009368F3">
        <w:rPr>
          <w:rFonts w:asciiTheme="minorBidi" w:hAnsiTheme="minorBidi"/>
          <w:sz w:val="20"/>
          <w:szCs w:val="20"/>
        </w:rPr>
        <w:t xml:space="preserve">, Components and </w:t>
      </w:r>
      <w:proofErr w:type="spellStart"/>
      <w:r w:rsidRPr="009368F3">
        <w:rPr>
          <w:rFonts w:asciiTheme="minorBidi" w:hAnsiTheme="minorBidi"/>
          <w:sz w:val="20"/>
          <w:szCs w:val="20"/>
        </w:rPr>
        <w:t>ContrlUnit</w:t>
      </w:r>
      <w:proofErr w:type="spellEnd"/>
      <w:r w:rsidRPr="009368F3">
        <w:rPr>
          <w:rFonts w:asciiTheme="minorBidi" w:hAnsiTheme="minorBidi"/>
          <w:sz w:val="20"/>
          <w:szCs w:val="20"/>
        </w:rPr>
        <w:t xml:space="preserve"> data is erased from Backup RAM memory</w:t>
      </w:r>
    </w:p>
    <w:p w:rsidR="007467BE" w:rsidRPr="009368F3" w:rsidRDefault="007467BE" w:rsidP="00AD563B">
      <w:pPr>
        <w:pStyle w:val="ListParagraph"/>
        <w:numPr>
          <w:ilvl w:val="0"/>
          <w:numId w:val="8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 xml:space="preserve">Bug Fix: The following (non-physical/logical) events are NOT restored from </w:t>
      </w:r>
      <w:proofErr w:type="spellStart"/>
      <w:r w:rsidRPr="009368F3">
        <w:rPr>
          <w:rFonts w:asciiTheme="minorBidi" w:hAnsiTheme="minorBidi"/>
          <w:sz w:val="20"/>
          <w:szCs w:val="20"/>
        </w:rPr>
        <w:t>ControlUnit</w:t>
      </w:r>
      <w:proofErr w:type="spellEnd"/>
      <w:r w:rsidRPr="009368F3">
        <w:rPr>
          <w:rFonts w:asciiTheme="minorBidi" w:hAnsiTheme="minorBidi"/>
          <w:sz w:val="20"/>
          <w:szCs w:val="20"/>
        </w:rPr>
        <w:t xml:space="preserve"> backup: CUET_SYSTEM_SETTINGS_CHANGE, CUET_SYSTEM_CONFIG_CHANGE, CUET_LEARN_MODE, CUET_TEST_RUN_MODE, CUET_WRONG_CODE_ENTRY</w:t>
      </w:r>
    </w:p>
    <w:p w:rsidR="007467BE" w:rsidRPr="009368F3" w:rsidRDefault="007467BE" w:rsidP="00AD563B">
      <w:pPr>
        <w:pStyle w:val="ListParagraph"/>
        <w:numPr>
          <w:ilvl w:val="0"/>
          <w:numId w:val="8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>Bug Fix: No restore ,for GSM fail ,after the panel power-up</w:t>
      </w:r>
    </w:p>
    <w:p w:rsidR="007467BE" w:rsidRPr="009368F3" w:rsidRDefault="007467BE" w:rsidP="00AD563B">
      <w:pPr>
        <w:pStyle w:val="ListParagraph"/>
        <w:numPr>
          <w:ilvl w:val="0"/>
          <w:numId w:val="8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 xml:space="preserve">ASCBT-199 Bug Fix - Users pin </w:t>
      </w:r>
      <w:proofErr w:type="spellStart"/>
      <w:r w:rsidRPr="009368F3">
        <w:rPr>
          <w:rFonts w:asciiTheme="minorBidi" w:hAnsiTheme="minorBidi"/>
          <w:sz w:val="20"/>
          <w:szCs w:val="20"/>
        </w:rPr>
        <w:t>can not</w:t>
      </w:r>
      <w:proofErr w:type="spellEnd"/>
      <w:r w:rsidRPr="009368F3">
        <w:rPr>
          <w:rFonts w:asciiTheme="minorBidi" w:hAnsiTheme="minorBidi"/>
          <w:sz w:val="20"/>
          <w:szCs w:val="20"/>
        </w:rPr>
        <w:t xml:space="preserve"> be changed via the keypad</w:t>
      </w:r>
    </w:p>
    <w:p w:rsidR="007467BE" w:rsidRPr="009368F3" w:rsidRDefault="007467BE" w:rsidP="00AD563B">
      <w:pPr>
        <w:pStyle w:val="ListParagraph"/>
        <w:numPr>
          <w:ilvl w:val="0"/>
          <w:numId w:val="8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>Bug Fix: The MCU not update the keypad on resolved alarm/sabotage.</w:t>
      </w:r>
    </w:p>
    <w:p w:rsidR="007467BE" w:rsidRPr="009368F3" w:rsidRDefault="007467BE" w:rsidP="00AD563B">
      <w:pPr>
        <w:pStyle w:val="ListParagraph"/>
        <w:numPr>
          <w:ilvl w:val="0"/>
          <w:numId w:val="8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>Bug Fix: The user can't arm the panel ,via keypad ,after bypass</w:t>
      </w:r>
    </w:p>
    <w:p w:rsidR="009368F3" w:rsidRDefault="009368F3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br w:type="page"/>
      </w:r>
    </w:p>
    <w:p w:rsidR="007467BE" w:rsidRPr="007467BE" w:rsidRDefault="007467BE" w:rsidP="009368F3">
      <w:pPr>
        <w:pStyle w:val="Heading2"/>
      </w:pPr>
      <w:bookmarkStart w:id="62" w:name="_Toc462838401"/>
      <w:bookmarkStart w:id="63" w:name="_Toc523816829"/>
      <w:r w:rsidRPr="007467BE">
        <w:lastRenderedPageBreak/>
        <w:t>Release Date: 19/6/2016</w:t>
      </w:r>
      <w:bookmarkEnd w:id="62"/>
      <w:bookmarkEnd w:id="63"/>
    </w:p>
    <w:p w:rsidR="009368F3" w:rsidRPr="009368F3" w:rsidRDefault="009368F3" w:rsidP="009368F3">
      <w:r w:rsidRPr="009368F3">
        <w:t>SVN Location: https://subversion.ise.de/svn/gira/AlarmSystemCrow</w:t>
      </w:r>
    </w:p>
    <w:p w:rsidR="007467BE" w:rsidRPr="009368F3" w:rsidRDefault="007467BE" w:rsidP="009368F3">
      <w:pPr>
        <w:spacing w:after="0"/>
        <w:rPr>
          <w:u w:val="single"/>
        </w:rPr>
      </w:pPr>
      <w:r w:rsidRPr="009368F3">
        <w:rPr>
          <w:u w:val="single"/>
        </w:rPr>
        <w:t>The Package includes:</w:t>
      </w:r>
    </w:p>
    <w:p w:rsidR="007467BE" w:rsidRPr="009368F3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proofErr w:type="spellStart"/>
      <w:r w:rsidRPr="009368F3">
        <w:rPr>
          <w:rFonts w:asciiTheme="minorBidi" w:hAnsiTheme="minorBidi"/>
          <w:sz w:val="20"/>
          <w:szCs w:val="20"/>
        </w:rPr>
        <w:t>CrowLibrary</w:t>
      </w:r>
      <w:proofErr w:type="spellEnd"/>
      <w:r w:rsidRPr="009368F3">
        <w:rPr>
          <w:rFonts w:asciiTheme="minorBidi" w:hAnsiTheme="minorBidi"/>
          <w:sz w:val="20"/>
          <w:szCs w:val="20"/>
        </w:rPr>
        <w:t xml:space="preserve"> Version 2.1.2.33</w:t>
      </w:r>
    </w:p>
    <w:p w:rsidR="007467BE" w:rsidRPr="009368F3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9368F3">
        <w:rPr>
          <w:rFonts w:asciiTheme="minorBidi" w:hAnsiTheme="minorBidi"/>
          <w:sz w:val="20"/>
          <w:szCs w:val="20"/>
        </w:rPr>
        <w:t>IPMApplication</w:t>
      </w:r>
      <w:proofErr w:type="spellEnd"/>
      <w:r w:rsidRPr="009368F3">
        <w:rPr>
          <w:rFonts w:asciiTheme="minorBidi" w:hAnsiTheme="minorBidi"/>
          <w:sz w:val="20"/>
          <w:szCs w:val="20"/>
        </w:rPr>
        <w:t xml:space="preserve"> Version 2.1.3.33</w:t>
      </w:r>
    </w:p>
    <w:p w:rsidR="007467BE" w:rsidRPr="009368F3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9368F3">
        <w:rPr>
          <w:rFonts w:asciiTheme="minorBidi" w:hAnsiTheme="minorBidi"/>
          <w:sz w:val="20"/>
          <w:szCs w:val="20"/>
        </w:rPr>
        <w:t>UpdateFirmware</w:t>
      </w:r>
      <w:proofErr w:type="spellEnd"/>
      <w:r w:rsidRPr="009368F3">
        <w:rPr>
          <w:rFonts w:asciiTheme="minorBidi" w:hAnsiTheme="minorBidi"/>
          <w:sz w:val="20"/>
          <w:szCs w:val="20"/>
        </w:rPr>
        <w:t xml:space="preserve"> Version 1.7.2.39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</w:p>
    <w:p w:rsidR="007467BE" w:rsidRPr="009368F3" w:rsidRDefault="007467BE" w:rsidP="009368F3">
      <w:pPr>
        <w:spacing w:after="0"/>
        <w:rPr>
          <w:u w:val="single"/>
        </w:rPr>
      </w:pPr>
      <w:r w:rsidRPr="009368F3">
        <w:rPr>
          <w:u w:val="single"/>
        </w:rPr>
        <w:t xml:space="preserve"> </w:t>
      </w:r>
      <w:r w:rsidR="009368F3" w:rsidRPr="009368F3">
        <w:rPr>
          <w:u w:val="single"/>
        </w:rPr>
        <w:t>Compatibility</w:t>
      </w:r>
      <w:r w:rsidRPr="009368F3">
        <w:rPr>
          <w:u w:val="single"/>
        </w:rPr>
        <w:t>:</w:t>
      </w:r>
    </w:p>
    <w:p w:rsidR="007467BE" w:rsidRPr="009368F3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proofErr w:type="spellStart"/>
      <w:r w:rsidRPr="009368F3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9368F3">
        <w:rPr>
          <w:rFonts w:asciiTheme="minorBidi" w:hAnsiTheme="minorBidi"/>
          <w:sz w:val="20"/>
          <w:szCs w:val="20"/>
        </w:rPr>
        <w:t xml:space="preserve"> Version 1.0.6.19</w:t>
      </w:r>
    </w:p>
    <w:p w:rsidR="007467BE" w:rsidRPr="009368F3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proofErr w:type="spellStart"/>
      <w:r w:rsidRPr="009368F3">
        <w:rPr>
          <w:rFonts w:asciiTheme="minorBidi" w:hAnsiTheme="minorBidi"/>
          <w:sz w:val="20"/>
          <w:szCs w:val="20"/>
        </w:rPr>
        <w:t>Gira</w:t>
      </w:r>
      <w:proofErr w:type="spellEnd"/>
      <w:r w:rsidRPr="009368F3">
        <w:rPr>
          <w:rFonts w:asciiTheme="minorBidi" w:hAnsiTheme="minorBidi"/>
          <w:sz w:val="20"/>
          <w:szCs w:val="20"/>
        </w:rPr>
        <w:t xml:space="preserve"> Device Package : 1.0.372.0</w:t>
      </w:r>
    </w:p>
    <w:p w:rsidR="007467BE" w:rsidRPr="009368F3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>XSD version 1.0.0.8</w:t>
      </w:r>
    </w:p>
    <w:p w:rsidR="007467BE" w:rsidRPr="009368F3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r w:rsidRPr="009368F3">
        <w:rPr>
          <w:rFonts w:asciiTheme="minorBidi" w:hAnsiTheme="minorBidi"/>
          <w:sz w:val="20"/>
          <w:szCs w:val="20"/>
        </w:rPr>
        <w:t>GPA Version 2.0.7646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</w:p>
    <w:p w:rsidR="00042B5E" w:rsidRPr="005366F9" w:rsidRDefault="00042B5E" w:rsidP="00042B5E">
      <w:pPr>
        <w:spacing w:after="0"/>
        <w:rPr>
          <w:u w:val="single"/>
        </w:rPr>
      </w:pPr>
      <w:r w:rsidRPr="005366F9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042B5E" w:rsidRPr="00A7013A" w:rsidTr="00042B5E">
        <w:tc>
          <w:tcPr>
            <w:tcW w:w="2952" w:type="dxa"/>
          </w:tcPr>
          <w:p w:rsidR="00042B5E" w:rsidRPr="00A7013A" w:rsidRDefault="00042B5E" w:rsidP="00042B5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042B5E" w:rsidRPr="00A7013A" w:rsidRDefault="00042B5E" w:rsidP="00042B5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042B5E" w:rsidRPr="00A7013A" w:rsidRDefault="00042B5E" w:rsidP="00042B5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042B5E" w:rsidRPr="006232F6" w:rsidTr="00042B5E">
        <w:tc>
          <w:tcPr>
            <w:tcW w:w="2952" w:type="dxa"/>
          </w:tcPr>
          <w:p w:rsidR="00042B5E" w:rsidRPr="006232F6" w:rsidRDefault="00042B5E" w:rsidP="00042B5E">
            <w:r w:rsidRPr="006232F6">
              <w:t>Control Panel</w:t>
            </w:r>
          </w:p>
        </w:tc>
        <w:tc>
          <w:tcPr>
            <w:tcW w:w="2952" w:type="dxa"/>
          </w:tcPr>
          <w:p w:rsidR="00042B5E" w:rsidRPr="006232F6" w:rsidRDefault="00042B5E" w:rsidP="00042B5E">
            <w:r>
              <w:t>2.1.4.63</w:t>
            </w:r>
          </w:p>
        </w:tc>
        <w:tc>
          <w:tcPr>
            <w:tcW w:w="2952" w:type="dxa"/>
          </w:tcPr>
          <w:p w:rsidR="00042B5E" w:rsidRPr="006232F6" w:rsidRDefault="00042B5E" w:rsidP="00042B5E">
            <w:r w:rsidRPr="006232F6">
              <w:t>4A</w:t>
            </w:r>
          </w:p>
        </w:tc>
      </w:tr>
      <w:tr w:rsidR="00042B5E" w:rsidRPr="006232F6" w:rsidTr="00042B5E">
        <w:tc>
          <w:tcPr>
            <w:tcW w:w="2952" w:type="dxa"/>
          </w:tcPr>
          <w:p w:rsidR="00042B5E" w:rsidRPr="006232F6" w:rsidRDefault="00042B5E" w:rsidP="00042B5E">
            <w:r w:rsidRPr="006232F6">
              <w:t>RF Module</w:t>
            </w:r>
          </w:p>
        </w:tc>
        <w:tc>
          <w:tcPr>
            <w:tcW w:w="2952" w:type="dxa"/>
          </w:tcPr>
          <w:p w:rsidR="00042B5E" w:rsidRPr="006232F6" w:rsidRDefault="00042B5E" w:rsidP="00042B5E">
            <w:r>
              <w:t>4.6.0.27</w:t>
            </w:r>
          </w:p>
        </w:tc>
        <w:tc>
          <w:tcPr>
            <w:tcW w:w="2952" w:type="dxa"/>
          </w:tcPr>
          <w:p w:rsidR="00042B5E" w:rsidRPr="006232F6" w:rsidRDefault="00042B5E" w:rsidP="00042B5E">
            <w:r>
              <w:t>3A</w:t>
            </w:r>
          </w:p>
        </w:tc>
      </w:tr>
      <w:tr w:rsidR="00042B5E" w:rsidRPr="006232F6" w:rsidTr="00042B5E">
        <w:tc>
          <w:tcPr>
            <w:tcW w:w="2952" w:type="dxa"/>
          </w:tcPr>
          <w:p w:rsidR="00042B5E" w:rsidRPr="006232F6" w:rsidRDefault="00042B5E" w:rsidP="00042B5E">
            <w:r w:rsidRPr="006232F6">
              <w:t>PIR</w:t>
            </w:r>
          </w:p>
        </w:tc>
        <w:tc>
          <w:tcPr>
            <w:tcW w:w="2952" w:type="dxa"/>
          </w:tcPr>
          <w:p w:rsidR="00042B5E" w:rsidRPr="006232F6" w:rsidRDefault="00042B5E" w:rsidP="00042B5E">
            <w:r>
              <w:t>0.6.0.7</w:t>
            </w:r>
          </w:p>
        </w:tc>
        <w:tc>
          <w:tcPr>
            <w:tcW w:w="2952" w:type="dxa"/>
          </w:tcPr>
          <w:p w:rsidR="00042B5E" w:rsidRPr="006232F6" w:rsidRDefault="00042B5E" w:rsidP="00042B5E">
            <w:r>
              <w:t>3</w:t>
            </w:r>
          </w:p>
        </w:tc>
      </w:tr>
      <w:tr w:rsidR="00042B5E" w:rsidRPr="006232F6" w:rsidTr="00042B5E">
        <w:tc>
          <w:tcPr>
            <w:tcW w:w="2952" w:type="dxa"/>
          </w:tcPr>
          <w:p w:rsidR="00042B5E" w:rsidRPr="006232F6" w:rsidRDefault="00042B5E" w:rsidP="00042B5E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042B5E" w:rsidRPr="006232F6" w:rsidRDefault="00042B5E" w:rsidP="00042B5E">
            <w:r>
              <w:t>1.2.0.17</w:t>
            </w:r>
          </w:p>
        </w:tc>
        <w:tc>
          <w:tcPr>
            <w:tcW w:w="2952" w:type="dxa"/>
          </w:tcPr>
          <w:p w:rsidR="00042B5E" w:rsidRPr="006232F6" w:rsidRDefault="00042B5E" w:rsidP="00042B5E">
            <w:r>
              <w:t>3</w:t>
            </w:r>
          </w:p>
        </w:tc>
      </w:tr>
      <w:tr w:rsidR="00042B5E" w:rsidRPr="006232F6" w:rsidTr="00042B5E">
        <w:tc>
          <w:tcPr>
            <w:tcW w:w="2952" w:type="dxa"/>
          </w:tcPr>
          <w:p w:rsidR="00042B5E" w:rsidRPr="006232F6" w:rsidRDefault="00042B5E" w:rsidP="00042B5E">
            <w:r w:rsidRPr="00A7013A">
              <w:t>Magnet</w:t>
            </w:r>
          </w:p>
        </w:tc>
        <w:tc>
          <w:tcPr>
            <w:tcW w:w="2952" w:type="dxa"/>
          </w:tcPr>
          <w:p w:rsidR="00042B5E" w:rsidRPr="006232F6" w:rsidRDefault="00042B5E" w:rsidP="00042B5E">
            <w:r>
              <w:t>0.6.0.7</w:t>
            </w:r>
          </w:p>
        </w:tc>
        <w:tc>
          <w:tcPr>
            <w:tcW w:w="2952" w:type="dxa"/>
          </w:tcPr>
          <w:p w:rsidR="00042B5E" w:rsidRPr="006232F6" w:rsidRDefault="00042B5E" w:rsidP="00042B5E">
            <w:r>
              <w:t>4A</w:t>
            </w:r>
          </w:p>
        </w:tc>
      </w:tr>
      <w:tr w:rsidR="00042B5E" w:rsidRPr="006232F6" w:rsidTr="00042B5E">
        <w:tc>
          <w:tcPr>
            <w:tcW w:w="2952" w:type="dxa"/>
          </w:tcPr>
          <w:p w:rsidR="00042B5E" w:rsidRPr="006232F6" w:rsidRDefault="00042B5E" w:rsidP="00042B5E">
            <w:r w:rsidRPr="00A7013A">
              <w:t>Technical Contact</w:t>
            </w:r>
          </w:p>
        </w:tc>
        <w:tc>
          <w:tcPr>
            <w:tcW w:w="2952" w:type="dxa"/>
          </w:tcPr>
          <w:p w:rsidR="00042B5E" w:rsidRDefault="00042B5E" w:rsidP="00042B5E">
            <w:r w:rsidRPr="006072B4">
              <w:t>0.6.0.7</w:t>
            </w:r>
          </w:p>
        </w:tc>
        <w:tc>
          <w:tcPr>
            <w:tcW w:w="2952" w:type="dxa"/>
          </w:tcPr>
          <w:p w:rsidR="00042B5E" w:rsidRPr="006232F6" w:rsidRDefault="00042B5E" w:rsidP="00042B5E">
            <w:r>
              <w:t>4A</w:t>
            </w:r>
          </w:p>
        </w:tc>
      </w:tr>
      <w:tr w:rsidR="00042B5E" w:rsidRPr="006232F6" w:rsidTr="00042B5E">
        <w:tc>
          <w:tcPr>
            <w:tcW w:w="2952" w:type="dxa"/>
          </w:tcPr>
          <w:p w:rsidR="00042B5E" w:rsidRPr="006232F6" w:rsidRDefault="00042B5E" w:rsidP="00042B5E">
            <w:r>
              <w:t>Indoor Siren</w:t>
            </w:r>
          </w:p>
        </w:tc>
        <w:tc>
          <w:tcPr>
            <w:tcW w:w="2952" w:type="dxa"/>
          </w:tcPr>
          <w:p w:rsidR="00042B5E" w:rsidRDefault="00042B5E" w:rsidP="00042B5E">
            <w:r w:rsidRPr="006072B4">
              <w:t>0.6.0.7</w:t>
            </w:r>
          </w:p>
        </w:tc>
        <w:tc>
          <w:tcPr>
            <w:tcW w:w="2952" w:type="dxa"/>
          </w:tcPr>
          <w:p w:rsidR="00042B5E" w:rsidRPr="006232F6" w:rsidRDefault="00042B5E" w:rsidP="00042B5E">
            <w:r>
              <w:t>2</w:t>
            </w:r>
          </w:p>
        </w:tc>
      </w:tr>
      <w:tr w:rsidR="00042B5E" w:rsidRPr="006232F6" w:rsidTr="00042B5E">
        <w:tc>
          <w:tcPr>
            <w:tcW w:w="2952" w:type="dxa"/>
          </w:tcPr>
          <w:p w:rsidR="00042B5E" w:rsidRPr="006232F6" w:rsidRDefault="00042B5E" w:rsidP="00042B5E">
            <w:r>
              <w:t>Outdoor Siren</w:t>
            </w:r>
          </w:p>
        </w:tc>
        <w:tc>
          <w:tcPr>
            <w:tcW w:w="2952" w:type="dxa"/>
          </w:tcPr>
          <w:p w:rsidR="00042B5E" w:rsidRDefault="00042B5E" w:rsidP="00042B5E">
            <w:r w:rsidRPr="006072B4">
              <w:t>0.6.0.7</w:t>
            </w:r>
          </w:p>
        </w:tc>
        <w:tc>
          <w:tcPr>
            <w:tcW w:w="2952" w:type="dxa"/>
          </w:tcPr>
          <w:p w:rsidR="00042B5E" w:rsidRPr="006232F6" w:rsidRDefault="00042B5E" w:rsidP="00042B5E">
            <w:r>
              <w:t>2</w:t>
            </w:r>
          </w:p>
        </w:tc>
      </w:tr>
      <w:tr w:rsidR="00042B5E" w:rsidRPr="006232F6" w:rsidTr="00042B5E">
        <w:tc>
          <w:tcPr>
            <w:tcW w:w="2952" w:type="dxa"/>
          </w:tcPr>
          <w:p w:rsidR="00042B5E" w:rsidRPr="006232F6" w:rsidRDefault="00042B5E" w:rsidP="00042B5E">
            <w:r>
              <w:t>I/O Device</w:t>
            </w:r>
          </w:p>
        </w:tc>
        <w:tc>
          <w:tcPr>
            <w:tcW w:w="2952" w:type="dxa"/>
          </w:tcPr>
          <w:p w:rsidR="00042B5E" w:rsidRPr="006232F6" w:rsidRDefault="00042B5E" w:rsidP="00042B5E">
            <w:r>
              <w:t>1.1.0.16</w:t>
            </w:r>
          </w:p>
        </w:tc>
        <w:tc>
          <w:tcPr>
            <w:tcW w:w="2952" w:type="dxa"/>
          </w:tcPr>
          <w:p w:rsidR="00042B5E" w:rsidRPr="006232F6" w:rsidRDefault="00042B5E" w:rsidP="00042B5E">
            <w:r>
              <w:t>2B</w:t>
            </w:r>
          </w:p>
        </w:tc>
      </w:tr>
      <w:tr w:rsidR="00042B5E" w:rsidRPr="006232F6" w:rsidTr="00042B5E">
        <w:tc>
          <w:tcPr>
            <w:tcW w:w="2952" w:type="dxa"/>
          </w:tcPr>
          <w:p w:rsidR="00042B5E" w:rsidRPr="006232F6" w:rsidRDefault="00042B5E" w:rsidP="00042B5E">
            <w:r>
              <w:t>Keyfob</w:t>
            </w:r>
          </w:p>
        </w:tc>
        <w:tc>
          <w:tcPr>
            <w:tcW w:w="2952" w:type="dxa"/>
          </w:tcPr>
          <w:p w:rsidR="00042B5E" w:rsidRPr="006232F6" w:rsidRDefault="00042B5E" w:rsidP="00042B5E">
            <w:r>
              <w:t>0.2.0.3</w:t>
            </w:r>
          </w:p>
        </w:tc>
        <w:tc>
          <w:tcPr>
            <w:tcW w:w="2952" w:type="dxa"/>
          </w:tcPr>
          <w:p w:rsidR="00042B5E" w:rsidRPr="006232F6" w:rsidRDefault="00042B5E" w:rsidP="00042B5E">
            <w:r>
              <w:t>1A</w:t>
            </w:r>
          </w:p>
        </w:tc>
      </w:tr>
      <w:tr w:rsidR="00042B5E" w:rsidRPr="006232F6" w:rsidTr="00042B5E">
        <w:tc>
          <w:tcPr>
            <w:tcW w:w="2952" w:type="dxa"/>
          </w:tcPr>
          <w:p w:rsidR="00042B5E" w:rsidRPr="006232F6" w:rsidRDefault="00042B5E" w:rsidP="00042B5E">
            <w:r>
              <w:t>GBD</w:t>
            </w:r>
          </w:p>
        </w:tc>
        <w:tc>
          <w:tcPr>
            <w:tcW w:w="2952" w:type="dxa"/>
          </w:tcPr>
          <w:p w:rsidR="00042B5E" w:rsidRPr="006232F6" w:rsidRDefault="00042B5E" w:rsidP="00042B5E">
            <w:r>
              <w:t>1.4.0.21</w:t>
            </w:r>
          </w:p>
        </w:tc>
        <w:tc>
          <w:tcPr>
            <w:tcW w:w="2952" w:type="dxa"/>
          </w:tcPr>
          <w:p w:rsidR="00042B5E" w:rsidRPr="006232F6" w:rsidRDefault="00042B5E" w:rsidP="00042B5E">
            <w:r>
              <w:t>1B</w:t>
            </w:r>
          </w:p>
        </w:tc>
      </w:tr>
      <w:tr w:rsidR="00042B5E" w:rsidRPr="006232F6" w:rsidTr="00042B5E">
        <w:tc>
          <w:tcPr>
            <w:tcW w:w="2952" w:type="dxa"/>
          </w:tcPr>
          <w:p w:rsidR="00042B5E" w:rsidRPr="006232F6" w:rsidRDefault="00042B5E" w:rsidP="00042B5E">
            <w:r>
              <w:t>LCD Keypad</w:t>
            </w:r>
          </w:p>
        </w:tc>
        <w:tc>
          <w:tcPr>
            <w:tcW w:w="2952" w:type="dxa"/>
          </w:tcPr>
          <w:p w:rsidR="00042B5E" w:rsidRPr="006232F6" w:rsidRDefault="00042B5E" w:rsidP="00042B5E">
            <w:r>
              <w:t>1.0.5.19</w:t>
            </w:r>
          </w:p>
        </w:tc>
        <w:tc>
          <w:tcPr>
            <w:tcW w:w="2952" w:type="dxa"/>
          </w:tcPr>
          <w:p w:rsidR="00042B5E" w:rsidRPr="006232F6" w:rsidRDefault="00042B5E" w:rsidP="00042B5E">
            <w:r>
              <w:t>1B</w:t>
            </w:r>
          </w:p>
        </w:tc>
      </w:tr>
      <w:tr w:rsidR="00042B5E" w:rsidRPr="006232F6" w:rsidTr="00042B5E">
        <w:tc>
          <w:tcPr>
            <w:tcW w:w="2952" w:type="dxa"/>
          </w:tcPr>
          <w:p w:rsidR="00042B5E" w:rsidRPr="006232F6" w:rsidRDefault="00042B5E" w:rsidP="00042B5E">
            <w:r>
              <w:t>Door Module</w:t>
            </w:r>
          </w:p>
        </w:tc>
        <w:tc>
          <w:tcPr>
            <w:tcW w:w="2952" w:type="dxa"/>
          </w:tcPr>
          <w:p w:rsidR="00042B5E" w:rsidRPr="006232F6" w:rsidRDefault="00042B5E" w:rsidP="00042B5E">
            <w:r>
              <w:t>0.1.0.3</w:t>
            </w:r>
          </w:p>
        </w:tc>
        <w:tc>
          <w:tcPr>
            <w:tcW w:w="2952" w:type="dxa"/>
          </w:tcPr>
          <w:p w:rsidR="00042B5E" w:rsidRPr="006232F6" w:rsidRDefault="00042B5E" w:rsidP="00042B5E">
            <w:r>
              <w:t>2</w:t>
            </w:r>
          </w:p>
        </w:tc>
      </w:tr>
      <w:tr w:rsidR="00042B5E" w:rsidRPr="006232F6" w:rsidTr="00042B5E">
        <w:tc>
          <w:tcPr>
            <w:tcW w:w="2952" w:type="dxa"/>
          </w:tcPr>
          <w:p w:rsidR="00042B5E" w:rsidRPr="006232F6" w:rsidRDefault="00042B5E" w:rsidP="00042B5E"/>
        </w:tc>
        <w:tc>
          <w:tcPr>
            <w:tcW w:w="2952" w:type="dxa"/>
          </w:tcPr>
          <w:p w:rsidR="00042B5E" w:rsidRPr="006232F6" w:rsidRDefault="00042B5E" w:rsidP="00042B5E"/>
        </w:tc>
        <w:tc>
          <w:tcPr>
            <w:tcW w:w="2952" w:type="dxa"/>
          </w:tcPr>
          <w:p w:rsidR="00042B5E" w:rsidRPr="006232F6" w:rsidRDefault="00042B5E" w:rsidP="00042B5E"/>
        </w:tc>
      </w:tr>
    </w:tbl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</w:p>
    <w:p w:rsidR="007467BE" w:rsidRPr="00A61019" w:rsidRDefault="007467BE" w:rsidP="00A61019">
      <w:pPr>
        <w:spacing w:after="0"/>
        <w:rPr>
          <w:u w:val="single"/>
        </w:rPr>
      </w:pPr>
      <w:r w:rsidRPr="00A61019">
        <w:rPr>
          <w:u w:val="single"/>
        </w:rPr>
        <w:t>Changes:</w:t>
      </w:r>
    </w:p>
    <w:p w:rsidR="007467BE" w:rsidRPr="00A61019" w:rsidRDefault="007467BE" w:rsidP="00AD563B">
      <w:pPr>
        <w:pStyle w:val="ListParagraph"/>
        <w:numPr>
          <w:ilvl w:val="0"/>
          <w:numId w:val="10"/>
        </w:numPr>
        <w:rPr>
          <w:rFonts w:asciiTheme="minorBidi" w:hAnsiTheme="minorBidi"/>
          <w:sz w:val="20"/>
          <w:szCs w:val="20"/>
        </w:rPr>
      </w:pPr>
      <w:r w:rsidRPr="00A61019">
        <w:rPr>
          <w:rFonts w:asciiTheme="minorBidi" w:hAnsiTheme="minorBidi"/>
          <w:sz w:val="20"/>
          <w:szCs w:val="20"/>
        </w:rPr>
        <w:t>KP LEDs functionality support.</w:t>
      </w:r>
    </w:p>
    <w:p w:rsidR="007467BE" w:rsidRPr="00A61019" w:rsidRDefault="007467BE" w:rsidP="00AD563B">
      <w:pPr>
        <w:pStyle w:val="ListParagraph"/>
        <w:numPr>
          <w:ilvl w:val="0"/>
          <w:numId w:val="10"/>
        </w:numPr>
        <w:rPr>
          <w:rFonts w:asciiTheme="minorBidi" w:hAnsiTheme="minorBidi"/>
          <w:sz w:val="20"/>
          <w:szCs w:val="20"/>
        </w:rPr>
      </w:pPr>
      <w:r w:rsidRPr="00A61019">
        <w:rPr>
          <w:rFonts w:asciiTheme="minorBidi" w:hAnsiTheme="minorBidi"/>
          <w:sz w:val="20"/>
          <w:szCs w:val="20"/>
        </w:rPr>
        <w:t>KP Backlight ( keys and display) control support.</w:t>
      </w:r>
    </w:p>
    <w:p w:rsidR="007467BE" w:rsidRPr="00A61019" w:rsidRDefault="007467BE" w:rsidP="00AD563B">
      <w:pPr>
        <w:pStyle w:val="ListParagraph"/>
        <w:numPr>
          <w:ilvl w:val="0"/>
          <w:numId w:val="10"/>
        </w:numPr>
        <w:rPr>
          <w:rFonts w:asciiTheme="minorBidi" w:hAnsiTheme="minorBidi"/>
          <w:sz w:val="20"/>
          <w:szCs w:val="20"/>
        </w:rPr>
      </w:pPr>
      <w:r w:rsidRPr="00A61019">
        <w:rPr>
          <w:rFonts w:asciiTheme="minorBidi" w:hAnsiTheme="minorBidi"/>
          <w:sz w:val="20"/>
          <w:szCs w:val="20"/>
        </w:rPr>
        <w:t xml:space="preserve">RF stack update - This change should to improve significantly KP </w:t>
      </w:r>
      <w:proofErr w:type="spellStart"/>
      <w:r w:rsidRPr="00A61019">
        <w:rPr>
          <w:rFonts w:asciiTheme="minorBidi" w:hAnsiTheme="minorBidi"/>
          <w:sz w:val="20"/>
          <w:szCs w:val="20"/>
        </w:rPr>
        <w:t>vs</w:t>
      </w:r>
      <w:proofErr w:type="spellEnd"/>
      <w:r w:rsidRPr="00A61019">
        <w:rPr>
          <w:rFonts w:asciiTheme="minorBidi" w:hAnsiTheme="minorBidi"/>
          <w:sz w:val="20"/>
          <w:szCs w:val="20"/>
        </w:rPr>
        <w:t xml:space="preserve"> RFM communication.</w:t>
      </w:r>
    </w:p>
    <w:p w:rsidR="007467BE" w:rsidRPr="00A61019" w:rsidRDefault="007467BE" w:rsidP="00AD563B">
      <w:pPr>
        <w:pStyle w:val="ListParagraph"/>
        <w:numPr>
          <w:ilvl w:val="0"/>
          <w:numId w:val="9"/>
        </w:numPr>
        <w:rPr>
          <w:rFonts w:asciiTheme="minorBidi" w:hAnsiTheme="minorBidi"/>
          <w:sz w:val="20"/>
          <w:szCs w:val="20"/>
        </w:rPr>
      </w:pPr>
      <w:r w:rsidRPr="00A61019">
        <w:rPr>
          <w:rFonts w:asciiTheme="minorBidi" w:hAnsiTheme="minorBidi"/>
          <w:sz w:val="20"/>
          <w:szCs w:val="20"/>
        </w:rPr>
        <w:t>KP The result can be felt by usage of "Info" and "History Log" menus.</w:t>
      </w:r>
    </w:p>
    <w:p w:rsidR="007467BE" w:rsidRPr="00A61019" w:rsidRDefault="007467BE" w:rsidP="00AD563B">
      <w:pPr>
        <w:pStyle w:val="ListParagraph"/>
        <w:numPr>
          <w:ilvl w:val="0"/>
          <w:numId w:val="10"/>
        </w:numPr>
        <w:rPr>
          <w:rFonts w:asciiTheme="minorBidi" w:hAnsiTheme="minorBidi"/>
          <w:sz w:val="20"/>
          <w:szCs w:val="20"/>
        </w:rPr>
      </w:pPr>
      <w:r w:rsidRPr="00A61019">
        <w:rPr>
          <w:rFonts w:asciiTheme="minorBidi" w:hAnsiTheme="minorBidi"/>
          <w:sz w:val="20"/>
          <w:szCs w:val="20"/>
        </w:rPr>
        <w:t>Bug Fix: KP Missing GUI in Walk test &amp; Test Run</w:t>
      </w:r>
    </w:p>
    <w:p w:rsidR="007467BE" w:rsidRPr="00A61019" w:rsidRDefault="007467BE" w:rsidP="00AD563B">
      <w:pPr>
        <w:pStyle w:val="ListParagraph"/>
        <w:numPr>
          <w:ilvl w:val="0"/>
          <w:numId w:val="10"/>
        </w:numPr>
        <w:rPr>
          <w:rFonts w:asciiTheme="minorBidi" w:hAnsiTheme="minorBidi"/>
          <w:sz w:val="20"/>
          <w:szCs w:val="20"/>
        </w:rPr>
      </w:pPr>
      <w:r w:rsidRPr="00A61019">
        <w:rPr>
          <w:rFonts w:asciiTheme="minorBidi" w:hAnsiTheme="minorBidi"/>
          <w:sz w:val="20"/>
          <w:szCs w:val="20"/>
        </w:rPr>
        <w:t>Bug Fix: Stay arm using keypad -stay icon and V icon is one on top of the other</w:t>
      </w:r>
    </w:p>
    <w:p w:rsidR="007467BE" w:rsidRPr="00A61019" w:rsidRDefault="007467BE" w:rsidP="00AD563B">
      <w:pPr>
        <w:pStyle w:val="ListParagraph"/>
        <w:numPr>
          <w:ilvl w:val="0"/>
          <w:numId w:val="10"/>
        </w:numPr>
        <w:rPr>
          <w:rFonts w:asciiTheme="minorBidi" w:hAnsiTheme="minorBidi"/>
          <w:sz w:val="20"/>
          <w:szCs w:val="20"/>
        </w:rPr>
      </w:pPr>
      <w:r w:rsidRPr="00A61019">
        <w:rPr>
          <w:rFonts w:asciiTheme="minorBidi" w:hAnsiTheme="minorBidi"/>
          <w:sz w:val="20"/>
          <w:szCs w:val="20"/>
        </w:rPr>
        <w:t>Fast response on CROW BUSS packet received (for keypad GIRA) - this were done in order to improve user experience, and interface responsiveness.</w:t>
      </w:r>
    </w:p>
    <w:p w:rsidR="007467BE" w:rsidRPr="00A61019" w:rsidRDefault="007467BE" w:rsidP="00AD563B">
      <w:pPr>
        <w:pStyle w:val="ListParagraph"/>
        <w:numPr>
          <w:ilvl w:val="0"/>
          <w:numId w:val="10"/>
        </w:numPr>
        <w:rPr>
          <w:rFonts w:asciiTheme="minorBidi" w:hAnsiTheme="minorBidi"/>
          <w:sz w:val="20"/>
          <w:szCs w:val="20"/>
        </w:rPr>
      </w:pPr>
      <w:r w:rsidRPr="00A61019">
        <w:rPr>
          <w:rFonts w:asciiTheme="minorBidi" w:hAnsiTheme="minorBidi"/>
          <w:sz w:val="20"/>
          <w:szCs w:val="20"/>
        </w:rPr>
        <w:lastRenderedPageBreak/>
        <w:t xml:space="preserve">The RF module send immediately OFF command to siren, instead of waiting to </w:t>
      </w:r>
      <w:proofErr w:type="spellStart"/>
      <w:r w:rsidRPr="00A61019">
        <w:rPr>
          <w:rFonts w:asciiTheme="minorBidi" w:hAnsiTheme="minorBidi"/>
          <w:sz w:val="20"/>
          <w:szCs w:val="20"/>
        </w:rPr>
        <w:t>it</w:t>
      </w:r>
      <w:proofErr w:type="spellEnd"/>
      <w:r w:rsidRPr="00A61019">
        <w:rPr>
          <w:rFonts w:asciiTheme="minorBidi" w:hAnsiTheme="minorBidi"/>
          <w:sz w:val="20"/>
          <w:szCs w:val="20"/>
        </w:rPr>
        <w:t xml:space="preserve"> time slot. This were done in order to extend battery life of Siren. and can be tested only on new Sirens that initiate RF listing while shouting.</w:t>
      </w:r>
    </w:p>
    <w:p w:rsidR="007467BE" w:rsidRPr="00A61019" w:rsidRDefault="007467BE" w:rsidP="00AD563B">
      <w:pPr>
        <w:pStyle w:val="ListParagraph"/>
        <w:numPr>
          <w:ilvl w:val="0"/>
          <w:numId w:val="10"/>
        </w:numPr>
        <w:rPr>
          <w:rFonts w:asciiTheme="minorBidi" w:hAnsiTheme="minorBidi"/>
          <w:sz w:val="20"/>
          <w:szCs w:val="20"/>
        </w:rPr>
      </w:pPr>
      <w:r w:rsidRPr="00A61019">
        <w:rPr>
          <w:rFonts w:asciiTheme="minorBidi" w:hAnsiTheme="minorBidi"/>
          <w:sz w:val="20"/>
          <w:szCs w:val="20"/>
        </w:rPr>
        <w:t>Fixed bug of incorrect integration command Add Device (0x09) executing.</w:t>
      </w:r>
    </w:p>
    <w:p w:rsidR="007467BE" w:rsidRPr="00A61019" w:rsidRDefault="007467BE" w:rsidP="00AD563B">
      <w:pPr>
        <w:pStyle w:val="ListParagraph"/>
        <w:numPr>
          <w:ilvl w:val="0"/>
          <w:numId w:val="10"/>
        </w:numPr>
        <w:rPr>
          <w:rFonts w:asciiTheme="minorBidi" w:hAnsiTheme="minorBidi"/>
          <w:sz w:val="20"/>
          <w:szCs w:val="20"/>
        </w:rPr>
      </w:pPr>
      <w:r w:rsidRPr="00A61019">
        <w:rPr>
          <w:rFonts w:asciiTheme="minorBidi" w:hAnsiTheme="minorBidi"/>
          <w:sz w:val="20"/>
          <w:szCs w:val="20"/>
        </w:rPr>
        <w:t>Bug Fix: Information button response delay (4 sec delay from sending command 13 to get response 23)</w:t>
      </w:r>
    </w:p>
    <w:p w:rsidR="007467BE" w:rsidRPr="00A61019" w:rsidRDefault="007467BE" w:rsidP="00AD563B">
      <w:pPr>
        <w:pStyle w:val="ListParagraph"/>
        <w:numPr>
          <w:ilvl w:val="0"/>
          <w:numId w:val="10"/>
        </w:numPr>
        <w:rPr>
          <w:rFonts w:asciiTheme="minorBidi" w:hAnsiTheme="minorBidi"/>
          <w:sz w:val="20"/>
          <w:szCs w:val="20"/>
        </w:rPr>
      </w:pPr>
      <w:r w:rsidRPr="00A61019">
        <w:rPr>
          <w:rFonts w:asciiTheme="minorBidi" w:hAnsiTheme="minorBidi"/>
          <w:sz w:val="20"/>
          <w:szCs w:val="20"/>
        </w:rPr>
        <w:t>The keypad doesn't respond to first press on info button (doesn't transmit message 13)</w:t>
      </w:r>
    </w:p>
    <w:p w:rsidR="00A61019" w:rsidRDefault="00A61019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br w:type="page"/>
      </w:r>
    </w:p>
    <w:p w:rsidR="007467BE" w:rsidRPr="007467BE" w:rsidRDefault="007467BE" w:rsidP="00A61019">
      <w:pPr>
        <w:pStyle w:val="Heading2"/>
      </w:pPr>
      <w:bookmarkStart w:id="64" w:name="_Toc462838402"/>
      <w:bookmarkStart w:id="65" w:name="_Toc523816830"/>
      <w:r w:rsidRPr="007467BE">
        <w:lastRenderedPageBreak/>
        <w:t>Release Date: 16/6/2016</w:t>
      </w:r>
      <w:bookmarkEnd w:id="64"/>
      <w:bookmarkEnd w:id="65"/>
    </w:p>
    <w:p w:rsidR="007467BE" w:rsidRPr="00A61019" w:rsidRDefault="007467BE" w:rsidP="007467BE">
      <w:pPr>
        <w:rPr>
          <w:rFonts w:ascii="Arial" w:hAnsi="Arial" w:cs="Arial"/>
          <w:sz w:val="20"/>
          <w:szCs w:val="20"/>
        </w:rPr>
      </w:pPr>
      <w:r w:rsidRPr="00A61019">
        <w:rPr>
          <w:rFonts w:ascii="Arial" w:hAnsi="Arial" w:cs="Arial"/>
          <w:sz w:val="20"/>
          <w:szCs w:val="20"/>
        </w:rPr>
        <w:t>SVN Location: https://subversion.ise.de/svn/gira/AlarmSystemCrow</w:t>
      </w:r>
    </w:p>
    <w:p w:rsidR="007467BE" w:rsidRPr="00A61019" w:rsidRDefault="007467BE" w:rsidP="00A61019">
      <w:pPr>
        <w:spacing w:after="0"/>
        <w:rPr>
          <w:u w:val="single"/>
        </w:rPr>
      </w:pPr>
      <w:r w:rsidRPr="00A61019">
        <w:rPr>
          <w:u w:val="single"/>
        </w:rPr>
        <w:t>The Package includes: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 - </w:t>
      </w:r>
      <w:proofErr w:type="spellStart"/>
      <w:r w:rsidRPr="007467BE">
        <w:rPr>
          <w:rFonts w:asciiTheme="minorBidi" w:hAnsiTheme="minorBidi"/>
          <w:sz w:val="20"/>
          <w:szCs w:val="20"/>
        </w:rPr>
        <w:t>CrowLibrary</w:t>
      </w:r>
      <w:proofErr w:type="spellEnd"/>
      <w:r w:rsidRPr="007467BE">
        <w:rPr>
          <w:rFonts w:asciiTheme="minorBidi" w:hAnsiTheme="minorBidi"/>
          <w:sz w:val="20"/>
          <w:szCs w:val="20"/>
        </w:rPr>
        <w:t xml:space="preserve"> Version 2.1.2.33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 - Crow </w:t>
      </w:r>
      <w:proofErr w:type="spellStart"/>
      <w:r w:rsidRPr="007467BE">
        <w:rPr>
          <w:rFonts w:asciiTheme="minorBidi" w:hAnsiTheme="minorBidi"/>
          <w:sz w:val="20"/>
          <w:szCs w:val="20"/>
        </w:rPr>
        <w:t>IPMApplication</w:t>
      </w:r>
      <w:proofErr w:type="spellEnd"/>
      <w:r w:rsidRPr="007467BE">
        <w:rPr>
          <w:rFonts w:asciiTheme="minorBidi" w:hAnsiTheme="minorBidi"/>
          <w:sz w:val="20"/>
          <w:szCs w:val="20"/>
        </w:rPr>
        <w:t xml:space="preserve"> Version 2.1.3.33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 - Crow MCU </w:t>
      </w:r>
      <w:proofErr w:type="spellStart"/>
      <w:r w:rsidRPr="007467BE">
        <w:rPr>
          <w:rFonts w:asciiTheme="minorBidi" w:hAnsiTheme="minorBidi"/>
          <w:sz w:val="20"/>
          <w:szCs w:val="20"/>
        </w:rPr>
        <w:t>UpdateFirmware</w:t>
      </w:r>
      <w:proofErr w:type="spellEnd"/>
      <w:r w:rsidRPr="007467BE">
        <w:rPr>
          <w:rFonts w:asciiTheme="minorBidi" w:hAnsiTheme="minorBidi"/>
          <w:sz w:val="20"/>
          <w:szCs w:val="20"/>
        </w:rPr>
        <w:t xml:space="preserve"> Version 1.7.2.39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</w:p>
    <w:p w:rsidR="007467BE" w:rsidRPr="00A61019" w:rsidRDefault="007467BE" w:rsidP="00A61019">
      <w:pPr>
        <w:spacing w:after="0"/>
        <w:rPr>
          <w:u w:val="single"/>
        </w:rPr>
      </w:pPr>
      <w:r w:rsidRPr="00A61019">
        <w:rPr>
          <w:u w:val="single"/>
        </w:rPr>
        <w:t xml:space="preserve"> </w:t>
      </w:r>
      <w:r w:rsidR="00A61019" w:rsidRPr="00A61019">
        <w:rPr>
          <w:u w:val="single"/>
        </w:rPr>
        <w:t>Compatibility</w:t>
      </w:r>
      <w:r w:rsidRPr="00A61019">
        <w:rPr>
          <w:u w:val="single"/>
        </w:rPr>
        <w:t>:</w:t>
      </w:r>
    </w:p>
    <w:p w:rsidR="007467BE" w:rsidRPr="00A61019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proofErr w:type="spellStart"/>
      <w:r w:rsidRPr="00A61019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A61019">
        <w:rPr>
          <w:rFonts w:asciiTheme="minorBidi" w:hAnsiTheme="minorBidi"/>
          <w:sz w:val="20"/>
          <w:szCs w:val="20"/>
        </w:rPr>
        <w:t xml:space="preserve"> Version 1.0.6.19</w:t>
      </w:r>
    </w:p>
    <w:p w:rsidR="007467BE" w:rsidRPr="00A61019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proofErr w:type="spellStart"/>
      <w:r w:rsidRPr="00A61019">
        <w:rPr>
          <w:rFonts w:asciiTheme="minorBidi" w:hAnsiTheme="minorBidi"/>
          <w:sz w:val="20"/>
          <w:szCs w:val="20"/>
        </w:rPr>
        <w:t>Gira</w:t>
      </w:r>
      <w:proofErr w:type="spellEnd"/>
      <w:r w:rsidRPr="00A61019">
        <w:rPr>
          <w:rFonts w:asciiTheme="minorBidi" w:hAnsiTheme="minorBidi"/>
          <w:sz w:val="20"/>
          <w:szCs w:val="20"/>
        </w:rPr>
        <w:t xml:space="preserve"> Device Package : 1.0.372.0</w:t>
      </w:r>
    </w:p>
    <w:p w:rsidR="007467BE" w:rsidRPr="00A61019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r w:rsidRPr="00A61019">
        <w:rPr>
          <w:rFonts w:asciiTheme="minorBidi" w:hAnsiTheme="minorBidi"/>
          <w:sz w:val="20"/>
          <w:szCs w:val="20"/>
        </w:rPr>
        <w:t>XSD version 1.0.0.8</w:t>
      </w:r>
    </w:p>
    <w:p w:rsidR="007467BE" w:rsidRPr="00A61019" w:rsidRDefault="007467BE" w:rsidP="00AD563B">
      <w:pPr>
        <w:pStyle w:val="ListParagraph"/>
        <w:numPr>
          <w:ilvl w:val="0"/>
          <w:numId w:val="1"/>
        </w:numPr>
        <w:rPr>
          <w:rFonts w:asciiTheme="minorBidi" w:hAnsiTheme="minorBidi"/>
          <w:sz w:val="20"/>
          <w:szCs w:val="20"/>
        </w:rPr>
      </w:pPr>
      <w:r w:rsidRPr="00A61019">
        <w:rPr>
          <w:rFonts w:asciiTheme="minorBidi" w:hAnsiTheme="minorBidi"/>
          <w:sz w:val="20"/>
          <w:szCs w:val="20"/>
        </w:rPr>
        <w:t>GPA Version 2.0.7646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</w:p>
    <w:p w:rsidR="00A61019" w:rsidRPr="005366F9" w:rsidRDefault="00A61019" w:rsidP="00A61019">
      <w:pPr>
        <w:spacing w:after="0"/>
        <w:rPr>
          <w:u w:val="single"/>
        </w:rPr>
      </w:pPr>
      <w:r w:rsidRPr="005366F9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A61019" w:rsidRPr="00A7013A" w:rsidTr="004068B2">
        <w:tc>
          <w:tcPr>
            <w:tcW w:w="2952" w:type="dxa"/>
          </w:tcPr>
          <w:p w:rsidR="00A61019" w:rsidRPr="00A7013A" w:rsidRDefault="00A61019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A61019" w:rsidRPr="00A7013A" w:rsidRDefault="00A61019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A61019" w:rsidRPr="00A7013A" w:rsidRDefault="00A61019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A61019" w:rsidRPr="006232F6" w:rsidTr="004068B2">
        <w:tc>
          <w:tcPr>
            <w:tcW w:w="2952" w:type="dxa"/>
          </w:tcPr>
          <w:p w:rsidR="00A61019" w:rsidRPr="006232F6" w:rsidRDefault="00A61019" w:rsidP="004068B2">
            <w:r w:rsidRPr="006232F6">
              <w:t>Control Panel</w:t>
            </w:r>
          </w:p>
        </w:tc>
        <w:tc>
          <w:tcPr>
            <w:tcW w:w="2952" w:type="dxa"/>
          </w:tcPr>
          <w:p w:rsidR="00A61019" w:rsidRPr="006232F6" w:rsidRDefault="00A61019" w:rsidP="004068B2">
            <w:r>
              <w:t>2.1.4.63</w:t>
            </w:r>
          </w:p>
        </w:tc>
        <w:tc>
          <w:tcPr>
            <w:tcW w:w="2952" w:type="dxa"/>
          </w:tcPr>
          <w:p w:rsidR="00A61019" w:rsidRPr="006232F6" w:rsidRDefault="00A61019" w:rsidP="004068B2">
            <w:r w:rsidRPr="006232F6">
              <w:t>4A</w:t>
            </w:r>
          </w:p>
        </w:tc>
      </w:tr>
      <w:tr w:rsidR="00A61019" w:rsidRPr="006232F6" w:rsidTr="004068B2">
        <w:tc>
          <w:tcPr>
            <w:tcW w:w="2952" w:type="dxa"/>
          </w:tcPr>
          <w:p w:rsidR="00A61019" w:rsidRPr="006232F6" w:rsidRDefault="00A61019" w:rsidP="004068B2">
            <w:r w:rsidRPr="006232F6">
              <w:t>RF Module</w:t>
            </w:r>
          </w:p>
        </w:tc>
        <w:tc>
          <w:tcPr>
            <w:tcW w:w="2952" w:type="dxa"/>
          </w:tcPr>
          <w:p w:rsidR="00A61019" w:rsidRPr="006232F6" w:rsidRDefault="00A61019" w:rsidP="004068B2">
            <w:r>
              <w:t>4.6.0.26</w:t>
            </w:r>
          </w:p>
        </w:tc>
        <w:tc>
          <w:tcPr>
            <w:tcW w:w="2952" w:type="dxa"/>
          </w:tcPr>
          <w:p w:rsidR="00A61019" w:rsidRPr="006232F6" w:rsidRDefault="00A61019" w:rsidP="004068B2">
            <w:r>
              <w:t>3A</w:t>
            </w:r>
          </w:p>
        </w:tc>
      </w:tr>
      <w:tr w:rsidR="00A61019" w:rsidRPr="006232F6" w:rsidTr="004068B2">
        <w:tc>
          <w:tcPr>
            <w:tcW w:w="2952" w:type="dxa"/>
          </w:tcPr>
          <w:p w:rsidR="00A61019" w:rsidRPr="006232F6" w:rsidRDefault="00A61019" w:rsidP="004068B2">
            <w:r w:rsidRPr="006232F6">
              <w:t>PIR</w:t>
            </w:r>
          </w:p>
        </w:tc>
        <w:tc>
          <w:tcPr>
            <w:tcW w:w="2952" w:type="dxa"/>
          </w:tcPr>
          <w:p w:rsidR="00A61019" w:rsidRPr="006232F6" w:rsidRDefault="00A61019" w:rsidP="004068B2">
            <w:r>
              <w:t>0.6.0.7</w:t>
            </w:r>
          </w:p>
        </w:tc>
        <w:tc>
          <w:tcPr>
            <w:tcW w:w="2952" w:type="dxa"/>
          </w:tcPr>
          <w:p w:rsidR="00A61019" w:rsidRPr="006232F6" w:rsidRDefault="00A61019" w:rsidP="004068B2">
            <w:r>
              <w:t>3</w:t>
            </w:r>
          </w:p>
        </w:tc>
      </w:tr>
      <w:tr w:rsidR="00A61019" w:rsidRPr="006232F6" w:rsidTr="004068B2">
        <w:tc>
          <w:tcPr>
            <w:tcW w:w="2952" w:type="dxa"/>
          </w:tcPr>
          <w:p w:rsidR="00A61019" w:rsidRPr="006232F6" w:rsidRDefault="00A61019" w:rsidP="004068B2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A61019" w:rsidRPr="006232F6" w:rsidRDefault="00A61019" w:rsidP="004068B2">
            <w:r>
              <w:t>1.2.0.17</w:t>
            </w:r>
          </w:p>
        </w:tc>
        <w:tc>
          <w:tcPr>
            <w:tcW w:w="2952" w:type="dxa"/>
          </w:tcPr>
          <w:p w:rsidR="00A61019" w:rsidRPr="006232F6" w:rsidRDefault="00A61019" w:rsidP="004068B2">
            <w:r>
              <w:t>3</w:t>
            </w:r>
          </w:p>
        </w:tc>
      </w:tr>
      <w:tr w:rsidR="00A61019" w:rsidRPr="006232F6" w:rsidTr="004068B2">
        <w:tc>
          <w:tcPr>
            <w:tcW w:w="2952" w:type="dxa"/>
          </w:tcPr>
          <w:p w:rsidR="00A61019" w:rsidRPr="006232F6" w:rsidRDefault="00A61019" w:rsidP="004068B2">
            <w:r w:rsidRPr="00A7013A">
              <w:t>Magnet</w:t>
            </w:r>
          </w:p>
        </w:tc>
        <w:tc>
          <w:tcPr>
            <w:tcW w:w="2952" w:type="dxa"/>
          </w:tcPr>
          <w:p w:rsidR="00A61019" w:rsidRPr="006232F6" w:rsidRDefault="00A61019" w:rsidP="004068B2">
            <w:r>
              <w:t>0.6.0.7</w:t>
            </w:r>
          </w:p>
        </w:tc>
        <w:tc>
          <w:tcPr>
            <w:tcW w:w="2952" w:type="dxa"/>
          </w:tcPr>
          <w:p w:rsidR="00A61019" w:rsidRPr="006232F6" w:rsidRDefault="00A61019" w:rsidP="004068B2">
            <w:r>
              <w:t>4A</w:t>
            </w:r>
          </w:p>
        </w:tc>
      </w:tr>
      <w:tr w:rsidR="00A61019" w:rsidRPr="006232F6" w:rsidTr="004068B2">
        <w:tc>
          <w:tcPr>
            <w:tcW w:w="2952" w:type="dxa"/>
          </w:tcPr>
          <w:p w:rsidR="00A61019" w:rsidRPr="006232F6" w:rsidRDefault="00A61019" w:rsidP="004068B2">
            <w:r w:rsidRPr="00A7013A">
              <w:t>Technical Contact</w:t>
            </w:r>
          </w:p>
        </w:tc>
        <w:tc>
          <w:tcPr>
            <w:tcW w:w="2952" w:type="dxa"/>
          </w:tcPr>
          <w:p w:rsidR="00A61019" w:rsidRDefault="00A61019" w:rsidP="004068B2">
            <w:r w:rsidRPr="006072B4">
              <w:t>0.6.0.7</w:t>
            </w:r>
          </w:p>
        </w:tc>
        <w:tc>
          <w:tcPr>
            <w:tcW w:w="2952" w:type="dxa"/>
          </w:tcPr>
          <w:p w:rsidR="00A61019" w:rsidRPr="006232F6" w:rsidRDefault="00A61019" w:rsidP="004068B2">
            <w:r>
              <w:t>4A</w:t>
            </w:r>
          </w:p>
        </w:tc>
      </w:tr>
      <w:tr w:rsidR="00A61019" w:rsidRPr="006232F6" w:rsidTr="004068B2">
        <w:tc>
          <w:tcPr>
            <w:tcW w:w="2952" w:type="dxa"/>
          </w:tcPr>
          <w:p w:rsidR="00A61019" w:rsidRPr="006232F6" w:rsidRDefault="00A61019" w:rsidP="004068B2">
            <w:r>
              <w:t>Indoor Siren</w:t>
            </w:r>
          </w:p>
        </w:tc>
        <w:tc>
          <w:tcPr>
            <w:tcW w:w="2952" w:type="dxa"/>
          </w:tcPr>
          <w:p w:rsidR="00A61019" w:rsidRDefault="00A61019" w:rsidP="004068B2">
            <w:r w:rsidRPr="006072B4">
              <w:t>0.6.0.7</w:t>
            </w:r>
          </w:p>
        </w:tc>
        <w:tc>
          <w:tcPr>
            <w:tcW w:w="2952" w:type="dxa"/>
          </w:tcPr>
          <w:p w:rsidR="00A61019" w:rsidRPr="006232F6" w:rsidRDefault="00A61019" w:rsidP="004068B2">
            <w:r>
              <w:t>2</w:t>
            </w:r>
          </w:p>
        </w:tc>
      </w:tr>
      <w:tr w:rsidR="00A61019" w:rsidRPr="006232F6" w:rsidTr="004068B2">
        <w:tc>
          <w:tcPr>
            <w:tcW w:w="2952" w:type="dxa"/>
          </w:tcPr>
          <w:p w:rsidR="00A61019" w:rsidRPr="006232F6" w:rsidRDefault="00A61019" w:rsidP="004068B2">
            <w:r>
              <w:t>Outdoor Siren</w:t>
            </w:r>
          </w:p>
        </w:tc>
        <w:tc>
          <w:tcPr>
            <w:tcW w:w="2952" w:type="dxa"/>
          </w:tcPr>
          <w:p w:rsidR="00A61019" w:rsidRDefault="00A61019" w:rsidP="004068B2">
            <w:r w:rsidRPr="006072B4">
              <w:t>0.6.0.7</w:t>
            </w:r>
          </w:p>
        </w:tc>
        <w:tc>
          <w:tcPr>
            <w:tcW w:w="2952" w:type="dxa"/>
          </w:tcPr>
          <w:p w:rsidR="00A61019" w:rsidRPr="006232F6" w:rsidRDefault="00A61019" w:rsidP="004068B2">
            <w:r>
              <w:t>2</w:t>
            </w:r>
          </w:p>
        </w:tc>
      </w:tr>
      <w:tr w:rsidR="00A61019" w:rsidRPr="006232F6" w:rsidTr="004068B2">
        <w:tc>
          <w:tcPr>
            <w:tcW w:w="2952" w:type="dxa"/>
          </w:tcPr>
          <w:p w:rsidR="00A61019" w:rsidRPr="006232F6" w:rsidRDefault="00A61019" w:rsidP="004068B2">
            <w:r>
              <w:t>I/O Device</w:t>
            </w:r>
          </w:p>
        </w:tc>
        <w:tc>
          <w:tcPr>
            <w:tcW w:w="2952" w:type="dxa"/>
          </w:tcPr>
          <w:p w:rsidR="00A61019" w:rsidRPr="006232F6" w:rsidRDefault="00A61019" w:rsidP="004068B2">
            <w:r>
              <w:t>1.1.0.16</w:t>
            </w:r>
          </w:p>
        </w:tc>
        <w:tc>
          <w:tcPr>
            <w:tcW w:w="2952" w:type="dxa"/>
          </w:tcPr>
          <w:p w:rsidR="00A61019" w:rsidRPr="006232F6" w:rsidRDefault="00A61019" w:rsidP="004068B2">
            <w:r>
              <w:t>2B</w:t>
            </w:r>
          </w:p>
        </w:tc>
      </w:tr>
      <w:tr w:rsidR="00A61019" w:rsidRPr="006232F6" w:rsidTr="004068B2">
        <w:tc>
          <w:tcPr>
            <w:tcW w:w="2952" w:type="dxa"/>
          </w:tcPr>
          <w:p w:rsidR="00A61019" w:rsidRPr="006232F6" w:rsidRDefault="00A61019" w:rsidP="004068B2">
            <w:r>
              <w:t>Keyfob</w:t>
            </w:r>
          </w:p>
        </w:tc>
        <w:tc>
          <w:tcPr>
            <w:tcW w:w="2952" w:type="dxa"/>
          </w:tcPr>
          <w:p w:rsidR="00A61019" w:rsidRPr="006232F6" w:rsidRDefault="00A61019" w:rsidP="004068B2">
            <w:r>
              <w:t>0.2.0.3</w:t>
            </w:r>
          </w:p>
        </w:tc>
        <w:tc>
          <w:tcPr>
            <w:tcW w:w="2952" w:type="dxa"/>
          </w:tcPr>
          <w:p w:rsidR="00A61019" w:rsidRPr="006232F6" w:rsidRDefault="00A61019" w:rsidP="004068B2">
            <w:r>
              <w:t>1A</w:t>
            </w:r>
          </w:p>
        </w:tc>
      </w:tr>
      <w:tr w:rsidR="00A61019" w:rsidRPr="006232F6" w:rsidTr="004068B2">
        <w:tc>
          <w:tcPr>
            <w:tcW w:w="2952" w:type="dxa"/>
          </w:tcPr>
          <w:p w:rsidR="00A61019" w:rsidRPr="006232F6" w:rsidRDefault="00A61019" w:rsidP="004068B2">
            <w:r>
              <w:t>GBD</w:t>
            </w:r>
          </w:p>
        </w:tc>
        <w:tc>
          <w:tcPr>
            <w:tcW w:w="2952" w:type="dxa"/>
          </w:tcPr>
          <w:p w:rsidR="00A61019" w:rsidRPr="006232F6" w:rsidRDefault="00A61019" w:rsidP="004068B2">
            <w:r>
              <w:t>1.4.0.21</w:t>
            </w:r>
          </w:p>
        </w:tc>
        <w:tc>
          <w:tcPr>
            <w:tcW w:w="2952" w:type="dxa"/>
          </w:tcPr>
          <w:p w:rsidR="00A61019" w:rsidRPr="006232F6" w:rsidRDefault="00A61019" w:rsidP="004068B2">
            <w:r>
              <w:t>1B</w:t>
            </w:r>
          </w:p>
        </w:tc>
      </w:tr>
      <w:tr w:rsidR="00A61019" w:rsidRPr="006232F6" w:rsidTr="004068B2">
        <w:tc>
          <w:tcPr>
            <w:tcW w:w="2952" w:type="dxa"/>
          </w:tcPr>
          <w:p w:rsidR="00A61019" w:rsidRPr="006232F6" w:rsidRDefault="00A61019" w:rsidP="004068B2">
            <w:r>
              <w:t>LCD Keypad</w:t>
            </w:r>
          </w:p>
        </w:tc>
        <w:tc>
          <w:tcPr>
            <w:tcW w:w="2952" w:type="dxa"/>
          </w:tcPr>
          <w:p w:rsidR="00A61019" w:rsidRPr="006232F6" w:rsidRDefault="00A61019" w:rsidP="004068B2">
            <w:r>
              <w:t>1.0.5.16</w:t>
            </w:r>
          </w:p>
        </w:tc>
        <w:tc>
          <w:tcPr>
            <w:tcW w:w="2952" w:type="dxa"/>
          </w:tcPr>
          <w:p w:rsidR="00A61019" w:rsidRPr="006232F6" w:rsidRDefault="00A61019" w:rsidP="004068B2">
            <w:r>
              <w:t>1B</w:t>
            </w:r>
          </w:p>
        </w:tc>
      </w:tr>
      <w:tr w:rsidR="00A61019" w:rsidRPr="006232F6" w:rsidTr="004068B2">
        <w:tc>
          <w:tcPr>
            <w:tcW w:w="2952" w:type="dxa"/>
          </w:tcPr>
          <w:p w:rsidR="00A61019" w:rsidRPr="006232F6" w:rsidRDefault="00A61019" w:rsidP="004068B2">
            <w:r>
              <w:t>Door Module</w:t>
            </w:r>
          </w:p>
        </w:tc>
        <w:tc>
          <w:tcPr>
            <w:tcW w:w="2952" w:type="dxa"/>
          </w:tcPr>
          <w:p w:rsidR="00A61019" w:rsidRPr="006232F6" w:rsidRDefault="00A61019" w:rsidP="004068B2">
            <w:r>
              <w:t>0.1.0.3</w:t>
            </w:r>
          </w:p>
        </w:tc>
        <w:tc>
          <w:tcPr>
            <w:tcW w:w="2952" w:type="dxa"/>
          </w:tcPr>
          <w:p w:rsidR="00A61019" w:rsidRPr="006232F6" w:rsidRDefault="00A61019" w:rsidP="004068B2">
            <w:r>
              <w:t>2</w:t>
            </w:r>
          </w:p>
        </w:tc>
      </w:tr>
      <w:tr w:rsidR="00A61019" w:rsidRPr="006232F6" w:rsidTr="004068B2">
        <w:tc>
          <w:tcPr>
            <w:tcW w:w="2952" w:type="dxa"/>
          </w:tcPr>
          <w:p w:rsidR="00A61019" w:rsidRPr="006232F6" w:rsidRDefault="00A61019" w:rsidP="004068B2"/>
        </w:tc>
        <w:tc>
          <w:tcPr>
            <w:tcW w:w="2952" w:type="dxa"/>
          </w:tcPr>
          <w:p w:rsidR="00A61019" w:rsidRPr="006232F6" w:rsidRDefault="00A61019" w:rsidP="004068B2"/>
        </w:tc>
        <w:tc>
          <w:tcPr>
            <w:tcW w:w="2952" w:type="dxa"/>
          </w:tcPr>
          <w:p w:rsidR="00A61019" w:rsidRPr="006232F6" w:rsidRDefault="00A61019" w:rsidP="004068B2"/>
        </w:tc>
      </w:tr>
    </w:tbl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</w:p>
    <w:p w:rsidR="007467BE" w:rsidRPr="00A61019" w:rsidRDefault="007467BE" w:rsidP="00A61019">
      <w:pPr>
        <w:spacing w:after="0"/>
        <w:rPr>
          <w:u w:val="single"/>
        </w:rPr>
      </w:pPr>
      <w:r w:rsidRPr="00A61019">
        <w:rPr>
          <w:u w:val="single"/>
        </w:rPr>
        <w:t>Changes:</w:t>
      </w:r>
    </w:p>
    <w:p w:rsidR="007467BE" w:rsidRPr="00A61019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r w:rsidRPr="00A61019">
        <w:rPr>
          <w:rFonts w:asciiTheme="minorBidi" w:hAnsiTheme="minorBidi"/>
          <w:sz w:val="20"/>
          <w:szCs w:val="20"/>
        </w:rPr>
        <w:t>ASCBT-181 Bug Fix - API event calls are absent on enabling/disabling of users</w:t>
      </w:r>
    </w:p>
    <w:p w:rsidR="007467BE" w:rsidRPr="00A61019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r w:rsidRPr="00A61019">
        <w:rPr>
          <w:rFonts w:asciiTheme="minorBidi" w:hAnsiTheme="minorBidi"/>
          <w:sz w:val="20"/>
          <w:szCs w:val="20"/>
        </w:rPr>
        <w:t>ASCBT-182 Bug Fix - API event calls are absent on enabling/disabling of keyfobs</w:t>
      </w:r>
    </w:p>
    <w:p w:rsidR="007467BE" w:rsidRPr="00A61019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r w:rsidRPr="00A61019">
        <w:rPr>
          <w:rFonts w:asciiTheme="minorBidi" w:hAnsiTheme="minorBidi"/>
          <w:sz w:val="20"/>
          <w:szCs w:val="20"/>
        </w:rPr>
        <w:t>Bug Fix - Keyfob Low bat blocks the system to be armed</w:t>
      </w:r>
    </w:p>
    <w:p w:rsidR="007467BE" w:rsidRPr="00A61019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r w:rsidRPr="00A61019">
        <w:rPr>
          <w:rFonts w:asciiTheme="minorBidi" w:hAnsiTheme="minorBidi"/>
          <w:sz w:val="20"/>
          <w:szCs w:val="20"/>
        </w:rPr>
        <w:t xml:space="preserve">Bug Fix - The MCU crash in the exit delay if the </w:t>
      </w:r>
      <w:proofErr w:type="spellStart"/>
      <w:r w:rsidRPr="00A61019">
        <w:rPr>
          <w:rFonts w:asciiTheme="minorBidi" w:hAnsiTheme="minorBidi"/>
          <w:sz w:val="20"/>
          <w:szCs w:val="20"/>
        </w:rPr>
        <w:t>pstn</w:t>
      </w:r>
      <w:proofErr w:type="spellEnd"/>
      <w:r w:rsidRPr="00A61019">
        <w:rPr>
          <w:rFonts w:asciiTheme="minorBidi" w:hAnsiTheme="minorBidi"/>
          <w:sz w:val="20"/>
          <w:szCs w:val="20"/>
        </w:rPr>
        <w:t xml:space="preserve"> is disconnected</w:t>
      </w:r>
    </w:p>
    <w:p w:rsidR="007467BE" w:rsidRPr="00A61019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r w:rsidRPr="00A61019">
        <w:rPr>
          <w:rFonts w:asciiTheme="minorBidi" w:hAnsiTheme="minorBidi"/>
          <w:sz w:val="20"/>
          <w:szCs w:val="20"/>
        </w:rPr>
        <w:t>Added clear ignored events from Keypad</w:t>
      </w:r>
    </w:p>
    <w:p w:rsidR="007467BE" w:rsidRPr="00A61019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r w:rsidRPr="00A61019">
        <w:rPr>
          <w:rFonts w:asciiTheme="minorBidi" w:hAnsiTheme="minorBidi"/>
          <w:sz w:val="20"/>
          <w:szCs w:val="20"/>
        </w:rPr>
        <w:t xml:space="preserve">Bug Fix - </w:t>
      </w:r>
      <w:proofErr w:type="spellStart"/>
      <w:r w:rsidRPr="00A61019">
        <w:rPr>
          <w:rFonts w:asciiTheme="minorBidi" w:hAnsiTheme="minorBidi"/>
          <w:sz w:val="20"/>
          <w:szCs w:val="20"/>
        </w:rPr>
        <w:t>AC_Power</w:t>
      </w:r>
      <w:proofErr w:type="spellEnd"/>
      <w:r w:rsidRPr="00A61019">
        <w:rPr>
          <w:rFonts w:asciiTheme="minorBidi" w:hAnsiTheme="minorBidi"/>
          <w:sz w:val="20"/>
          <w:szCs w:val="20"/>
        </w:rPr>
        <w:t xml:space="preserve"> &amp; RF Jamming component event not supported</w:t>
      </w:r>
    </w:p>
    <w:p w:rsidR="007467BE" w:rsidRPr="00A61019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r w:rsidRPr="00A61019">
        <w:rPr>
          <w:rFonts w:asciiTheme="minorBidi" w:hAnsiTheme="minorBidi"/>
          <w:sz w:val="20"/>
          <w:szCs w:val="20"/>
        </w:rPr>
        <w:t>ASCBT 167 Bug Fix - Keypad state machine is not synchronized with MCU state machine after by API-control commands</w:t>
      </w:r>
    </w:p>
    <w:p w:rsidR="007467BE" w:rsidRPr="00A61019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r w:rsidRPr="00A61019">
        <w:rPr>
          <w:rFonts w:asciiTheme="minorBidi" w:hAnsiTheme="minorBidi"/>
          <w:sz w:val="20"/>
          <w:szCs w:val="20"/>
        </w:rPr>
        <w:t>ASCBT 184 Bug Fix - API event calls are absent on change of user PIN</w:t>
      </w:r>
    </w:p>
    <w:p w:rsidR="007467BE" w:rsidRPr="007467BE" w:rsidRDefault="007467BE" w:rsidP="00A61019">
      <w:pPr>
        <w:pStyle w:val="Heading2"/>
      </w:pPr>
      <w:bookmarkStart w:id="66" w:name="_Toc462838403"/>
      <w:bookmarkStart w:id="67" w:name="_Toc523816831"/>
      <w:r w:rsidRPr="007467BE">
        <w:lastRenderedPageBreak/>
        <w:t>Release Date: 9/6/2016</w:t>
      </w:r>
      <w:bookmarkEnd w:id="66"/>
      <w:bookmarkEnd w:id="67"/>
    </w:p>
    <w:p w:rsidR="007467BE" w:rsidRPr="00F204F2" w:rsidRDefault="007467BE" w:rsidP="007467BE">
      <w:pPr>
        <w:rPr>
          <w:rFonts w:ascii="Arial" w:hAnsi="Arial" w:cs="Arial"/>
          <w:sz w:val="20"/>
          <w:szCs w:val="20"/>
        </w:rPr>
      </w:pPr>
      <w:r w:rsidRPr="00F204F2">
        <w:rPr>
          <w:rFonts w:ascii="Arial" w:hAnsi="Arial" w:cs="Arial"/>
          <w:sz w:val="20"/>
          <w:szCs w:val="20"/>
        </w:rPr>
        <w:t>SVN Location: https://subversion.ise.de/svn/gira/AlarmSystemCrow</w:t>
      </w:r>
    </w:p>
    <w:p w:rsidR="007467BE" w:rsidRPr="00F204F2" w:rsidRDefault="007467BE" w:rsidP="00F204F2">
      <w:pPr>
        <w:spacing w:after="0"/>
        <w:rPr>
          <w:u w:val="single"/>
        </w:rPr>
      </w:pPr>
      <w:r w:rsidRPr="00F204F2">
        <w:rPr>
          <w:u w:val="single"/>
        </w:rPr>
        <w:t>The Package includes:</w:t>
      </w:r>
    </w:p>
    <w:p w:rsidR="007467BE" w:rsidRPr="00F204F2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proofErr w:type="spellStart"/>
      <w:r w:rsidRPr="00F204F2">
        <w:rPr>
          <w:rFonts w:asciiTheme="minorBidi" w:hAnsiTheme="minorBidi"/>
          <w:sz w:val="20"/>
          <w:szCs w:val="20"/>
        </w:rPr>
        <w:t>CrowLibrary</w:t>
      </w:r>
      <w:proofErr w:type="spellEnd"/>
      <w:r w:rsidRPr="00F204F2">
        <w:rPr>
          <w:rFonts w:asciiTheme="minorBidi" w:hAnsiTheme="minorBidi"/>
          <w:sz w:val="20"/>
          <w:szCs w:val="20"/>
        </w:rPr>
        <w:t xml:space="preserve"> Version 2.1.2.33</w:t>
      </w:r>
    </w:p>
    <w:p w:rsidR="007467BE" w:rsidRPr="00F204F2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F204F2">
        <w:rPr>
          <w:rFonts w:asciiTheme="minorBidi" w:hAnsiTheme="minorBidi"/>
          <w:sz w:val="20"/>
          <w:szCs w:val="20"/>
        </w:rPr>
        <w:t>IPMApplication</w:t>
      </w:r>
      <w:proofErr w:type="spellEnd"/>
      <w:r w:rsidRPr="00F204F2">
        <w:rPr>
          <w:rFonts w:asciiTheme="minorBidi" w:hAnsiTheme="minorBidi"/>
          <w:sz w:val="20"/>
          <w:szCs w:val="20"/>
        </w:rPr>
        <w:t xml:space="preserve"> Version 2.1.3.33</w:t>
      </w:r>
    </w:p>
    <w:p w:rsidR="007467BE" w:rsidRPr="00F204F2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F204F2">
        <w:rPr>
          <w:rFonts w:asciiTheme="minorBidi" w:hAnsiTheme="minorBidi"/>
          <w:sz w:val="20"/>
          <w:szCs w:val="20"/>
        </w:rPr>
        <w:t>UpdateFirmware</w:t>
      </w:r>
      <w:proofErr w:type="spellEnd"/>
      <w:r w:rsidRPr="00F204F2">
        <w:rPr>
          <w:rFonts w:asciiTheme="minorBidi" w:hAnsiTheme="minorBidi"/>
          <w:sz w:val="20"/>
          <w:szCs w:val="20"/>
        </w:rPr>
        <w:t xml:space="preserve"> Version 1.7.2.39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</w:p>
    <w:p w:rsidR="007467BE" w:rsidRPr="00F204F2" w:rsidRDefault="007467BE" w:rsidP="00F204F2">
      <w:pPr>
        <w:spacing w:after="0"/>
        <w:rPr>
          <w:u w:val="single"/>
        </w:rPr>
      </w:pPr>
      <w:r w:rsidRPr="00F204F2">
        <w:rPr>
          <w:u w:val="single"/>
        </w:rPr>
        <w:t xml:space="preserve"> </w:t>
      </w:r>
      <w:r w:rsidR="00F204F2" w:rsidRPr="00F204F2">
        <w:rPr>
          <w:u w:val="single"/>
        </w:rPr>
        <w:t>Compatibility</w:t>
      </w:r>
      <w:r w:rsidRPr="00F204F2">
        <w:rPr>
          <w:u w:val="single"/>
        </w:rPr>
        <w:t>:</w:t>
      </w:r>
    </w:p>
    <w:p w:rsidR="007467BE" w:rsidRPr="00F204F2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proofErr w:type="spellStart"/>
      <w:r w:rsidRPr="00F204F2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F204F2">
        <w:rPr>
          <w:rFonts w:asciiTheme="minorBidi" w:hAnsiTheme="minorBidi"/>
          <w:sz w:val="20"/>
          <w:szCs w:val="20"/>
        </w:rPr>
        <w:t xml:space="preserve"> Version 1.0.6.19</w:t>
      </w:r>
    </w:p>
    <w:p w:rsidR="007467BE" w:rsidRPr="00F204F2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proofErr w:type="spellStart"/>
      <w:r w:rsidRPr="00F204F2">
        <w:rPr>
          <w:rFonts w:asciiTheme="minorBidi" w:hAnsiTheme="minorBidi"/>
          <w:sz w:val="20"/>
          <w:szCs w:val="20"/>
        </w:rPr>
        <w:t>Gira</w:t>
      </w:r>
      <w:proofErr w:type="spellEnd"/>
      <w:r w:rsidRPr="00F204F2">
        <w:rPr>
          <w:rFonts w:asciiTheme="minorBidi" w:hAnsiTheme="minorBidi"/>
          <w:sz w:val="20"/>
          <w:szCs w:val="20"/>
        </w:rPr>
        <w:t xml:space="preserve"> Device Package : 1.0.372.0</w:t>
      </w:r>
    </w:p>
    <w:p w:rsidR="007467BE" w:rsidRPr="00F204F2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>XSD version 1.0.0.8</w:t>
      </w:r>
    </w:p>
    <w:p w:rsidR="007467BE" w:rsidRPr="00F204F2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>GPA Version 2.0.7646</w:t>
      </w:r>
    </w:p>
    <w:p w:rsidR="00F204F2" w:rsidRPr="00F204F2" w:rsidRDefault="00F204F2" w:rsidP="00F204F2">
      <w:pPr>
        <w:spacing w:after="0"/>
        <w:rPr>
          <w:u w:val="single"/>
        </w:rPr>
      </w:pPr>
      <w:r w:rsidRPr="00F204F2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F204F2" w:rsidRPr="00A7013A" w:rsidTr="004068B2">
        <w:tc>
          <w:tcPr>
            <w:tcW w:w="2952" w:type="dxa"/>
          </w:tcPr>
          <w:p w:rsidR="00F204F2" w:rsidRPr="00A7013A" w:rsidRDefault="00F204F2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F204F2" w:rsidRPr="00A7013A" w:rsidRDefault="00F204F2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F204F2" w:rsidRPr="00A7013A" w:rsidRDefault="00F204F2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 w:rsidRPr="006232F6">
              <w:t>Control Panel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2.1.4.62</w:t>
            </w:r>
          </w:p>
        </w:tc>
        <w:tc>
          <w:tcPr>
            <w:tcW w:w="2952" w:type="dxa"/>
          </w:tcPr>
          <w:p w:rsidR="00F204F2" w:rsidRPr="006232F6" w:rsidRDefault="00F204F2" w:rsidP="004068B2">
            <w:r w:rsidRPr="006232F6">
              <w:t>4A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 w:rsidRPr="006232F6">
              <w:t>RF Module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4.6.0.26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3A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 w:rsidRPr="006232F6">
              <w:t>PIR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0.6.0.7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3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F204F2" w:rsidRPr="006232F6" w:rsidRDefault="00F204F2" w:rsidP="004068B2">
            <w:r>
              <w:t>1.2.0.17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3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 w:rsidRPr="00A7013A">
              <w:t>Magnet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0.6.0.7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4A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 w:rsidRPr="00A7013A">
              <w:t>Technical Contact</w:t>
            </w:r>
          </w:p>
        </w:tc>
        <w:tc>
          <w:tcPr>
            <w:tcW w:w="2952" w:type="dxa"/>
          </w:tcPr>
          <w:p w:rsidR="00F204F2" w:rsidRDefault="00F204F2" w:rsidP="004068B2">
            <w:r w:rsidRPr="006072B4">
              <w:t>0.6.0.7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4A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>
              <w:t>Indoor Siren</w:t>
            </w:r>
          </w:p>
        </w:tc>
        <w:tc>
          <w:tcPr>
            <w:tcW w:w="2952" w:type="dxa"/>
          </w:tcPr>
          <w:p w:rsidR="00F204F2" w:rsidRDefault="00F204F2" w:rsidP="004068B2">
            <w:r w:rsidRPr="006072B4">
              <w:t>0.6.0.7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2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>
              <w:t>Outdoor Siren</w:t>
            </w:r>
          </w:p>
        </w:tc>
        <w:tc>
          <w:tcPr>
            <w:tcW w:w="2952" w:type="dxa"/>
          </w:tcPr>
          <w:p w:rsidR="00F204F2" w:rsidRDefault="00F204F2" w:rsidP="004068B2">
            <w:r w:rsidRPr="006072B4">
              <w:t>0.6.0.7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2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>
              <w:t>I/O Device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1.1.0.16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2B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>
              <w:t>Keyfob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0.2.0.3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1A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>
              <w:t>GBD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1.4.0.21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1B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>
              <w:t>LCD Keypad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1.0.5.16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1B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>
              <w:t>Door Module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0.1.0.3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2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/>
        </w:tc>
        <w:tc>
          <w:tcPr>
            <w:tcW w:w="2952" w:type="dxa"/>
          </w:tcPr>
          <w:p w:rsidR="00F204F2" w:rsidRPr="006232F6" w:rsidRDefault="00F204F2" w:rsidP="004068B2"/>
        </w:tc>
        <w:tc>
          <w:tcPr>
            <w:tcW w:w="2952" w:type="dxa"/>
          </w:tcPr>
          <w:p w:rsidR="00F204F2" w:rsidRPr="006232F6" w:rsidRDefault="00F204F2" w:rsidP="004068B2"/>
        </w:tc>
      </w:tr>
    </w:tbl>
    <w:p w:rsidR="00F204F2" w:rsidRPr="00F204F2" w:rsidRDefault="00F204F2" w:rsidP="00F204F2">
      <w:pPr>
        <w:pStyle w:val="ListParagraph"/>
        <w:rPr>
          <w:rFonts w:asciiTheme="minorBidi" w:hAnsiTheme="minorBidi"/>
          <w:sz w:val="20"/>
          <w:szCs w:val="20"/>
        </w:rPr>
      </w:pPr>
    </w:p>
    <w:p w:rsidR="00F204F2" w:rsidRPr="00F204F2" w:rsidRDefault="00F204F2" w:rsidP="00F204F2">
      <w:pPr>
        <w:spacing w:after="0"/>
        <w:rPr>
          <w:u w:val="single"/>
        </w:rPr>
      </w:pPr>
      <w:r w:rsidRPr="00F204F2">
        <w:rPr>
          <w:u w:val="single"/>
        </w:rPr>
        <w:t>Changes:</w:t>
      </w:r>
    </w:p>
    <w:p w:rsidR="007467BE" w:rsidRPr="00F204F2" w:rsidRDefault="007467BE" w:rsidP="00AD563B">
      <w:pPr>
        <w:pStyle w:val="ListParagraph"/>
        <w:numPr>
          <w:ilvl w:val="0"/>
          <w:numId w:val="12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>Bug Fix - The user can't cancel pet immunity</w:t>
      </w:r>
    </w:p>
    <w:p w:rsidR="007467BE" w:rsidRPr="00F204F2" w:rsidRDefault="007467BE" w:rsidP="00AD563B">
      <w:pPr>
        <w:pStyle w:val="ListParagraph"/>
        <w:numPr>
          <w:ilvl w:val="0"/>
          <w:numId w:val="12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>Added support for users' timeslots</w:t>
      </w:r>
    </w:p>
    <w:p w:rsidR="007467BE" w:rsidRPr="00F204F2" w:rsidRDefault="007467BE" w:rsidP="00AD563B">
      <w:pPr>
        <w:pStyle w:val="ListParagraph"/>
        <w:numPr>
          <w:ilvl w:val="0"/>
          <w:numId w:val="12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>fixed handling of resolve alarm when the input is open</w:t>
      </w:r>
    </w:p>
    <w:p w:rsidR="007467BE" w:rsidRPr="00F204F2" w:rsidRDefault="007467BE" w:rsidP="00AD563B">
      <w:pPr>
        <w:pStyle w:val="ListParagraph"/>
        <w:numPr>
          <w:ilvl w:val="0"/>
          <w:numId w:val="12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>fixed pending resolve alarm moved to area level</w:t>
      </w:r>
    </w:p>
    <w:p w:rsidR="007467BE" w:rsidRPr="00F204F2" w:rsidRDefault="007467BE" w:rsidP="00AD563B">
      <w:pPr>
        <w:pStyle w:val="ListParagraph"/>
        <w:numPr>
          <w:ilvl w:val="0"/>
          <w:numId w:val="12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>ATB5 may be bypassed according to configuration</w:t>
      </w:r>
    </w:p>
    <w:p w:rsidR="007467BE" w:rsidRPr="00F204F2" w:rsidRDefault="007467BE" w:rsidP="00AD563B">
      <w:pPr>
        <w:pStyle w:val="ListParagraph"/>
        <w:numPr>
          <w:ilvl w:val="0"/>
          <w:numId w:val="12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>Bug fix - Keyfob disarm led doesn't turn on after pressing disarm button</w:t>
      </w:r>
    </w:p>
    <w:p w:rsidR="007467BE" w:rsidRPr="00F204F2" w:rsidRDefault="007467BE" w:rsidP="00AD563B">
      <w:pPr>
        <w:pStyle w:val="ListParagraph"/>
        <w:numPr>
          <w:ilvl w:val="0"/>
          <w:numId w:val="12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>Bug fix - Control Unit was sent twice in Refresh Component command</w:t>
      </w:r>
    </w:p>
    <w:p w:rsidR="00F204F2" w:rsidRDefault="00F204F2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br w:type="page"/>
      </w:r>
    </w:p>
    <w:p w:rsidR="007467BE" w:rsidRPr="007467BE" w:rsidRDefault="007467BE" w:rsidP="00F204F2">
      <w:pPr>
        <w:pStyle w:val="Heading2"/>
      </w:pPr>
      <w:bookmarkStart w:id="68" w:name="_Toc462838404"/>
      <w:bookmarkStart w:id="69" w:name="_Toc523816832"/>
      <w:r w:rsidRPr="007467BE">
        <w:lastRenderedPageBreak/>
        <w:t>Release Date: 2/6/2016</w:t>
      </w:r>
      <w:bookmarkEnd w:id="68"/>
      <w:bookmarkEnd w:id="69"/>
    </w:p>
    <w:p w:rsidR="007467BE" w:rsidRPr="00F204F2" w:rsidRDefault="007467BE" w:rsidP="007467BE">
      <w:pPr>
        <w:rPr>
          <w:rFonts w:ascii="Arial" w:hAnsi="Arial" w:cs="Arial"/>
          <w:sz w:val="20"/>
          <w:szCs w:val="20"/>
        </w:rPr>
      </w:pPr>
      <w:r w:rsidRPr="00F204F2">
        <w:rPr>
          <w:rFonts w:ascii="Arial" w:hAnsi="Arial" w:cs="Arial"/>
          <w:sz w:val="20"/>
          <w:szCs w:val="20"/>
        </w:rPr>
        <w:t>SVN Location: https://subversion.ise.de/svn/gira/AlarmSystemCrow</w:t>
      </w:r>
    </w:p>
    <w:p w:rsidR="007467BE" w:rsidRPr="00F204F2" w:rsidRDefault="007467BE" w:rsidP="00F204F2">
      <w:pPr>
        <w:spacing w:after="0"/>
        <w:rPr>
          <w:u w:val="single"/>
        </w:rPr>
      </w:pPr>
      <w:r w:rsidRPr="00F204F2">
        <w:rPr>
          <w:u w:val="single"/>
        </w:rPr>
        <w:t>The Package includes:</w:t>
      </w:r>
    </w:p>
    <w:p w:rsidR="007467BE" w:rsidRPr="00F204F2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proofErr w:type="spellStart"/>
      <w:r w:rsidRPr="00F204F2">
        <w:rPr>
          <w:rFonts w:asciiTheme="minorBidi" w:hAnsiTheme="minorBidi"/>
          <w:sz w:val="20"/>
          <w:szCs w:val="20"/>
        </w:rPr>
        <w:t>CrowLibrary</w:t>
      </w:r>
      <w:proofErr w:type="spellEnd"/>
      <w:r w:rsidRPr="00F204F2">
        <w:rPr>
          <w:rFonts w:asciiTheme="minorBidi" w:hAnsiTheme="minorBidi"/>
          <w:sz w:val="20"/>
          <w:szCs w:val="20"/>
        </w:rPr>
        <w:t xml:space="preserve"> Version 2.1.2.32</w:t>
      </w:r>
    </w:p>
    <w:p w:rsidR="007467BE" w:rsidRPr="00F204F2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F204F2">
        <w:rPr>
          <w:rFonts w:asciiTheme="minorBidi" w:hAnsiTheme="minorBidi"/>
          <w:sz w:val="20"/>
          <w:szCs w:val="20"/>
        </w:rPr>
        <w:t>IPMApplication</w:t>
      </w:r>
      <w:proofErr w:type="spellEnd"/>
      <w:r w:rsidRPr="00F204F2">
        <w:rPr>
          <w:rFonts w:asciiTheme="minorBidi" w:hAnsiTheme="minorBidi"/>
          <w:sz w:val="20"/>
          <w:szCs w:val="20"/>
        </w:rPr>
        <w:t xml:space="preserve"> Version 2.1.3.32</w:t>
      </w:r>
    </w:p>
    <w:p w:rsidR="007467BE" w:rsidRPr="00F204F2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F204F2">
        <w:rPr>
          <w:rFonts w:asciiTheme="minorBidi" w:hAnsiTheme="minorBidi"/>
          <w:sz w:val="20"/>
          <w:szCs w:val="20"/>
        </w:rPr>
        <w:t>UpdateFirmware</w:t>
      </w:r>
      <w:proofErr w:type="spellEnd"/>
      <w:r w:rsidRPr="00F204F2">
        <w:rPr>
          <w:rFonts w:asciiTheme="minorBidi" w:hAnsiTheme="minorBidi"/>
          <w:sz w:val="20"/>
          <w:szCs w:val="20"/>
        </w:rPr>
        <w:t xml:space="preserve"> Version 1.7.2.39</w:t>
      </w:r>
    </w:p>
    <w:p w:rsidR="007467BE" w:rsidRPr="00F204F2" w:rsidRDefault="007467BE" w:rsidP="00F204F2">
      <w:pPr>
        <w:rPr>
          <w:u w:val="single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r w:rsidRPr="00F204F2">
        <w:rPr>
          <w:u w:val="single"/>
        </w:rPr>
        <w:t xml:space="preserve"> </w:t>
      </w:r>
      <w:proofErr w:type="spellStart"/>
      <w:r w:rsidRPr="00F204F2">
        <w:rPr>
          <w:u w:val="single"/>
        </w:rPr>
        <w:t>Compatability</w:t>
      </w:r>
      <w:proofErr w:type="spellEnd"/>
      <w:r w:rsidRPr="00F204F2">
        <w:rPr>
          <w:u w:val="single"/>
        </w:rPr>
        <w:t>:</w:t>
      </w:r>
    </w:p>
    <w:p w:rsidR="007467BE" w:rsidRPr="00F204F2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proofErr w:type="spellStart"/>
      <w:r w:rsidRPr="00F204F2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F204F2">
        <w:rPr>
          <w:rFonts w:asciiTheme="minorBidi" w:hAnsiTheme="minorBidi"/>
          <w:sz w:val="20"/>
          <w:szCs w:val="20"/>
        </w:rPr>
        <w:t xml:space="preserve"> Version 1.0.6.19</w:t>
      </w:r>
    </w:p>
    <w:p w:rsidR="007467BE" w:rsidRPr="00F204F2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proofErr w:type="spellStart"/>
      <w:r w:rsidRPr="00F204F2">
        <w:rPr>
          <w:rFonts w:asciiTheme="minorBidi" w:hAnsiTheme="minorBidi"/>
          <w:sz w:val="20"/>
          <w:szCs w:val="20"/>
        </w:rPr>
        <w:t>Gira</w:t>
      </w:r>
      <w:proofErr w:type="spellEnd"/>
      <w:r w:rsidRPr="00F204F2">
        <w:rPr>
          <w:rFonts w:asciiTheme="minorBidi" w:hAnsiTheme="minorBidi"/>
          <w:sz w:val="20"/>
          <w:szCs w:val="20"/>
        </w:rPr>
        <w:t xml:space="preserve"> Device Package : 1.0.371.0</w:t>
      </w:r>
    </w:p>
    <w:p w:rsidR="007467BE" w:rsidRPr="00F204F2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>XSD version 1.0.0.8</w:t>
      </w:r>
    </w:p>
    <w:p w:rsidR="007467BE" w:rsidRPr="00F204F2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>GPA Version 2.0.7646</w:t>
      </w:r>
    </w:p>
    <w:p w:rsidR="00F204F2" w:rsidRPr="00F204F2" w:rsidRDefault="007467BE" w:rsidP="00F204F2">
      <w:pPr>
        <w:spacing w:after="0"/>
        <w:rPr>
          <w:u w:val="single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r w:rsidR="00F204F2" w:rsidRPr="00F204F2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F204F2" w:rsidRPr="00A7013A" w:rsidTr="004068B2">
        <w:tc>
          <w:tcPr>
            <w:tcW w:w="2952" w:type="dxa"/>
          </w:tcPr>
          <w:p w:rsidR="00F204F2" w:rsidRPr="00A7013A" w:rsidRDefault="00F204F2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F204F2" w:rsidRPr="00A7013A" w:rsidRDefault="00F204F2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F204F2" w:rsidRPr="00A7013A" w:rsidRDefault="00F204F2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 w:rsidRPr="006232F6">
              <w:t>Control Panel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2.1.4.62</w:t>
            </w:r>
          </w:p>
        </w:tc>
        <w:tc>
          <w:tcPr>
            <w:tcW w:w="2952" w:type="dxa"/>
          </w:tcPr>
          <w:p w:rsidR="00F204F2" w:rsidRPr="006232F6" w:rsidRDefault="00F204F2" w:rsidP="004068B2">
            <w:r w:rsidRPr="006232F6">
              <w:t>4A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 w:rsidRPr="006232F6">
              <w:t>RF Module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4.6.0.26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3A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 w:rsidRPr="006232F6">
              <w:t>PIR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0.6.0.7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3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F204F2" w:rsidRPr="006232F6" w:rsidRDefault="00F204F2" w:rsidP="004068B2">
            <w:r>
              <w:t>1.2.0.17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3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 w:rsidRPr="00A7013A">
              <w:t>Magnet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0.6.0.7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4A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 w:rsidRPr="00A7013A">
              <w:t>Technical Contact</w:t>
            </w:r>
          </w:p>
        </w:tc>
        <w:tc>
          <w:tcPr>
            <w:tcW w:w="2952" w:type="dxa"/>
          </w:tcPr>
          <w:p w:rsidR="00F204F2" w:rsidRDefault="00F204F2" w:rsidP="004068B2">
            <w:r w:rsidRPr="006072B4">
              <w:t>0.6.0.7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4A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>
              <w:t>Indoor Siren</w:t>
            </w:r>
          </w:p>
        </w:tc>
        <w:tc>
          <w:tcPr>
            <w:tcW w:w="2952" w:type="dxa"/>
          </w:tcPr>
          <w:p w:rsidR="00F204F2" w:rsidRDefault="00F204F2" w:rsidP="004068B2">
            <w:r w:rsidRPr="006072B4">
              <w:t>0.6.0.7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2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>
              <w:t>Outdoor Siren</w:t>
            </w:r>
          </w:p>
        </w:tc>
        <w:tc>
          <w:tcPr>
            <w:tcW w:w="2952" w:type="dxa"/>
          </w:tcPr>
          <w:p w:rsidR="00F204F2" w:rsidRDefault="00F204F2" w:rsidP="004068B2">
            <w:r w:rsidRPr="006072B4">
              <w:t>0.6.0.7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2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>
              <w:t>I/O Device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1.1.0.16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2B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>
              <w:t>Keyfob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0.2.0.3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1A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>
              <w:t>GBD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1.4.0.21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1B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>
              <w:t>LCD Keypad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1.0.5.16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1B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>
              <w:t>Door Module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0.1.0.3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2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/>
        </w:tc>
        <w:tc>
          <w:tcPr>
            <w:tcW w:w="2952" w:type="dxa"/>
          </w:tcPr>
          <w:p w:rsidR="00F204F2" w:rsidRPr="006232F6" w:rsidRDefault="00F204F2" w:rsidP="004068B2"/>
        </w:tc>
        <w:tc>
          <w:tcPr>
            <w:tcW w:w="2952" w:type="dxa"/>
          </w:tcPr>
          <w:p w:rsidR="00F204F2" w:rsidRPr="006232F6" w:rsidRDefault="00F204F2" w:rsidP="004068B2"/>
        </w:tc>
      </w:tr>
    </w:tbl>
    <w:p w:rsidR="00F204F2" w:rsidRPr="00F204F2" w:rsidRDefault="00F204F2" w:rsidP="00F204F2">
      <w:pPr>
        <w:pStyle w:val="ListParagraph"/>
        <w:rPr>
          <w:rFonts w:asciiTheme="minorBidi" w:hAnsiTheme="minorBidi"/>
          <w:sz w:val="20"/>
          <w:szCs w:val="20"/>
        </w:rPr>
      </w:pPr>
    </w:p>
    <w:p w:rsidR="00F204F2" w:rsidRPr="00F204F2" w:rsidRDefault="00F204F2" w:rsidP="00F204F2">
      <w:pPr>
        <w:spacing w:after="0"/>
        <w:rPr>
          <w:u w:val="single"/>
        </w:rPr>
      </w:pPr>
      <w:r w:rsidRPr="00F204F2">
        <w:rPr>
          <w:u w:val="single"/>
        </w:rPr>
        <w:t>Changes:</w:t>
      </w:r>
    </w:p>
    <w:p w:rsidR="007467BE" w:rsidRPr="00F204F2" w:rsidRDefault="007467BE" w:rsidP="00AD563B">
      <w:pPr>
        <w:pStyle w:val="ListParagraph"/>
        <w:numPr>
          <w:ilvl w:val="0"/>
          <w:numId w:val="13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 xml:space="preserve">No Response from </w:t>
      </w:r>
      <w:proofErr w:type="spellStart"/>
      <w:r w:rsidRPr="00F204F2">
        <w:rPr>
          <w:rFonts w:asciiTheme="minorBidi" w:hAnsiTheme="minorBidi"/>
          <w:sz w:val="20"/>
          <w:szCs w:val="20"/>
        </w:rPr>
        <w:t>IpmApp</w:t>
      </w:r>
      <w:proofErr w:type="spellEnd"/>
      <w:r w:rsidRPr="00F204F2">
        <w:rPr>
          <w:rFonts w:asciiTheme="minorBidi" w:hAnsiTheme="minorBidi"/>
          <w:sz w:val="20"/>
          <w:szCs w:val="20"/>
        </w:rPr>
        <w:t xml:space="preserve"> for 15 minutes bug - fixed</w:t>
      </w:r>
    </w:p>
    <w:p w:rsidR="00F204F2" w:rsidRDefault="00F204F2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br w:type="page"/>
      </w:r>
    </w:p>
    <w:p w:rsidR="007467BE" w:rsidRPr="00F204F2" w:rsidRDefault="007467BE" w:rsidP="00F204F2">
      <w:pPr>
        <w:pStyle w:val="Heading2"/>
      </w:pPr>
      <w:bookmarkStart w:id="70" w:name="_Toc462838405"/>
      <w:bookmarkStart w:id="71" w:name="_Toc523816833"/>
      <w:r w:rsidRPr="00F204F2">
        <w:lastRenderedPageBreak/>
        <w:t>Release Date: 26/5/2016</w:t>
      </w:r>
      <w:bookmarkEnd w:id="70"/>
      <w:bookmarkEnd w:id="71"/>
    </w:p>
    <w:p w:rsidR="007467BE" w:rsidRPr="00F204F2" w:rsidRDefault="007467BE" w:rsidP="007467BE">
      <w:pPr>
        <w:rPr>
          <w:rFonts w:ascii="Arial" w:hAnsi="Arial" w:cs="Arial"/>
          <w:sz w:val="20"/>
          <w:szCs w:val="20"/>
        </w:rPr>
      </w:pPr>
      <w:r w:rsidRPr="00F204F2">
        <w:rPr>
          <w:rFonts w:ascii="Arial" w:hAnsi="Arial" w:cs="Arial"/>
          <w:sz w:val="20"/>
          <w:szCs w:val="20"/>
        </w:rPr>
        <w:t>SVN Location: https://subversion.ise.de/svn/gira/AlarmSystemCrow</w:t>
      </w:r>
    </w:p>
    <w:p w:rsidR="007467BE" w:rsidRPr="00F204F2" w:rsidRDefault="007467BE" w:rsidP="00F204F2">
      <w:pPr>
        <w:spacing w:after="0"/>
        <w:rPr>
          <w:u w:val="single"/>
        </w:rPr>
      </w:pPr>
      <w:r w:rsidRPr="00F204F2">
        <w:rPr>
          <w:u w:val="single"/>
        </w:rPr>
        <w:t>The Package includes:</w:t>
      </w:r>
    </w:p>
    <w:p w:rsidR="007467BE" w:rsidRPr="00F204F2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proofErr w:type="spellStart"/>
      <w:r w:rsidRPr="00F204F2">
        <w:rPr>
          <w:rFonts w:asciiTheme="minorBidi" w:hAnsiTheme="minorBidi"/>
          <w:sz w:val="20"/>
          <w:szCs w:val="20"/>
        </w:rPr>
        <w:t>CrowLibrary</w:t>
      </w:r>
      <w:proofErr w:type="spellEnd"/>
      <w:r w:rsidRPr="00F204F2">
        <w:rPr>
          <w:rFonts w:asciiTheme="minorBidi" w:hAnsiTheme="minorBidi"/>
          <w:sz w:val="20"/>
          <w:szCs w:val="20"/>
        </w:rPr>
        <w:t xml:space="preserve"> Version 2.1.2.32</w:t>
      </w:r>
    </w:p>
    <w:p w:rsidR="007467BE" w:rsidRPr="00F204F2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F204F2">
        <w:rPr>
          <w:rFonts w:asciiTheme="minorBidi" w:hAnsiTheme="minorBidi"/>
          <w:sz w:val="20"/>
          <w:szCs w:val="20"/>
        </w:rPr>
        <w:t>IPMApplication</w:t>
      </w:r>
      <w:proofErr w:type="spellEnd"/>
      <w:r w:rsidRPr="00F204F2">
        <w:rPr>
          <w:rFonts w:asciiTheme="minorBidi" w:hAnsiTheme="minorBidi"/>
          <w:sz w:val="20"/>
          <w:szCs w:val="20"/>
        </w:rPr>
        <w:t xml:space="preserve"> Version 2.1.3.31</w:t>
      </w:r>
    </w:p>
    <w:p w:rsidR="007467BE" w:rsidRPr="00F204F2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F204F2">
        <w:rPr>
          <w:rFonts w:asciiTheme="minorBidi" w:hAnsiTheme="minorBidi"/>
          <w:sz w:val="20"/>
          <w:szCs w:val="20"/>
        </w:rPr>
        <w:t>UpdateFirmware</w:t>
      </w:r>
      <w:proofErr w:type="spellEnd"/>
      <w:r w:rsidRPr="00F204F2">
        <w:rPr>
          <w:rFonts w:asciiTheme="minorBidi" w:hAnsiTheme="minorBidi"/>
          <w:sz w:val="20"/>
          <w:szCs w:val="20"/>
        </w:rPr>
        <w:t xml:space="preserve"> Version 1.7.2.39</w:t>
      </w:r>
    </w:p>
    <w:p w:rsidR="007467BE" w:rsidRPr="00F204F2" w:rsidRDefault="007467BE" w:rsidP="00CF7FE7">
      <w:pPr>
        <w:rPr>
          <w:u w:val="single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r w:rsidRPr="00F204F2">
        <w:rPr>
          <w:u w:val="single"/>
        </w:rPr>
        <w:t xml:space="preserve"> </w:t>
      </w:r>
      <w:r w:rsidR="00F204F2" w:rsidRPr="00F204F2">
        <w:rPr>
          <w:u w:val="single"/>
        </w:rPr>
        <w:t>Compatibility</w:t>
      </w:r>
      <w:r w:rsidRPr="00F204F2">
        <w:rPr>
          <w:u w:val="single"/>
        </w:rPr>
        <w:t>:</w:t>
      </w:r>
    </w:p>
    <w:p w:rsidR="007467BE" w:rsidRPr="00F204F2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proofErr w:type="spellStart"/>
      <w:r w:rsidRPr="00F204F2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F204F2">
        <w:rPr>
          <w:rFonts w:asciiTheme="minorBidi" w:hAnsiTheme="minorBidi"/>
          <w:sz w:val="20"/>
          <w:szCs w:val="20"/>
        </w:rPr>
        <w:t xml:space="preserve"> Version 1.0.6.19</w:t>
      </w:r>
    </w:p>
    <w:p w:rsidR="007467BE" w:rsidRPr="00F204F2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proofErr w:type="spellStart"/>
      <w:r w:rsidRPr="00F204F2">
        <w:rPr>
          <w:rFonts w:asciiTheme="minorBidi" w:hAnsiTheme="minorBidi"/>
          <w:sz w:val="20"/>
          <w:szCs w:val="20"/>
        </w:rPr>
        <w:t>Gira</w:t>
      </w:r>
      <w:proofErr w:type="spellEnd"/>
      <w:r w:rsidRPr="00F204F2">
        <w:rPr>
          <w:rFonts w:asciiTheme="minorBidi" w:hAnsiTheme="minorBidi"/>
          <w:sz w:val="20"/>
          <w:szCs w:val="20"/>
        </w:rPr>
        <w:t xml:space="preserve"> Device Package : 1.0.362.0</w:t>
      </w:r>
    </w:p>
    <w:p w:rsidR="007467BE" w:rsidRPr="00F204F2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>XSD version 1.0.0.8</w:t>
      </w:r>
    </w:p>
    <w:p w:rsidR="007467BE" w:rsidRPr="00F204F2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 xml:space="preserve">GPA Version 2.0.7646 </w:t>
      </w:r>
    </w:p>
    <w:p w:rsidR="00F204F2" w:rsidRPr="00F204F2" w:rsidRDefault="00F204F2" w:rsidP="00F204F2">
      <w:pPr>
        <w:spacing w:after="0"/>
        <w:rPr>
          <w:u w:val="single"/>
        </w:rPr>
      </w:pPr>
      <w:r w:rsidRPr="00F204F2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F204F2" w:rsidRPr="00A7013A" w:rsidTr="004068B2">
        <w:tc>
          <w:tcPr>
            <w:tcW w:w="2952" w:type="dxa"/>
          </w:tcPr>
          <w:p w:rsidR="00F204F2" w:rsidRPr="00A7013A" w:rsidRDefault="00F204F2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F204F2" w:rsidRPr="00A7013A" w:rsidRDefault="00F204F2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F204F2" w:rsidRPr="00A7013A" w:rsidRDefault="00F204F2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 w:rsidRPr="006232F6">
              <w:t>Control Panel</w:t>
            </w:r>
          </w:p>
        </w:tc>
        <w:tc>
          <w:tcPr>
            <w:tcW w:w="2952" w:type="dxa"/>
          </w:tcPr>
          <w:p w:rsidR="00F204F2" w:rsidRPr="006232F6" w:rsidRDefault="00F204F2" w:rsidP="00EC0253">
            <w:r>
              <w:t>2.1.4.6</w:t>
            </w:r>
            <w:r w:rsidR="00EC0253">
              <w:t>1</w:t>
            </w:r>
          </w:p>
        </w:tc>
        <w:tc>
          <w:tcPr>
            <w:tcW w:w="2952" w:type="dxa"/>
          </w:tcPr>
          <w:p w:rsidR="00F204F2" w:rsidRPr="006232F6" w:rsidRDefault="00F204F2" w:rsidP="004068B2">
            <w:r w:rsidRPr="006232F6">
              <w:t>4A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 w:rsidRPr="006232F6">
              <w:t>RF Module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4.6.0.26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3A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 w:rsidRPr="006232F6">
              <w:t>PIR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0.6.0.7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3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F204F2" w:rsidRPr="006232F6" w:rsidRDefault="00F204F2" w:rsidP="004068B2">
            <w:r>
              <w:t>1.2.0.17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3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 w:rsidRPr="00A7013A">
              <w:t>Magnet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0.6.0.7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4A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 w:rsidRPr="00A7013A">
              <w:t>Technical Contact</w:t>
            </w:r>
          </w:p>
        </w:tc>
        <w:tc>
          <w:tcPr>
            <w:tcW w:w="2952" w:type="dxa"/>
          </w:tcPr>
          <w:p w:rsidR="00F204F2" w:rsidRDefault="00F204F2" w:rsidP="004068B2">
            <w:r w:rsidRPr="006072B4">
              <w:t>0.6.0.7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4A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>
              <w:t>Indoor Siren</w:t>
            </w:r>
          </w:p>
        </w:tc>
        <w:tc>
          <w:tcPr>
            <w:tcW w:w="2952" w:type="dxa"/>
          </w:tcPr>
          <w:p w:rsidR="00F204F2" w:rsidRDefault="00F204F2" w:rsidP="004068B2">
            <w:r w:rsidRPr="006072B4">
              <w:t>0.6.0.7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2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>
              <w:t>Outdoor Siren</w:t>
            </w:r>
          </w:p>
        </w:tc>
        <w:tc>
          <w:tcPr>
            <w:tcW w:w="2952" w:type="dxa"/>
          </w:tcPr>
          <w:p w:rsidR="00F204F2" w:rsidRDefault="00F204F2" w:rsidP="004068B2">
            <w:r w:rsidRPr="006072B4">
              <w:t>0.6.0.7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2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>
              <w:t>I/O Device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1.1.0.16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2B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>
              <w:t>Keyfob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0.2.0.3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1A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>
              <w:t>GBD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1.4.0.21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1B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>
              <w:t>LCD Keypad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1.0.5.16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1B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>
            <w:r>
              <w:t>Door Module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0.1.0.3</w:t>
            </w:r>
          </w:p>
        </w:tc>
        <w:tc>
          <w:tcPr>
            <w:tcW w:w="2952" w:type="dxa"/>
          </w:tcPr>
          <w:p w:rsidR="00F204F2" w:rsidRPr="006232F6" w:rsidRDefault="00F204F2" w:rsidP="004068B2">
            <w:r>
              <w:t>2</w:t>
            </w:r>
          </w:p>
        </w:tc>
      </w:tr>
      <w:tr w:rsidR="00F204F2" w:rsidRPr="006232F6" w:rsidTr="004068B2">
        <w:tc>
          <w:tcPr>
            <w:tcW w:w="2952" w:type="dxa"/>
          </w:tcPr>
          <w:p w:rsidR="00F204F2" w:rsidRPr="006232F6" w:rsidRDefault="00F204F2" w:rsidP="004068B2"/>
        </w:tc>
        <w:tc>
          <w:tcPr>
            <w:tcW w:w="2952" w:type="dxa"/>
          </w:tcPr>
          <w:p w:rsidR="00F204F2" w:rsidRPr="006232F6" w:rsidRDefault="00F204F2" w:rsidP="004068B2"/>
        </w:tc>
        <w:tc>
          <w:tcPr>
            <w:tcW w:w="2952" w:type="dxa"/>
          </w:tcPr>
          <w:p w:rsidR="00F204F2" w:rsidRPr="006232F6" w:rsidRDefault="00F204F2" w:rsidP="004068B2"/>
        </w:tc>
      </w:tr>
    </w:tbl>
    <w:p w:rsidR="00F204F2" w:rsidRPr="00F204F2" w:rsidRDefault="00F204F2" w:rsidP="00F204F2">
      <w:pPr>
        <w:pStyle w:val="ListParagraph"/>
        <w:rPr>
          <w:rFonts w:asciiTheme="minorBidi" w:hAnsiTheme="minorBidi"/>
          <w:sz w:val="20"/>
          <w:szCs w:val="20"/>
        </w:rPr>
      </w:pPr>
    </w:p>
    <w:p w:rsidR="00F204F2" w:rsidRPr="00F204F2" w:rsidRDefault="00F204F2" w:rsidP="00F204F2">
      <w:pPr>
        <w:spacing w:after="0"/>
        <w:rPr>
          <w:u w:val="single"/>
        </w:rPr>
      </w:pPr>
      <w:r w:rsidRPr="00F204F2">
        <w:rPr>
          <w:u w:val="single"/>
        </w:rPr>
        <w:t>Changes:</w:t>
      </w:r>
    </w:p>
    <w:p w:rsidR="007467BE" w:rsidRPr="00F204F2" w:rsidRDefault="007467BE" w:rsidP="00AD563B">
      <w:pPr>
        <w:pStyle w:val="ListParagraph"/>
        <w:numPr>
          <w:ilvl w:val="0"/>
          <w:numId w:val="14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 xml:space="preserve">Added support for reporting group types: voice, </w:t>
      </w:r>
      <w:proofErr w:type="spellStart"/>
      <w:r w:rsidRPr="00F204F2">
        <w:rPr>
          <w:rFonts w:asciiTheme="minorBidi" w:hAnsiTheme="minorBidi"/>
          <w:sz w:val="20"/>
          <w:szCs w:val="20"/>
        </w:rPr>
        <w:t>gsm_cid</w:t>
      </w:r>
      <w:proofErr w:type="spellEnd"/>
      <w:r w:rsidRPr="00F204F2">
        <w:rPr>
          <w:rFonts w:asciiTheme="minorBidi" w:hAnsiTheme="minorBidi"/>
          <w:sz w:val="20"/>
          <w:szCs w:val="20"/>
        </w:rPr>
        <w:t xml:space="preserve">, </w:t>
      </w:r>
      <w:proofErr w:type="spellStart"/>
      <w:r w:rsidRPr="00F204F2">
        <w:rPr>
          <w:rFonts w:asciiTheme="minorBidi" w:hAnsiTheme="minorBidi"/>
          <w:sz w:val="20"/>
          <w:szCs w:val="20"/>
        </w:rPr>
        <w:t>gsm_sms</w:t>
      </w:r>
      <w:proofErr w:type="spellEnd"/>
      <w:r w:rsidRPr="00F204F2">
        <w:rPr>
          <w:rFonts w:asciiTheme="minorBidi" w:hAnsiTheme="minorBidi"/>
          <w:sz w:val="20"/>
          <w:szCs w:val="20"/>
        </w:rPr>
        <w:t xml:space="preserve">, </w:t>
      </w:r>
      <w:proofErr w:type="spellStart"/>
      <w:r w:rsidRPr="00F204F2">
        <w:rPr>
          <w:rFonts w:asciiTheme="minorBidi" w:hAnsiTheme="minorBidi"/>
          <w:sz w:val="20"/>
          <w:szCs w:val="20"/>
        </w:rPr>
        <w:t>ip_gsm_cid</w:t>
      </w:r>
      <w:proofErr w:type="spellEnd"/>
      <w:r w:rsidRPr="00F204F2">
        <w:rPr>
          <w:rFonts w:asciiTheme="minorBidi" w:hAnsiTheme="minorBidi"/>
          <w:sz w:val="20"/>
          <w:szCs w:val="20"/>
        </w:rPr>
        <w:t xml:space="preserve">, </w:t>
      </w:r>
      <w:proofErr w:type="spellStart"/>
      <w:r w:rsidRPr="00F204F2">
        <w:rPr>
          <w:rFonts w:asciiTheme="minorBidi" w:hAnsiTheme="minorBidi"/>
          <w:sz w:val="20"/>
          <w:szCs w:val="20"/>
        </w:rPr>
        <w:t>ip_gsm_sia</w:t>
      </w:r>
      <w:proofErr w:type="spellEnd"/>
    </w:p>
    <w:p w:rsidR="007467BE" w:rsidRPr="00F204F2" w:rsidRDefault="007467BE" w:rsidP="00AD563B">
      <w:pPr>
        <w:pStyle w:val="ListParagraph"/>
        <w:numPr>
          <w:ilvl w:val="0"/>
          <w:numId w:val="14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>Siren notification bug - fixed</w:t>
      </w:r>
    </w:p>
    <w:p w:rsidR="007467BE" w:rsidRPr="00F204F2" w:rsidRDefault="007467BE" w:rsidP="00AD563B">
      <w:pPr>
        <w:pStyle w:val="ListParagraph"/>
        <w:numPr>
          <w:ilvl w:val="0"/>
          <w:numId w:val="14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 xml:space="preserve">Magnet &amp; Technical components </w:t>
      </w:r>
      <w:proofErr w:type="spellStart"/>
      <w:r w:rsidRPr="00F204F2">
        <w:rPr>
          <w:rFonts w:asciiTheme="minorBidi" w:hAnsiTheme="minorBidi"/>
          <w:sz w:val="20"/>
          <w:szCs w:val="20"/>
        </w:rPr>
        <w:t>isNormalyClosed</w:t>
      </w:r>
      <w:proofErr w:type="spellEnd"/>
      <w:r w:rsidRPr="00F204F2">
        <w:rPr>
          <w:rFonts w:asciiTheme="minorBidi" w:hAnsiTheme="minorBidi"/>
          <w:sz w:val="20"/>
          <w:szCs w:val="20"/>
        </w:rPr>
        <w:t xml:space="preserve"> fixed</w:t>
      </w:r>
    </w:p>
    <w:p w:rsidR="007467BE" w:rsidRPr="00F204F2" w:rsidRDefault="007467BE" w:rsidP="00AD563B">
      <w:pPr>
        <w:pStyle w:val="ListParagraph"/>
        <w:numPr>
          <w:ilvl w:val="0"/>
          <w:numId w:val="14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>Alarm is resolved only if detector is closed</w:t>
      </w:r>
    </w:p>
    <w:p w:rsidR="007467BE" w:rsidRPr="00F204F2" w:rsidRDefault="007467BE" w:rsidP="00AD563B">
      <w:pPr>
        <w:pStyle w:val="ListParagraph"/>
        <w:numPr>
          <w:ilvl w:val="0"/>
          <w:numId w:val="14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>Fixed bug ASCBT-179: Alarming by the sirens is quitted after restoring of tampers</w:t>
      </w:r>
    </w:p>
    <w:p w:rsidR="007467BE" w:rsidRPr="00F204F2" w:rsidRDefault="007467BE" w:rsidP="00AD563B">
      <w:pPr>
        <w:pStyle w:val="ListParagraph"/>
        <w:numPr>
          <w:ilvl w:val="0"/>
          <w:numId w:val="14"/>
        </w:numPr>
        <w:rPr>
          <w:rFonts w:asciiTheme="minorBidi" w:hAnsiTheme="minorBidi"/>
          <w:sz w:val="20"/>
          <w:szCs w:val="20"/>
        </w:rPr>
      </w:pPr>
      <w:proofErr w:type="spellStart"/>
      <w:r w:rsidRPr="00F204F2">
        <w:rPr>
          <w:rFonts w:asciiTheme="minorBidi" w:hAnsiTheme="minorBidi"/>
          <w:sz w:val="20"/>
          <w:szCs w:val="20"/>
        </w:rPr>
        <w:t>TechnicalContact</w:t>
      </w:r>
      <w:proofErr w:type="spellEnd"/>
      <w:r w:rsidRPr="00F204F2">
        <w:rPr>
          <w:rFonts w:asciiTheme="minorBidi" w:hAnsiTheme="minorBidi"/>
          <w:sz w:val="20"/>
          <w:szCs w:val="20"/>
        </w:rPr>
        <w:t xml:space="preserve"> configuration according to </w:t>
      </w:r>
      <w:proofErr w:type="spellStart"/>
      <w:r w:rsidRPr="00F204F2">
        <w:rPr>
          <w:rFonts w:asciiTheme="minorBidi" w:hAnsiTheme="minorBidi"/>
          <w:sz w:val="20"/>
          <w:szCs w:val="20"/>
        </w:rPr>
        <w:t>EnableInternal</w:t>
      </w:r>
      <w:proofErr w:type="spellEnd"/>
      <w:r w:rsidRPr="00F204F2">
        <w:rPr>
          <w:rFonts w:asciiTheme="minorBidi" w:hAnsiTheme="minorBidi"/>
          <w:sz w:val="20"/>
          <w:szCs w:val="20"/>
        </w:rPr>
        <w:t xml:space="preserve"> and </w:t>
      </w:r>
      <w:proofErr w:type="spellStart"/>
      <w:r w:rsidRPr="00F204F2">
        <w:rPr>
          <w:rFonts w:asciiTheme="minorBidi" w:hAnsiTheme="minorBidi"/>
          <w:sz w:val="20"/>
          <w:szCs w:val="20"/>
        </w:rPr>
        <w:t>EnableExternal</w:t>
      </w:r>
      <w:proofErr w:type="spellEnd"/>
      <w:r w:rsidRPr="00F204F2">
        <w:rPr>
          <w:rFonts w:asciiTheme="minorBidi" w:hAnsiTheme="minorBidi"/>
          <w:sz w:val="20"/>
          <w:szCs w:val="20"/>
        </w:rPr>
        <w:t xml:space="preserve"> </w:t>
      </w:r>
      <w:proofErr w:type="spellStart"/>
      <w:r w:rsidRPr="00F204F2">
        <w:rPr>
          <w:rFonts w:asciiTheme="minorBidi" w:hAnsiTheme="minorBidi"/>
          <w:sz w:val="20"/>
          <w:szCs w:val="20"/>
        </w:rPr>
        <w:t>params</w:t>
      </w:r>
      <w:proofErr w:type="spellEnd"/>
      <w:r w:rsidRPr="00F204F2">
        <w:rPr>
          <w:rFonts w:asciiTheme="minorBidi" w:hAnsiTheme="minorBidi"/>
          <w:sz w:val="20"/>
          <w:szCs w:val="20"/>
        </w:rPr>
        <w:t xml:space="preserve"> bug - fixed</w:t>
      </w:r>
    </w:p>
    <w:p w:rsidR="007467BE" w:rsidRPr="00F204F2" w:rsidRDefault="007467BE" w:rsidP="00AD563B">
      <w:pPr>
        <w:pStyle w:val="ListParagraph"/>
        <w:numPr>
          <w:ilvl w:val="0"/>
          <w:numId w:val="14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>Fixed bug ASCBT-136: Alarming timeout for stay armed is wrong</w:t>
      </w:r>
    </w:p>
    <w:p w:rsidR="007467BE" w:rsidRPr="00F204F2" w:rsidRDefault="007467BE" w:rsidP="00AD563B">
      <w:pPr>
        <w:pStyle w:val="ListParagraph"/>
        <w:numPr>
          <w:ilvl w:val="0"/>
          <w:numId w:val="14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>Fixed bug siren action at disarm</w:t>
      </w:r>
    </w:p>
    <w:p w:rsidR="007467BE" w:rsidRPr="00F204F2" w:rsidRDefault="007467BE" w:rsidP="00AD563B">
      <w:pPr>
        <w:pStyle w:val="ListParagraph"/>
        <w:numPr>
          <w:ilvl w:val="0"/>
          <w:numId w:val="14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>Inputs &amp; Outputs were considered as sync components &amp; caused MCU to stuck - fixed</w:t>
      </w:r>
    </w:p>
    <w:p w:rsidR="007467BE" w:rsidRPr="00F204F2" w:rsidRDefault="007467BE" w:rsidP="00AD563B">
      <w:pPr>
        <w:pStyle w:val="ListParagraph"/>
        <w:numPr>
          <w:ilvl w:val="0"/>
          <w:numId w:val="14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>Green Led is on according to VDS - bug fix</w:t>
      </w:r>
    </w:p>
    <w:p w:rsidR="007467BE" w:rsidRPr="00F204F2" w:rsidRDefault="007467BE" w:rsidP="00AD563B">
      <w:pPr>
        <w:pStyle w:val="ListParagraph"/>
        <w:numPr>
          <w:ilvl w:val="0"/>
          <w:numId w:val="14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 xml:space="preserve">Fixed bug - Updating Ack on </w:t>
      </w:r>
      <w:proofErr w:type="spellStart"/>
      <w:r w:rsidRPr="00F204F2">
        <w:rPr>
          <w:rFonts w:asciiTheme="minorBidi" w:hAnsiTheme="minorBidi"/>
          <w:sz w:val="20"/>
          <w:szCs w:val="20"/>
        </w:rPr>
        <w:t>KeyPad</w:t>
      </w:r>
      <w:proofErr w:type="spellEnd"/>
    </w:p>
    <w:p w:rsidR="007467BE" w:rsidRPr="00F204F2" w:rsidRDefault="007467BE" w:rsidP="00AD563B">
      <w:pPr>
        <w:pStyle w:val="ListParagraph"/>
        <w:numPr>
          <w:ilvl w:val="0"/>
          <w:numId w:val="14"/>
        </w:numPr>
        <w:rPr>
          <w:rFonts w:asciiTheme="minorBidi" w:hAnsiTheme="minorBidi"/>
          <w:sz w:val="20"/>
          <w:szCs w:val="20"/>
        </w:rPr>
      </w:pPr>
      <w:proofErr w:type="spellStart"/>
      <w:r w:rsidRPr="00F204F2">
        <w:rPr>
          <w:rFonts w:asciiTheme="minorBidi" w:hAnsiTheme="minorBidi"/>
          <w:sz w:val="20"/>
          <w:szCs w:val="20"/>
        </w:rPr>
        <w:t>TechnicalMagnet</w:t>
      </w:r>
      <w:proofErr w:type="spellEnd"/>
      <w:r w:rsidRPr="00F204F2">
        <w:rPr>
          <w:rFonts w:asciiTheme="minorBidi" w:hAnsiTheme="minorBidi"/>
          <w:sz w:val="20"/>
          <w:szCs w:val="20"/>
        </w:rPr>
        <w:t xml:space="preserve"> can have a Physical tamper and/or Logical tamper</w:t>
      </w:r>
    </w:p>
    <w:p w:rsidR="007467BE" w:rsidRPr="00F204F2" w:rsidRDefault="007467BE" w:rsidP="00AD563B">
      <w:pPr>
        <w:pStyle w:val="ListParagraph"/>
        <w:numPr>
          <w:ilvl w:val="0"/>
          <w:numId w:val="14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lastRenderedPageBreak/>
        <w:t>Fixed redundant ARM/STAY/DISARM events in the evens-logger</w:t>
      </w:r>
    </w:p>
    <w:p w:rsidR="007467BE" w:rsidRPr="00F204F2" w:rsidRDefault="007467BE" w:rsidP="00AD563B">
      <w:pPr>
        <w:pStyle w:val="ListParagraph"/>
        <w:numPr>
          <w:ilvl w:val="0"/>
          <w:numId w:val="14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 xml:space="preserve">Fixed wrong component ID when doing ARM/STAY/DISARM </w:t>
      </w:r>
      <w:proofErr w:type="spellStart"/>
      <w:r w:rsidRPr="00F204F2">
        <w:rPr>
          <w:rFonts w:asciiTheme="minorBidi" w:hAnsiTheme="minorBidi"/>
          <w:sz w:val="20"/>
          <w:szCs w:val="20"/>
        </w:rPr>
        <w:t>fro</w:t>
      </w:r>
      <w:proofErr w:type="spellEnd"/>
      <w:r w:rsidRPr="00F204F2">
        <w:rPr>
          <w:rFonts w:asciiTheme="minorBidi" w:hAnsiTheme="minorBidi"/>
          <w:sz w:val="20"/>
          <w:szCs w:val="20"/>
        </w:rPr>
        <w:t xml:space="preserve"> a key-fob</w:t>
      </w:r>
    </w:p>
    <w:p w:rsidR="007467BE" w:rsidRPr="00F204F2" w:rsidRDefault="007467BE" w:rsidP="00AD563B">
      <w:pPr>
        <w:pStyle w:val="ListParagraph"/>
        <w:numPr>
          <w:ilvl w:val="0"/>
          <w:numId w:val="14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>Added verification of Installer code when sending configuration</w:t>
      </w:r>
    </w:p>
    <w:p w:rsidR="007467BE" w:rsidRPr="00F204F2" w:rsidRDefault="007467BE" w:rsidP="00AD563B">
      <w:pPr>
        <w:pStyle w:val="ListParagraph"/>
        <w:numPr>
          <w:ilvl w:val="0"/>
          <w:numId w:val="14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>Added verification of Disarm mode when sending configuration</w:t>
      </w:r>
    </w:p>
    <w:p w:rsidR="007467BE" w:rsidRPr="00F204F2" w:rsidRDefault="007467BE" w:rsidP="00AD563B">
      <w:pPr>
        <w:pStyle w:val="ListParagraph"/>
        <w:numPr>
          <w:ilvl w:val="0"/>
          <w:numId w:val="14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>Added verification of CP Tamper open when sending configuration</w:t>
      </w:r>
    </w:p>
    <w:p w:rsidR="007467BE" w:rsidRPr="00F204F2" w:rsidRDefault="007467BE" w:rsidP="00AD563B">
      <w:pPr>
        <w:pStyle w:val="ListParagraph"/>
        <w:numPr>
          <w:ilvl w:val="0"/>
          <w:numId w:val="14"/>
        </w:numPr>
        <w:rPr>
          <w:rFonts w:asciiTheme="minorBidi" w:hAnsiTheme="minorBidi"/>
          <w:sz w:val="20"/>
          <w:szCs w:val="20"/>
        </w:rPr>
      </w:pPr>
      <w:proofErr w:type="spellStart"/>
      <w:r w:rsidRPr="00F204F2">
        <w:rPr>
          <w:rFonts w:asciiTheme="minorBidi" w:hAnsiTheme="minorBidi"/>
          <w:sz w:val="20"/>
          <w:szCs w:val="20"/>
        </w:rPr>
        <w:t>ActionOnArming</w:t>
      </w:r>
      <w:proofErr w:type="spellEnd"/>
      <w:r w:rsidRPr="00F204F2">
        <w:rPr>
          <w:rFonts w:asciiTheme="minorBidi" w:hAnsiTheme="minorBidi"/>
          <w:sz w:val="20"/>
          <w:szCs w:val="20"/>
        </w:rPr>
        <w:t xml:space="preserve"> &amp; </w:t>
      </w:r>
      <w:proofErr w:type="spellStart"/>
      <w:r w:rsidRPr="00F204F2">
        <w:rPr>
          <w:rFonts w:asciiTheme="minorBidi" w:hAnsiTheme="minorBidi"/>
          <w:sz w:val="20"/>
          <w:szCs w:val="20"/>
        </w:rPr>
        <w:t>ActionOnDisarming</w:t>
      </w:r>
      <w:proofErr w:type="spellEnd"/>
      <w:r w:rsidRPr="00F204F2">
        <w:rPr>
          <w:rFonts w:asciiTheme="minorBidi" w:hAnsiTheme="minorBidi"/>
          <w:sz w:val="20"/>
          <w:szCs w:val="20"/>
        </w:rPr>
        <w:t xml:space="preserve"> for sirens bug fix</w:t>
      </w:r>
    </w:p>
    <w:p w:rsidR="007467BE" w:rsidRPr="00F204F2" w:rsidRDefault="007467BE" w:rsidP="00AD563B">
      <w:pPr>
        <w:pStyle w:val="ListParagraph"/>
        <w:numPr>
          <w:ilvl w:val="0"/>
          <w:numId w:val="14"/>
        </w:numPr>
        <w:rPr>
          <w:rFonts w:asciiTheme="minorBidi" w:hAnsiTheme="minorBidi"/>
          <w:sz w:val="20"/>
          <w:szCs w:val="20"/>
        </w:rPr>
      </w:pPr>
      <w:r w:rsidRPr="00F204F2">
        <w:rPr>
          <w:rFonts w:asciiTheme="minorBidi" w:hAnsiTheme="minorBidi"/>
          <w:sz w:val="20"/>
          <w:szCs w:val="20"/>
        </w:rPr>
        <w:t xml:space="preserve">Fixed redundant building of configuration library files in </w:t>
      </w:r>
      <w:proofErr w:type="spellStart"/>
      <w:r w:rsidRPr="00F204F2">
        <w:rPr>
          <w:rFonts w:asciiTheme="minorBidi" w:hAnsiTheme="minorBidi"/>
          <w:sz w:val="20"/>
          <w:szCs w:val="20"/>
        </w:rPr>
        <w:t>IpmApp</w:t>
      </w:r>
      <w:proofErr w:type="spellEnd"/>
      <w:r w:rsidRPr="00F204F2">
        <w:rPr>
          <w:rFonts w:asciiTheme="minorBidi" w:hAnsiTheme="minorBidi"/>
          <w:sz w:val="20"/>
          <w:szCs w:val="20"/>
        </w:rPr>
        <w:t xml:space="preserve"> build</w:t>
      </w:r>
    </w:p>
    <w:p w:rsidR="00F204F2" w:rsidRDefault="00F204F2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br w:type="page"/>
      </w:r>
    </w:p>
    <w:p w:rsidR="007467BE" w:rsidRPr="007467BE" w:rsidRDefault="007467BE" w:rsidP="00F204F2">
      <w:pPr>
        <w:pStyle w:val="Heading2"/>
      </w:pPr>
      <w:bookmarkStart w:id="72" w:name="_Toc462838406"/>
      <w:bookmarkStart w:id="73" w:name="_Toc523816834"/>
      <w:r w:rsidRPr="007467BE">
        <w:lastRenderedPageBreak/>
        <w:t>Release Date: 19/5/2016</w:t>
      </w:r>
      <w:bookmarkEnd w:id="72"/>
      <w:bookmarkEnd w:id="73"/>
    </w:p>
    <w:p w:rsidR="007467BE" w:rsidRPr="00F204F2" w:rsidRDefault="007467BE" w:rsidP="007467BE">
      <w:pPr>
        <w:rPr>
          <w:rFonts w:ascii="Arial" w:hAnsi="Arial" w:cs="Arial"/>
          <w:sz w:val="20"/>
          <w:szCs w:val="20"/>
        </w:rPr>
      </w:pPr>
      <w:r w:rsidRPr="00F204F2">
        <w:rPr>
          <w:rFonts w:ascii="Arial" w:hAnsi="Arial" w:cs="Arial"/>
          <w:sz w:val="20"/>
          <w:szCs w:val="20"/>
        </w:rPr>
        <w:t>SVN Location: https://subversion.ise.de/svn/gira/AlarmSystemCrow</w:t>
      </w:r>
    </w:p>
    <w:p w:rsidR="007467BE" w:rsidRPr="00F204F2" w:rsidRDefault="007467BE" w:rsidP="00F204F2">
      <w:pPr>
        <w:spacing w:after="0"/>
        <w:rPr>
          <w:u w:val="single"/>
        </w:rPr>
      </w:pPr>
      <w:r w:rsidRPr="00F204F2">
        <w:rPr>
          <w:u w:val="single"/>
        </w:rPr>
        <w:t>The Package includes:</w:t>
      </w:r>
    </w:p>
    <w:p w:rsidR="007467BE" w:rsidRPr="00EC0253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proofErr w:type="spellStart"/>
      <w:r w:rsidRPr="00EC0253">
        <w:rPr>
          <w:rFonts w:asciiTheme="minorBidi" w:hAnsiTheme="minorBidi"/>
          <w:sz w:val="20"/>
          <w:szCs w:val="20"/>
        </w:rPr>
        <w:t>CrowLibrary</w:t>
      </w:r>
      <w:proofErr w:type="spellEnd"/>
      <w:r w:rsidRPr="00EC0253">
        <w:rPr>
          <w:rFonts w:asciiTheme="minorBidi" w:hAnsiTheme="minorBidi"/>
          <w:sz w:val="20"/>
          <w:szCs w:val="20"/>
        </w:rPr>
        <w:t xml:space="preserve"> Version 2.1.2.31</w:t>
      </w:r>
    </w:p>
    <w:p w:rsidR="007467BE" w:rsidRPr="00EC0253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r w:rsidRPr="00EC0253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EC0253">
        <w:rPr>
          <w:rFonts w:asciiTheme="minorBidi" w:hAnsiTheme="minorBidi"/>
          <w:sz w:val="20"/>
          <w:szCs w:val="20"/>
        </w:rPr>
        <w:t>IPMApplication</w:t>
      </w:r>
      <w:proofErr w:type="spellEnd"/>
      <w:r w:rsidRPr="00EC0253">
        <w:rPr>
          <w:rFonts w:asciiTheme="minorBidi" w:hAnsiTheme="minorBidi"/>
          <w:sz w:val="20"/>
          <w:szCs w:val="20"/>
        </w:rPr>
        <w:t xml:space="preserve"> Version 2.1.3.30</w:t>
      </w:r>
    </w:p>
    <w:p w:rsidR="007467BE" w:rsidRPr="00EC0253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r w:rsidRPr="00EC0253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EC0253">
        <w:rPr>
          <w:rFonts w:asciiTheme="minorBidi" w:hAnsiTheme="minorBidi"/>
          <w:sz w:val="20"/>
          <w:szCs w:val="20"/>
        </w:rPr>
        <w:t>UpdateFirmware</w:t>
      </w:r>
      <w:proofErr w:type="spellEnd"/>
      <w:r w:rsidRPr="00EC0253">
        <w:rPr>
          <w:rFonts w:asciiTheme="minorBidi" w:hAnsiTheme="minorBidi"/>
          <w:sz w:val="20"/>
          <w:szCs w:val="20"/>
        </w:rPr>
        <w:t xml:space="preserve"> Version 1.7.2.39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</w:p>
    <w:p w:rsidR="007467BE" w:rsidRPr="00F204F2" w:rsidRDefault="007467BE" w:rsidP="00F204F2">
      <w:pPr>
        <w:spacing w:after="0"/>
        <w:rPr>
          <w:u w:val="single"/>
        </w:rPr>
      </w:pPr>
      <w:r w:rsidRPr="00F204F2">
        <w:rPr>
          <w:u w:val="single"/>
        </w:rPr>
        <w:t xml:space="preserve"> </w:t>
      </w:r>
      <w:r w:rsidR="00F204F2" w:rsidRPr="00F204F2">
        <w:rPr>
          <w:u w:val="single"/>
        </w:rPr>
        <w:t>Compatibility</w:t>
      </w:r>
      <w:r w:rsidRPr="00F204F2">
        <w:rPr>
          <w:u w:val="single"/>
        </w:rPr>
        <w:t>:</w:t>
      </w:r>
    </w:p>
    <w:p w:rsidR="007467BE" w:rsidRPr="00EC0253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proofErr w:type="spellStart"/>
      <w:r w:rsidRPr="00EC0253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EC0253">
        <w:rPr>
          <w:rFonts w:asciiTheme="minorBidi" w:hAnsiTheme="minorBidi"/>
          <w:sz w:val="20"/>
          <w:szCs w:val="20"/>
        </w:rPr>
        <w:t xml:space="preserve"> Version 1.0.6.19</w:t>
      </w:r>
    </w:p>
    <w:p w:rsidR="007467BE" w:rsidRPr="00EC0253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proofErr w:type="spellStart"/>
      <w:r w:rsidRPr="00EC0253">
        <w:rPr>
          <w:rFonts w:asciiTheme="minorBidi" w:hAnsiTheme="minorBidi"/>
          <w:sz w:val="20"/>
          <w:szCs w:val="20"/>
        </w:rPr>
        <w:t>Gira</w:t>
      </w:r>
      <w:proofErr w:type="spellEnd"/>
      <w:r w:rsidRPr="00EC0253">
        <w:rPr>
          <w:rFonts w:asciiTheme="minorBidi" w:hAnsiTheme="minorBidi"/>
          <w:sz w:val="20"/>
          <w:szCs w:val="20"/>
        </w:rPr>
        <w:t xml:space="preserve"> Device Package : 1.0.357.0</w:t>
      </w:r>
    </w:p>
    <w:p w:rsidR="007467BE" w:rsidRPr="00EC0253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r w:rsidRPr="00EC0253">
        <w:rPr>
          <w:rFonts w:asciiTheme="minorBidi" w:hAnsiTheme="minorBidi"/>
          <w:sz w:val="20"/>
          <w:szCs w:val="20"/>
        </w:rPr>
        <w:t>XSD version 1.0.0.8</w:t>
      </w:r>
    </w:p>
    <w:p w:rsidR="007467BE" w:rsidRPr="00EC0253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r w:rsidRPr="00EC0253">
        <w:rPr>
          <w:rFonts w:asciiTheme="minorBidi" w:hAnsiTheme="minorBidi"/>
          <w:sz w:val="20"/>
          <w:szCs w:val="20"/>
        </w:rPr>
        <w:t>GPA Version 2.0.7646</w:t>
      </w:r>
    </w:p>
    <w:p w:rsidR="00EC0253" w:rsidRPr="00F204F2" w:rsidRDefault="007467BE" w:rsidP="00EC0253">
      <w:pPr>
        <w:spacing w:after="0"/>
        <w:rPr>
          <w:u w:val="single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r w:rsidR="00EC0253" w:rsidRPr="00F204F2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EC0253" w:rsidRPr="00A7013A" w:rsidTr="004068B2">
        <w:tc>
          <w:tcPr>
            <w:tcW w:w="2952" w:type="dxa"/>
          </w:tcPr>
          <w:p w:rsidR="00EC0253" w:rsidRPr="00A7013A" w:rsidRDefault="00EC0253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EC0253" w:rsidRPr="00A7013A" w:rsidRDefault="00EC0253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EC0253" w:rsidRPr="00A7013A" w:rsidRDefault="00EC0253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EC0253" w:rsidRPr="006232F6" w:rsidTr="004068B2">
        <w:tc>
          <w:tcPr>
            <w:tcW w:w="2952" w:type="dxa"/>
          </w:tcPr>
          <w:p w:rsidR="00EC0253" w:rsidRPr="006232F6" w:rsidRDefault="00EC0253" w:rsidP="004068B2">
            <w:r w:rsidRPr="006232F6">
              <w:t>Control Panel</w:t>
            </w:r>
          </w:p>
        </w:tc>
        <w:tc>
          <w:tcPr>
            <w:tcW w:w="2952" w:type="dxa"/>
          </w:tcPr>
          <w:p w:rsidR="00EC0253" w:rsidRPr="006232F6" w:rsidRDefault="00EC0253" w:rsidP="004068B2">
            <w:r>
              <w:t>2.1.4.60</w:t>
            </w:r>
          </w:p>
        </w:tc>
        <w:tc>
          <w:tcPr>
            <w:tcW w:w="2952" w:type="dxa"/>
          </w:tcPr>
          <w:p w:rsidR="00EC0253" w:rsidRPr="006232F6" w:rsidRDefault="00EC0253" w:rsidP="004068B2">
            <w:r w:rsidRPr="006232F6">
              <w:t>4A</w:t>
            </w:r>
          </w:p>
        </w:tc>
      </w:tr>
      <w:tr w:rsidR="00EC0253" w:rsidRPr="006232F6" w:rsidTr="004068B2">
        <w:tc>
          <w:tcPr>
            <w:tcW w:w="2952" w:type="dxa"/>
          </w:tcPr>
          <w:p w:rsidR="00EC0253" w:rsidRPr="006232F6" w:rsidRDefault="00EC0253" w:rsidP="004068B2">
            <w:r w:rsidRPr="006232F6">
              <w:t>RF Module</w:t>
            </w:r>
          </w:p>
        </w:tc>
        <w:tc>
          <w:tcPr>
            <w:tcW w:w="2952" w:type="dxa"/>
          </w:tcPr>
          <w:p w:rsidR="00EC0253" w:rsidRPr="006232F6" w:rsidRDefault="00EC0253" w:rsidP="004068B2">
            <w:r>
              <w:t>4.6.0.26</w:t>
            </w:r>
          </w:p>
        </w:tc>
        <w:tc>
          <w:tcPr>
            <w:tcW w:w="2952" w:type="dxa"/>
          </w:tcPr>
          <w:p w:rsidR="00EC0253" w:rsidRPr="006232F6" w:rsidRDefault="00EC0253" w:rsidP="004068B2">
            <w:r>
              <w:t>3A</w:t>
            </w:r>
          </w:p>
        </w:tc>
      </w:tr>
      <w:tr w:rsidR="00EC0253" w:rsidRPr="006232F6" w:rsidTr="004068B2">
        <w:tc>
          <w:tcPr>
            <w:tcW w:w="2952" w:type="dxa"/>
          </w:tcPr>
          <w:p w:rsidR="00EC0253" w:rsidRPr="006232F6" w:rsidRDefault="00EC0253" w:rsidP="004068B2">
            <w:r w:rsidRPr="006232F6">
              <w:t>PIR</w:t>
            </w:r>
          </w:p>
        </w:tc>
        <w:tc>
          <w:tcPr>
            <w:tcW w:w="2952" w:type="dxa"/>
          </w:tcPr>
          <w:p w:rsidR="00EC0253" w:rsidRPr="006232F6" w:rsidRDefault="00EC0253" w:rsidP="004068B2">
            <w:r>
              <w:t>0.6.0.7</w:t>
            </w:r>
          </w:p>
        </w:tc>
        <w:tc>
          <w:tcPr>
            <w:tcW w:w="2952" w:type="dxa"/>
          </w:tcPr>
          <w:p w:rsidR="00EC0253" w:rsidRPr="006232F6" w:rsidRDefault="00EC0253" w:rsidP="004068B2">
            <w:r>
              <w:t>3</w:t>
            </w:r>
          </w:p>
        </w:tc>
      </w:tr>
      <w:tr w:rsidR="00EC0253" w:rsidRPr="006232F6" w:rsidTr="004068B2">
        <w:tc>
          <w:tcPr>
            <w:tcW w:w="2952" w:type="dxa"/>
          </w:tcPr>
          <w:p w:rsidR="00EC0253" w:rsidRPr="006232F6" w:rsidRDefault="00EC0253" w:rsidP="004068B2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EC0253" w:rsidRPr="006232F6" w:rsidRDefault="00EC0253" w:rsidP="004068B2">
            <w:r>
              <w:t>1.2.0.17</w:t>
            </w:r>
          </w:p>
        </w:tc>
        <w:tc>
          <w:tcPr>
            <w:tcW w:w="2952" w:type="dxa"/>
          </w:tcPr>
          <w:p w:rsidR="00EC0253" w:rsidRPr="006232F6" w:rsidRDefault="00EC0253" w:rsidP="004068B2">
            <w:r>
              <w:t>3</w:t>
            </w:r>
          </w:p>
        </w:tc>
      </w:tr>
      <w:tr w:rsidR="00EC0253" w:rsidRPr="006232F6" w:rsidTr="004068B2">
        <w:tc>
          <w:tcPr>
            <w:tcW w:w="2952" w:type="dxa"/>
          </w:tcPr>
          <w:p w:rsidR="00EC0253" w:rsidRPr="006232F6" w:rsidRDefault="00EC0253" w:rsidP="004068B2">
            <w:r w:rsidRPr="00A7013A">
              <w:t>Magnet</w:t>
            </w:r>
          </w:p>
        </w:tc>
        <w:tc>
          <w:tcPr>
            <w:tcW w:w="2952" w:type="dxa"/>
          </w:tcPr>
          <w:p w:rsidR="00EC0253" w:rsidRPr="006232F6" w:rsidRDefault="00EC0253" w:rsidP="004068B2">
            <w:r>
              <w:t>0.6.0.7</w:t>
            </w:r>
          </w:p>
        </w:tc>
        <w:tc>
          <w:tcPr>
            <w:tcW w:w="2952" w:type="dxa"/>
          </w:tcPr>
          <w:p w:rsidR="00EC0253" w:rsidRPr="006232F6" w:rsidRDefault="00EC0253" w:rsidP="004068B2">
            <w:r>
              <w:t>4A</w:t>
            </w:r>
          </w:p>
        </w:tc>
      </w:tr>
      <w:tr w:rsidR="00EC0253" w:rsidRPr="006232F6" w:rsidTr="004068B2">
        <w:tc>
          <w:tcPr>
            <w:tcW w:w="2952" w:type="dxa"/>
          </w:tcPr>
          <w:p w:rsidR="00EC0253" w:rsidRPr="006232F6" w:rsidRDefault="00EC0253" w:rsidP="004068B2">
            <w:r w:rsidRPr="00A7013A">
              <w:t>Technical Contact</w:t>
            </w:r>
          </w:p>
        </w:tc>
        <w:tc>
          <w:tcPr>
            <w:tcW w:w="2952" w:type="dxa"/>
          </w:tcPr>
          <w:p w:rsidR="00EC0253" w:rsidRDefault="00EC0253" w:rsidP="004068B2">
            <w:r w:rsidRPr="006072B4">
              <w:t>0.6.0.7</w:t>
            </w:r>
          </w:p>
        </w:tc>
        <w:tc>
          <w:tcPr>
            <w:tcW w:w="2952" w:type="dxa"/>
          </w:tcPr>
          <w:p w:rsidR="00EC0253" w:rsidRPr="006232F6" w:rsidRDefault="00EC0253" w:rsidP="004068B2">
            <w:r>
              <w:t>4A</w:t>
            </w:r>
          </w:p>
        </w:tc>
      </w:tr>
      <w:tr w:rsidR="00EC0253" w:rsidRPr="006232F6" w:rsidTr="004068B2">
        <w:tc>
          <w:tcPr>
            <w:tcW w:w="2952" w:type="dxa"/>
          </w:tcPr>
          <w:p w:rsidR="00EC0253" w:rsidRPr="006232F6" w:rsidRDefault="00EC0253" w:rsidP="004068B2">
            <w:r>
              <w:t>Indoor Siren</w:t>
            </w:r>
          </w:p>
        </w:tc>
        <w:tc>
          <w:tcPr>
            <w:tcW w:w="2952" w:type="dxa"/>
          </w:tcPr>
          <w:p w:rsidR="00EC0253" w:rsidRDefault="00EC0253" w:rsidP="004068B2">
            <w:r w:rsidRPr="006072B4">
              <w:t>0.6.0.7</w:t>
            </w:r>
          </w:p>
        </w:tc>
        <w:tc>
          <w:tcPr>
            <w:tcW w:w="2952" w:type="dxa"/>
          </w:tcPr>
          <w:p w:rsidR="00EC0253" w:rsidRPr="006232F6" w:rsidRDefault="00EC0253" w:rsidP="004068B2">
            <w:r>
              <w:t>2</w:t>
            </w:r>
          </w:p>
        </w:tc>
      </w:tr>
      <w:tr w:rsidR="00EC0253" w:rsidRPr="006232F6" w:rsidTr="004068B2">
        <w:tc>
          <w:tcPr>
            <w:tcW w:w="2952" w:type="dxa"/>
          </w:tcPr>
          <w:p w:rsidR="00EC0253" w:rsidRPr="006232F6" w:rsidRDefault="00EC0253" w:rsidP="004068B2">
            <w:r>
              <w:t>Outdoor Siren</w:t>
            </w:r>
          </w:p>
        </w:tc>
        <w:tc>
          <w:tcPr>
            <w:tcW w:w="2952" w:type="dxa"/>
          </w:tcPr>
          <w:p w:rsidR="00EC0253" w:rsidRDefault="00EC0253" w:rsidP="004068B2">
            <w:r w:rsidRPr="006072B4">
              <w:t>0.6.0.7</w:t>
            </w:r>
          </w:p>
        </w:tc>
        <w:tc>
          <w:tcPr>
            <w:tcW w:w="2952" w:type="dxa"/>
          </w:tcPr>
          <w:p w:rsidR="00EC0253" w:rsidRPr="006232F6" w:rsidRDefault="00EC0253" w:rsidP="004068B2">
            <w:r>
              <w:t>2</w:t>
            </w:r>
          </w:p>
        </w:tc>
      </w:tr>
      <w:tr w:rsidR="00EC0253" w:rsidRPr="006232F6" w:rsidTr="004068B2">
        <w:tc>
          <w:tcPr>
            <w:tcW w:w="2952" w:type="dxa"/>
          </w:tcPr>
          <w:p w:rsidR="00EC0253" w:rsidRPr="006232F6" w:rsidRDefault="00EC0253" w:rsidP="004068B2">
            <w:r>
              <w:t>I/O Device</w:t>
            </w:r>
          </w:p>
        </w:tc>
        <w:tc>
          <w:tcPr>
            <w:tcW w:w="2952" w:type="dxa"/>
          </w:tcPr>
          <w:p w:rsidR="00EC0253" w:rsidRPr="006232F6" w:rsidRDefault="00EC0253" w:rsidP="004068B2">
            <w:r>
              <w:t>1.1.0.16</w:t>
            </w:r>
          </w:p>
        </w:tc>
        <w:tc>
          <w:tcPr>
            <w:tcW w:w="2952" w:type="dxa"/>
          </w:tcPr>
          <w:p w:rsidR="00EC0253" w:rsidRPr="006232F6" w:rsidRDefault="00EC0253" w:rsidP="004068B2">
            <w:r>
              <w:t>2B</w:t>
            </w:r>
          </w:p>
        </w:tc>
      </w:tr>
      <w:tr w:rsidR="00EC0253" w:rsidRPr="006232F6" w:rsidTr="004068B2">
        <w:tc>
          <w:tcPr>
            <w:tcW w:w="2952" w:type="dxa"/>
          </w:tcPr>
          <w:p w:rsidR="00EC0253" w:rsidRPr="006232F6" w:rsidRDefault="00EC0253" w:rsidP="004068B2">
            <w:r>
              <w:t>Keyfob</w:t>
            </w:r>
          </w:p>
        </w:tc>
        <w:tc>
          <w:tcPr>
            <w:tcW w:w="2952" w:type="dxa"/>
          </w:tcPr>
          <w:p w:rsidR="00EC0253" w:rsidRPr="006232F6" w:rsidRDefault="00EC0253" w:rsidP="004068B2">
            <w:r>
              <w:t>0.2.0.3</w:t>
            </w:r>
          </w:p>
        </w:tc>
        <w:tc>
          <w:tcPr>
            <w:tcW w:w="2952" w:type="dxa"/>
          </w:tcPr>
          <w:p w:rsidR="00EC0253" w:rsidRPr="006232F6" w:rsidRDefault="00EC0253" w:rsidP="004068B2">
            <w:r>
              <w:t>1A</w:t>
            </w:r>
          </w:p>
        </w:tc>
      </w:tr>
      <w:tr w:rsidR="00EC0253" w:rsidRPr="006232F6" w:rsidTr="004068B2">
        <w:tc>
          <w:tcPr>
            <w:tcW w:w="2952" w:type="dxa"/>
          </w:tcPr>
          <w:p w:rsidR="00EC0253" w:rsidRPr="006232F6" w:rsidRDefault="00EC0253" w:rsidP="004068B2">
            <w:r>
              <w:t>GBD</w:t>
            </w:r>
          </w:p>
        </w:tc>
        <w:tc>
          <w:tcPr>
            <w:tcW w:w="2952" w:type="dxa"/>
          </w:tcPr>
          <w:p w:rsidR="00EC0253" w:rsidRPr="006232F6" w:rsidRDefault="00EC0253" w:rsidP="004068B2">
            <w:r>
              <w:t>1.4.0.21</w:t>
            </w:r>
          </w:p>
        </w:tc>
        <w:tc>
          <w:tcPr>
            <w:tcW w:w="2952" w:type="dxa"/>
          </w:tcPr>
          <w:p w:rsidR="00EC0253" w:rsidRPr="006232F6" w:rsidRDefault="00EC0253" w:rsidP="004068B2">
            <w:r>
              <w:t>1B</w:t>
            </w:r>
          </w:p>
        </w:tc>
      </w:tr>
      <w:tr w:rsidR="00EC0253" w:rsidRPr="006232F6" w:rsidTr="004068B2">
        <w:tc>
          <w:tcPr>
            <w:tcW w:w="2952" w:type="dxa"/>
          </w:tcPr>
          <w:p w:rsidR="00EC0253" w:rsidRPr="006232F6" w:rsidRDefault="00EC0253" w:rsidP="004068B2">
            <w:r>
              <w:t>LCD Keypad</w:t>
            </w:r>
          </w:p>
        </w:tc>
        <w:tc>
          <w:tcPr>
            <w:tcW w:w="2952" w:type="dxa"/>
          </w:tcPr>
          <w:p w:rsidR="00EC0253" w:rsidRPr="006232F6" w:rsidRDefault="00EC0253" w:rsidP="004068B2">
            <w:r>
              <w:t>1.0.5.16</w:t>
            </w:r>
          </w:p>
        </w:tc>
        <w:tc>
          <w:tcPr>
            <w:tcW w:w="2952" w:type="dxa"/>
          </w:tcPr>
          <w:p w:rsidR="00EC0253" w:rsidRPr="006232F6" w:rsidRDefault="00EC0253" w:rsidP="004068B2">
            <w:r>
              <w:t>1B</w:t>
            </w:r>
          </w:p>
        </w:tc>
      </w:tr>
      <w:tr w:rsidR="00EC0253" w:rsidRPr="006232F6" w:rsidTr="004068B2">
        <w:tc>
          <w:tcPr>
            <w:tcW w:w="2952" w:type="dxa"/>
          </w:tcPr>
          <w:p w:rsidR="00EC0253" w:rsidRPr="006232F6" w:rsidRDefault="00EC0253" w:rsidP="004068B2">
            <w:r>
              <w:t>Door Module</w:t>
            </w:r>
          </w:p>
        </w:tc>
        <w:tc>
          <w:tcPr>
            <w:tcW w:w="2952" w:type="dxa"/>
          </w:tcPr>
          <w:p w:rsidR="00EC0253" w:rsidRPr="006232F6" w:rsidRDefault="00EC0253" w:rsidP="004068B2">
            <w:r>
              <w:t>0.1.0.3</w:t>
            </w:r>
          </w:p>
        </w:tc>
        <w:tc>
          <w:tcPr>
            <w:tcW w:w="2952" w:type="dxa"/>
          </w:tcPr>
          <w:p w:rsidR="00EC0253" w:rsidRPr="006232F6" w:rsidRDefault="00EC0253" w:rsidP="004068B2">
            <w:r>
              <w:t>2</w:t>
            </w:r>
          </w:p>
        </w:tc>
      </w:tr>
      <w:tr w:rsidR="00EC0253" w:rsidRPr="006232F6" w:rsidTr="004068B2">
        <w:tc>
          <w:tcPr>
            <w:tcW w:w="2952" w:type="dxa"/>
          </w:tcPr>
          <w:p w:rsidR="00EC0253" w:rsidRPr="006232F6" w:rsidRDefault="00EC0253" w:rsidP="004068B2"/>
        </w:tc>
        <w:tc>
          <w:tcPr>
            <w:tcW w:w="2952" w:type="dxa"/>
          </w:tcPr>
          <w:p w:rsidR="00EC0253" w:rsidRPr="006232F6" w:rsidRDefault="00EC0253" w:rsidP="004068B2"/>
        </w:tc>
        <w:tc>
          <w:tcPr>
            <w:tcW w:w="2952" w:type="dxa"/>
          </w:tcPr>
          <w:p w:rsidR="00EC0253" w:rsidRPr="006232F6" w:rsidRDefault="00EC0253" w:rsidP="004068B2"/>
        </w:tc>
      </w:tr>
    </w:tbl>
    <w:p w:rsidR="00EC0253" w:rsidRPr="00F204F2" w:rsidRDefault="00EC0253" w:rsidP="00EC0253">
      <w:pPr>
        <w:pStyle w:val="ListParagraph"/>
        <w:rPr>
          <w:rFonts w:asciiTheme="minorBidi" w:hAnsiTheme="minorBidi"/>
          <w:sz w:val="20"/>
          <w:szCs w:val="20"/>
        </w:rPr>
      </w:pPr>
    </w:p>
    <w:p w:rsidR="00EC0253" w:rsidRPr="00F204F2" w:rsidRDefault="00EC0253" w:rsidP="00EC0253">
      <w:pPr>
        <w:spacing w:after="0"/>
        <w:rPr>
          <w:u w:val="single"/>
        </w:rPr>
      </w:pPr>
      <w:r w:rsidRPr="00F204F2">
        <w:rPr>
          <w:u w:val="single"/>
        </w:rPr>
        <w:t>Changes:</w:t>
      </w:r>
    </w:p>
    <w:p w:rsidR="007467BE" w:rsidRPr="00EC0253" w:rsidRDefault="007467BE" w:rsidP="00AD563B">
      <w:pPr>
        <w:pStyle w:val="ListParagraph"/>
        <w:numPr>
          <w:ilvl w:val="0"/>
          <w:numId w:val="15"/>
        </w:numPr>
        <w:rPr>
          <w:rFonts w:asciiTheme="minorBidi" w:hAnsiTheme="minorBidi"/>
          <w:sz w:val="20"/>
          <w:szCs w:val="20"/>
        </w:rPr>
      </w:pPr>
      <w:r w:rsidRPr="00EC0253">
        <w:rPr>
          <w:rFonts w:asciiTheme="minorBidi" w:hAnsiTheme="minorBidi"/>
          <w:sz w:val="20"/>
          <w:szCs w:val="20"/>
        </w:rPr>
        <w:t>Changing user code always returned error - fixed</w:t>
      </w:r>
    </w:p>
    <w:p w:rsidR="007467BE" w:rsidRPr="00EC0253" w:rsidRDefault="007467BE" w:rsidP="00AD563B">
      <w:pPr>
        <w:pStyle w:val="ListParagraph"/>
        <w:numPr>
          <w:ilvl w:val="0"/>
          <w:numId w:val="15"/>
        </w:numPr>
        <w:rPr>
          <w:rFonts w:asciiTheme="minorBidi" w:hAnsiTheme="minorBidi"/>
          <w:sz w:val="20"/>
          <w:szCs w:val="20"/>
        </w:rPr>
      </w:pPr>
      <w:r w:rsidRPr="00EC0253">
        <w:rPr>
          <w:rFonts w:asciiTheme="minorBidi" w:hAnsiTheme="minorBidi"/>
          <w:sz w:val="20"/>
          <w:szCs w:val="20"/>
        </w:rPr>
        <w:t>Inputs &amp; Outputs where considered as sync devices which stuck the MCU - fixed</w:t>
      </w:r>
    </w:p>
    <w:p w:rsidR="00EC0253" w:rsidRDefault="00EC0253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br w:type="page"/>
      </w:r>
    </w:p>
    <w:p w:rsidR="007467BE" w:rsidRPr="007467BE" w:rsidRDefault="007467BE" w:rsidP="00CF7FE7">
      <w:pPr>
        <w:pStyle w:val="Heading2"/>
      </w:pPr>
      <w:bookmarkStart w:id="74" w:name="_Toc523816835"/>
      <w:r w:rsidRPr="007467BE">
        <w:lastRenderedPageBreak/>
        <w:t>Release Date: 8/5/2016</w:t>
      </w:r>
      <w:bookmarkEnd w:id="74"/>
    </w:p>
    <w:p w:rsidR="007467BE" w:rsidRPr="00CF7FE7" w:rsidRDefault="007467BE" w:rsidP="007467BE">
      <w:pPr>
        <w:rPr>
          <w:rFonts w:ascii="Arial" w:hAnsi="Arial" w:cs="Arial"/>
          <w:sz w:val="20"/>
          <w:szCs w:val="20"/>
        </w:rPr>
      </w:pPr>
      <w:r w:rsidRPr="00CF7FE7">
        <w:rPr>
          <w:rFonts w:ascii="Arial" w:hAnsi="Arial" w:cs="Arial"/>
          <w:sz w:val="20"/>
          <w:szCs w:val="20"/>
        </w:rPr>
        <w:t>SVN Location: https://subversion.ise.de/svn/gira/AlarmSystemCrow</w:t>
      </w:r>
    </w:p>
    <w:p w:rsidR="007467BE" w:rsidRPr="00CF7FE7" w:rsidRDefault="007467BE" w:rsidP="00CF7FE7">
      <w:pPr>
        <w:spacing w:after="0"/>
        <w:rPr>
          <w:u w:val="single"/>
        </w:rPr>
      </w:pPr>
      <w:r w:rsidRPr="00CF7FE7">
        <w:rPr>
          <w:u w:val="single"/>
        </w:rPr>
        <w:t>The Package includes:</w:t>
      </w:r>
    </w:p>
    <w:p w:rsidR="007467BE" w:rsidRPr="00CF7FE7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proofErr w:type="spellStart"/>
      <w:r w:rsidRPr="00CF7FE7">
        <w:rPr>
          <w:rFonts w:asciiTheme="minorBidi" w:hAnsiTheme="minorBidi"/>
          <w:sz w:val="20"/>
          <w:szCs w:val="20"/>
        </w:rPr>
        <w:t>CrowLibrary</w:t>
      </w:r>
      <w:proofErr w:type="spellEnd"/>
      <w:r w:rsidRPr="00CF7FE7">
        <w:rPr>
          <w:rFonts w:asciiTheme="minorBidi" w:hAnsiTheme="minorBidi"/>
          <w:sz w:val="20"/>
          <w:szCs w:val="20"/>
        </w:rPr>
        <w:t xml:space="preserve"> Version 2.1.2.31</w:t>
      </w:r>
    </w:p>
    <w:p w:rsidR="007467BE" w:rsidRPr="00CF7FE7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r w:rsidRPr="00CF7FE7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CF7FE7">
        <w:rPr>
          <w:rFonts w:asciiTheme="minorBidi" w:hAnsiTheme="minorBidi"/>
          <w:sz w:val="20"/>
          <w:szCs w:val="20"/>
        </w:rPr>
        <w:t>IPMApplication</w:t>
      </w:r>
      <w:proofErr w:type="spellEnd"/>
      <w:r w:rsidRPr="00CF7FE7">
        <w:rPr>
          <w:rFonts w:asciiTheme="minorBidi" w:hAnsiTheme="minorBidi"/>
          <w:sz w:val="20"/>
          <w:szCs w:val="20"/>
        </w:rPr>
        <w:t xml:space="preserve"> Version 2.1.3.30</w:t>
      </w:r>
    </w:p>
    <w:p w:rsidR="007467BE" w:rsidRPr="00CF7FE7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r w:rsidRPr="00CF7FE7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CF7FE7">
        <w:rPr>
          <w:rFonts w:asciiTheme="minorBidi" w:hAnsiTheme="minorBidi"/>
          <w:sz w:val="20"/>
          <w:szCs w:val="20"/>
        </w:rPr>
        <w:t>UpdateFirmware</w:t>
      </w:r>
      <w:proofErr w:type="spellEnd"/>
      <w:r w:rsidRPr="00CF7FE7">
        <w:rPr>
          <w:rFonts w:asciiTheme="minorBidi" w:hAnsiTheme="minorBidi"/>
          <w:sz w:val="20"/>
          <w:szCs w:val="20"/>
        </w:rPr>
        <w:t xml:space="preserve"> Version 1.7.2.39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</w:p>
    <w:p w:rsidR="007467BE" w:rsidRPr="00CF7FE7" w:rsidRDefault="007467BE" w:rsidP="00CF7FE7">
      <w:pPr>
        <w:spacing w:after="0"/>
        <w:rPr>
          <w:u w:val="single"/>
        </w:rPr>
      </w:pPr>
      <w:r w:rsidRPr="00CF7FE7">
        <w:rPr>
          <w:u w:val="single"/>
        </w:rPr>
        <w:t xml:space="preserve"> </w:t>
      </w:r>
      <w:r w:rsidR="00CF7FE7" w:rsidRPr="00CF7FE7">
        <w:rPr>
          <w:u w:val="single"/>
        </w:rPr>
        <w:t>Compatibility</w:t>
      </w:r>
      <w:r w:rsidRPr="00CF7FE7">
        <w:rPr>
          <w:u w:val="single"/>
        </w:rPr>
        <w:t>:</w:t>
      </w:r>
    </w:p>
    <w:p w:rsidR="007467BE" w:rsidRPr="00CF7FE7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proofErr w:type="spellStart"/>
      <w:r w:rsidRPr="00CF7FE7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CF7FE7">
        <w:rPr>
          <w:rFonts w:asciiTheme="minorBidi" w:hAnsiTheme="minorBidi"/>
          <w:sz w:val="20"/>
          <w:szCs w:val="20"/>
        </w:rPr>
        <w:t xml:space="preserve"> Version 1.0.6.19</w:t>
      </w:r>
    </w:p>
    <w:p w:rsidR="007467BE" w:rsidRPr="00CF7FE7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proofErr w:type="spellStart"/>
      <w:r w:rsidRPr="00CF7FE7">
        <w:rPr>
          <w:rFonts w:asciiTheme="minorBidi" w:hAnsiTheme="minorBidi"/>
          <w:sz w:val="20"/>
          <w:szCs w:val="20"/>
        </w:rPr>
        <w:t>Gira</w:t>
      </w:r>
      <w:proofErr w:type="spellEnd"/>
      <w:r w:rsidRPr="00CF7FE7">
        <w:rPr>
          <w:rFonts w:asciiTheme="minorBidi" w:hAnsiTheme="minorBidi"/>
          <w:sz w:val="20"/>
          <w:szCs w:val="20"/>
        </w:rPr>
        <w:t xml:space="preserve"> Device Package : 1.0.357.0</w:t>
      </w:r>
    </w:p>
    <w:p w:rsidR="007467BE" w:rsidRPr="00CF7FE7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r w:rsidRPr="00CF7FE7">
        <w:rPr>
          <w:rFonts w:asciiTheme="minorBidi" w:hAnsiTheme="minorBidi"/>
          <w:sz w:val="20"/>
          <w:szCs w:val="20"/>
        </w:rPr>
        <w:t>XSD version 1.0.0.8</w:t>
      </w:r>
    </w:p>
    <w:p w:rsidR="007467BE" w:rsidRPr="00CF7FE7" w:rsidRDefault="007467BE" w:rsidP="00AD563B">
      <w:pPr>
        <w:pStyle w:val="ListParagraph"/>
        <w:numPr>
          <w:ilvl w:val="0"/>
          <w:numId w:val="11"/>
        </w:numPr>
        <w:rPr>
          <w:rFonts w:asciiTheme="minorBidi" w:hAnsiTheme="minorBidi"/>
          <w:sz w:val="20"/>
          <w:szCs w:val="20"/>
        </w:rPr>
      </w:pPr>
      <w:r w:rsidRPr="00CF7FE7">
        <w:rPr>
          <w:rFonts w:asciiTheme="minorBidi" w:hAnsiTheme="minorBidi"/>
          <w:sz w:val="20"/>
          <w:szCs w:val="20"/>
        </w:rPr>
        <w:t>GPA Version 2.0.7283</w:t>
      </w:r>
    </w:p>
    <w:p w:rsidR="00CF7FE7" w:rsidRPr="00F204F2" w:rsidRDefault="007467BE" w:rsidP="00CF7FE7">
      <w:pPr>
        <w:spacing w:after="0"/>
        <w:rPr>
          <w:u w:val="single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r w:rsidR="00CF7FE7" w:rsidRPr="00F204F2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CF7FE7" w:rsidRPr="00A7013A" w:rsidTr="004068B2">
        <w:tc>
          <w:tcPr>
            <w:tcW w:w="2952" w:type="dxa"/>
          </w:tcPr>
          <w:p w:rsidR="00CF7FE7" w:rsidRPr="00A7013A" w:rsidRDefault="00CF7FE7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CF7FE7" w:rsidRPr="00A7013A" w:rsidRDefault="00CF7FE7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CF7FE7" w:rsidRPr="00A7013A" w:rsidRDefault="00CF7FE7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 w:rsidRPr="006232F6">
              <w:t>Control Panel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2.1.4.59</w:t>
            </w:r>
          </w:p>
        </w:tc>
        <w:tc>
          <w:tcPr>
            <w:tcW w:w="2952" w:type="dxa"/>
          </w:tcPr>
          <w:p w:rsidR="00CF7FE7" w:rsidRPr="006232F6" w:rsidRDefault="00CF7FE7" w:rsidP="004068B2">
            <w:r w:rsidRPr="006232F6">
              <w:t>4A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 w:rsidRPr="006232F6">
              <w:t>RF Module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4.6.0.26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3A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 w:rsidRPr="006232F6">
              <w:t>PIR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0.6.0.7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3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CF7FE7" w:rsidRPr="006232F6" w:rsidRDefault="00CF7FE7" w:rsidP="004068B2">
            <w:r>
              <w:t>1.2.0.17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3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 w:rsidRPr="00A7013A">
              <w:t>Magnet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0.6.0.7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4A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 w:rsidRPr="00A7013A">
              <w:t>Technical Contact</w:t>
            </w:r>
          </w:p>
        </w:tc>
        <w:tc>
          <w:tcPr>
            <w:tcW w:w="2952" w:type="dxa"/>
          </w:tcPr>
          <w:p w:rsidR="00CF7FE7" w:rsidRDefault="00CF7FE7" w:rsidP="004068B2">
            <w:r w:rsidRPr="006072B4">
              <w:t>0.6.0.7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4A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>
              <w:t>Indoor Siren</w:t>
            </w:r>
          </w:p>
        </w:tc>
        <w:tc>
          <w:tcPr>
            <w:tcW w:w="2952" w:type="dxa"/>
          </w:tcPr>
          <w:p w:rsidR="00CF7FE7" w:rsidRDefault="00CF7FE7" w:rsidP="004068B2">
            <w:r w:rsidRPr="006072B4">
              <w:t>0.6.0.7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2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>
              <w:t>Outdoor Siren</w:t>
            </w:r>
          </w:p>
        </w:tc>
        <w:tc>
          <w:tcPr>
            <w:tcW w:w="2952" w:type="dxa"/>
          </w:tcPr>
          <w:p w:rsidR="00CF7FE7" w:rsidRDefault="00CF7FE7" w:rsidP="004068B2">
            <w:r w:rsidRPr="006072B4">
              <w:t>0.6.0.7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2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>
              <w:t>I/O Device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1.1.0.16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2B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>
              <w:t>Keyfob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0.2.0.3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1A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>
              <w:t>GBD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1.4.0.21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1B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>
              <w:t>LCD Keypad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1.0.5.16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1B</w:t>
            </w:r>
          </w:p>
        </w:tc>
      </w:tr>
    </w:tbl>
    <w:p w:rsidR="00CF7FE7" w:rsidRDefault="00CF7FE7" w:rsidP="007467BE">
      <w:pPr>
        <w:rPr>
          <w:rFonts w:asciiTheme="minorBidi" w:hAnsiTheme="minorBidi"/>
          <w:sz w:val="20"/>
          <w:szCs w:val="20"/>
        </w:rPr>
      </w:pPr>
    </w:p>
    <w:p w:rsidR="007467BE" w:rsidRPr="00CF7FE7" w:rsidRDefault="007467BE" w:rsidP="00CF7FE7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CF7FE7">
        <w:rPr>
          <w:rFonts w:asciiTheme="minorBidi" w:hAnsiTheme="minorBidi"/>
          <w:sz w:val="20"/>
          <w:szCs w:val="20"/>
          <w:u w:val="single"/>
        </w:rPr>
        <w:t>Changes:</w:t>
      </w:r>
    </w:p>
    <w:p w:rsidR="007467BE" w:rsidRPr="00CF7FE7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CF7FE7">
        <w:rPr>
          <w:rFonts w:asciiTheme="minorBidi" w:hAnsiTheme="minorBidi"/>
          <w:sz w:val="20"/>
          <w:szCs w:val="20"/>
        </w:rPr>
        <w:t xml:space="preserve">Configuration sending to </w:t>
      </w:r>
      <w:proofErr w:type="spellStart"/>
      <w:r w:rsidRPr="00CF7FE7">
        <w:rPr>
          <w:rFonts w:asciiTheme="minorBidi" w:hAnsiTheme="minorBidi"/>
          <w:sz w:val="20"/>
          <w:szCs w:val="20"/>
        </w:rPr>
        <w:t>KeyPad</w:t>
      </w:r>
      <w:proofErr w:type="spellEnd"/>
      <w:r w:rsidRPr="00CF7FE7">
        <w:rPr>
          <w:rFonts w:asciiTheme="minorBidi" w:hAnsiTheme="minorBidi"/>
          <w:sz w:val="20"/>
          <w:szCs w:val="20"/>
        </w:rPr>
        <w:t xml:space="preserve"> fix</w:t>
      </w:r>
    </w:p>
    <w:p w:rsidR="007467BE" w:rsidRPr="00CF7FE7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CF7FE7">
        <w:rPr>
          <w:rFonts w:asciiTheme="minorBidi" w:hAnsiTheme="minorBidi"/>
          <w:sz w:val="20"/>
          <w:szCs w:val="20"/>
        </w:rPr>
        <w:t xml:space="preserve">Update Firmware compilation fix - need a change in ISE </w:t>
      </w:r>
      <w:proofErr w:type="spellStart"/>
      <w:r w:rsidRPr="00CF7FE7">
        <w:rPr>
          <w:rFonts w:asciiTheme="minorBidi" w:hAnsiTheme="minorBidi"/>
          <w:sz w:val="20"/>
          <w:szCs w:val="20"/>
        </w:rPr>
        <w:t>jenkins</w:t>
      </w:r>
      <w:proofErr w:type="spellEnd"/>
    </w:p>
    <w:p w:rsidR="007467BE" w:rsidRPr="00CF7FE7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CF7FE7">
        <w:rPr>
          <w:rFonts w:asciiTheme="minorBidi" w:hAnsiTheme="minorBidi"/>
          <w:sz w:val="20"/>
          <w:szCs w:val="20"/>
        </w:rPr>
        <w:t>I/O Device NC bug fix</w:t>
      </w:r>
    </w:p>
    <w:p w:rsidR="007467BE" w:rsidRPr="00CF7FE7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CF7FE7">
        <w:rPr>
          <w:rFonts w:asciiTheme="minorBidi" w:hAnsiTheme="minorBidi"/>
          <w:sz w:val="20"/>
          <w:szCs w:val="20"/>
        </w:rPr>
        <w:t>Two-Trigger alarm support</w:t>
      </w:r>
    </w:p>
    <w:p w:rsidR="00CF7FE7" w:rsidRDefault="00CF7FE7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br w:type="page"/>
      </w:r>
    </w:p>
    <w:p w:rsidR="007467BE" w:rsidRPr="007467BE" w:rsidRDefault="007467BE" w:rsidP="00CF7FE7">
      <w:pPr>
        <w:pStyle w:val="Heading2"/>
      </w:pPr>
      <w:bookmarkStart w:id="75" w:name="_Toc523816836"/>
      <w:r w:rsidRPr="007467BE">
        <w:lastRenderedPageBreak/>
        <w:t>Release Date: 5/5/2016</w:t>
      </w:r>
      <w:bookmarkEnd w:id="75"/>
    </w:p>
    <w:p w:rsidR="007467BE" w:rsidRPr="00CF7FE7" w:rsidRDefault="007467BE" w:rsidP="007467BE">
      <w:pPr>
        <w:rPr>
          <w:rFonts w:ascii="Arial" w:hAnsi="Arial" w:cs="Arial"/>
          <w:sz w:val="20"/>
          <w:szCs w:val="20"/>
        </w:rPr>
      </w:pPr>
      <w:r w:rsidRPr="00CF7FE7">
        <w:rPr>
          <w:rFonts w:ascii="Arial" w:hAnsi="Arial" w:cs="Arial"/>
          <w:sz w:val="20"/>
          <w:szCs w:val="20"/>
        </w:rPr>
        <w:t>SVN Location: https://subversion.ise.de/svn/gira/AlarmSystemCrow</w:t>
      </w:r>
    </w:p>
    <w:p w:rsidR="007467BE" w:rsidRPr="00CF7FE7" w:rsidRDefault="007467BE" w:rsidP="00CF7FE7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CF7FE7">
        <w:rPr>
          <w:rFonts w:asciiTheme="minorBidi" w:hAnsiTheme="minorBidi"/>
          <w:sz w:val="20"/>
          <w:szCs w:val="20"/>
          <w:u w:val="single"/>
        </w:rPr>
        <w:t>The Package includes:</w:t>
      </w:r>
    </w:p>
    <w:p w:rsidR="007467BE" w:rsidRPr="00CF7FE7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CF7FE7">
        <w:rPr>
          <w:rFonts w:asciiTheme="minorBidi" w:hAnsiTheme="minorBidi"/>
          <w:sz w:val="20"/>
          <w:szCs w:val="20"/>
        </w:rPr>
        <w:t>CrowLibrary</w:t>
      </w:r>
      <w:proofErr w:type="spellEnd"/>
      <w:r w:rsidRPr="00CF7FE7">
        <w:rPr>
          <w:rFonts w:asciiTheme="minorBidi" w:hAnsiTheme="minorBidi"/>
          <w:sz w:val="20"/>
          <w:szCs w:val="20"/>
        </w:rPr>
        <w:t xml:space="preserve"> Version 2.1.2.31</w:t>
      </w:r>
    </w:p>
    <w:p w:rsidR="007467BE" w:rsidRPr="00CF7FE7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CF7FE7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CF7FE7">
        <w:rPr>
          <w:rFonts w:asciiTheme="minorBidi" w:hAnsiTheme="minorBidi"/>
          <w:sz w:val="20"/>
          <w:szCs w:val="20"/>
        </w:rPr>
        <w:t>IPMApplication</w:t>
      </w:r>
      <w:proofErr w:type="spellEnd"/>
      <w:r w:rsidRPr="00CF7FE7">
        <w:rPr>
          <w:rFonts w:asciiTheme="minorBidi" w:hAnsiTheme="minorBidi"/>
          <w:sz w:val="20"/>
          <w:szCs w:val="20"/>
        </w:rPr>
        <w:t xml:space="preserve"> Version 2.1.3.30</w:t>
      </w:r>
    </w:p>
    <w:p w:rsidR="007467BE" w:rsidRPr="00CF7FE7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CF7FE7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CF7FE7">
        <w:rPr>
          <w:rFonts w:asciiTheme="minorBidi" w:hAnsiTheme="minorBidi"/>
          <w:sz w:val="20"/>
          <w:szCs w:val="20"/>
        </w:rPr>
        <w:t>UpdateFirmware</w:t>
      </w:r>
      <w:proofErr w:type="spellEnd"/>
      <w:r w:rsidRPr="00CF7FE7">
        <w:rPr>
          <w:rFonts w:asciiTheme="minorBidi" w:hAnsiTheme="minorBidi"/>
          <w:sz w:val="20"/>
          <w:szCs w:val="20"/>
        </w:rPr>
        <w:t xml:space="preserve"> Version 1.7.2.38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</w:p>
    <w:p w:rsidR="007467BE" w:rsidRPr="00CF7FE7" w:rsidRDefault="007467BE" w:rsidP="00CF7FE7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CF7FE7">
        <w:rPr>
          <w:rFonts w:asciiTheme="minorBidi" w:hAnsiTheme="minorBidi"/>
          <w:sz w:val="20"/>
          <w:szCs w:val="20"/>
          <w:u w:val="single"/>
        </w:rPr>
        <w:t xml:space="preserve"> </w:t>
      </w:r>
      <w:r w:rsidR="00CF7FE7" w:rsidRPr="00CF7FE7">
        <w:rPr>
          <w:rFonts w:asciiTheme="minorBidi" w:hAnsiTheme="minorBidi"/>
          <w:sz w:val="20"/>
          <w:szCs w:val="20"/>
          <w:u w:val="single"/>
        </w:rPr>
        <w:t>Compatibility</w:t>
      </w:r>
      <w:r w:rsidRPr="00CF7FE7">
        <w:rPr>
          <w:rFonts w:asciiTheme="minorBidi" w:hAnsiTheme="minorBidi"/>
          <w:sz w:val="20"/>
          <w:szCs w:val="20"/>
          <w:u w:val="single"/>
        </w:rPr>
        <w:t>:</w:t>
      </w:r>
    </w:p>
    <w:p w:rsidR="007467BE" w:rsidRPr="00CF7FE7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CF7FE7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CF7FE7">
        <w:rPr>
          <w:rFonts w:asciiTheme="minorBidi" w:hAnsiTheme="minorBidi"/>
          <w:sz w:val="20"/>
          <w:szCs w:val="20"/>
        </w:rPr>
        <w:t xml:space="preserve"> Version 1.0.6.19</w:t>
      </w:r>
    </w:p>
    <w:p w:rsidR="007467BE" w:rsidRPr="00CF7FE7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CF7FE7">
        <w:rPr>
          <w:rFonts w:asciiTheme="minorBidi" w:hAnsiTheme="minorBidi"/>
          <w:sz w:val="20"/>
          <w:szCs w:val="20"/>
        </w:rPr>
        <w:t>Gira</w:t>
      </w:r>
      <w:proofErr w:type="spellEnd"/>
      <w:r w:rsidRPr="00CF7FE7">
        <w:rPr>
          <w:rFonts w:asciiTheme="minorBidi" w:hAnsiTheme="minorBidi"/>
          <w:sz w:val="20"/>
          <w:szCs w:val="20"/>
        </w:rPr>
        <w:t xml:space="preserve"> Device Package : 1.0.357.0</w:t>
      </w:r>
    </w:p>
    <w:p w:rsidR="007467BE" w:rsidRPr="00CF7FE7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CF7FE7">
        <w:rPr>
          <w:rFonts w:asciiTheme="minorBidi" w:hAnsiTheme="minorBidi"/>
          <w:sz w:val="20"/>
          <w:szCs w:val="20"/>
        </w:rPr>
        <w:t>XSD version 1.0.0.8</w:t>
      </w:r>
    </w:p>
    <w:p w:rsidR="007467BE" w:rsidRPr="00CF7FE7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CF7FE7">
        <w:rPr>
          <w:rFonts w:asciiTheme="minorBidi" w:hAnsiTheme="minorBidi"/>
          <w:sz w:val="20"/>
          <w:szCs w:val="20"/>
        </w:rPr>
        <w:t>GPA Version 2.0.7283</w:t>
      </w:r>
    </w:p>
    <w:p w:rsidR="00CF7FE7" w:rsidRPr="00F204F2" w:rsidRDefault="007467BE" w:rsidP="00CF7FE7">
      <w:pPr>
        <w:spacing w:after="0"/>
        <w:rPr>
          <w:u w:val="single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r w:rsidR="00CF7FE7" w:rsidRPr="00F204F2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CF7FE7" w:rsidRPr="00A7013A" w:rsidTr="004068B2">
        <w:tc>
          <w:tcPr>
            <w:tcW w:w="2952" w:type="dxa"/>
          </w:tcPr>
          <w:p w:rsidR="00CF7FE7" w:rsidRPr="00A7013A" w:rsidRDefault="00CF7FE7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CF7FE7" w:rsidRPr="00A7013A" w:rsidRDefault="00CF7FE7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CF7FE7" w:rsidRPr="00A7013A" w:rsidRDefault="00CF7FE7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 w:rsidRPr="006232F6">
              <w:t>Control Panel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2.1.4.58</w:t>
            </w:r>
          </w:p>
        </w:tc>
        <w:tc>
          <w:tcPr>
            <w:tcW w:w="2952" w:type="dxa"/>
          </w:tcPr>
          <w:p w:rsidR="00CF7FE7" w:rsidRPr="006232F6" w:rsidRDefault="00CF7FE7" w:rsidP="004068B2">
            <w:r w:rsidRPr="006232F6">
              <w:t>4A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 w:rsidRPr="006232F6">
              <w:t>RF Module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4.6.0.26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3A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 w:rsidRPr="006232F6">
              <w:t>PIR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0.6.0.7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3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CF7FE7" w:rsidRPr="006232F6" w:rsidRDefault="00CF7FE7" w:rsidP="004068B2">
            <w:r>
              <w:t>1.2.0.17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3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 w:rsidRPr="00A7013A">
              <w:t>Magnet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0.6.0.7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4A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 w:rsidRPr="00A7013A">
              <w:t>Technical Contact</w:t>
            </w:r>
          </w:p>
        </w:tc>
        <w:tc>
          <w:tcPr>
            <w:tcW w:w="2952" w:type="dxa"/>
          </w:tcPr>
          <w:p w:rsidR="00CF7FE7" w:rsidRDefault="00CF7FE7" w:rsidP="004068B2">
            <w:r w:rsidRPr="006072B4">
              <w:t>0.6.0.7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4A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>
              <w:t>Indoor Siren</w:t>
            </w:r>
          </w:p>
        </w:tc>
        <w:tc>
          <w:tcPr>
            <w:tcW w:w="2952" w:type="dxa"/>
          </w:tcPr>
          <w:p w:rsidR="00CF7FE7" w:rsidRDefault="00CF7FE7" w:rsidP="004068B2">
            <w:r w:rsidRPr="006072B4">
              <w:t>0.6.0.7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2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>
              <w:t>Outdoor Siren</w:t>
            </w:r>
          </w:p>
        </w:tc>
        <w:tc>
          <w:tcPr>
            <w:tcW w:w="2952" w:type="dxa"/>
          </w:tcPr>
          <w:p w:rsidR="00CF7FE7" w:rsidRDefault="00CF7FE7" w:rsidP="004068B2">
            <w:r w:rsidRPr="006072B4">
              <w:t>0.6.0.7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2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>
              <w:t>I/O Device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1.1.0.16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2B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>
              <w:t>Keyfob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0.2.0.3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1A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>
              <w:t>GBD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1.4.0.21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1B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>
              <w:t>LCD Keypad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1.0.5.15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1B</w:t>
            </w:r>
          </w:p>
        </w:tc>
      </w:tr>
    </w:tbl>
    <w:p w:rsidR="00CF7FE7" w:rsidRDefault="00CF7FE7" w:rsidP="00CF7FE7">
      <w:pPr>
        <w:rPr>
          <w:rFonts w:asciiTheme="minorBidi" w:hAnsiTheme="minorBidi"/>
          <w:sz w:val="20"/>
          <w:szCs w:val="20"/>
        </w:rPr>
      </w:pPr>
    </w:p>
    <w:p w:rsidR="00CF7FE7" w:rsidRPr="00CF7FE7" w:rsidRDefault="00CF7FE7" w:rsidP="00CF7FE7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CF7FE7">
        <w:rPr>
          <w:rFonts w:asciiTheme="minorBidi" w:hAnsiTheme="minorBidi"/>
          <w:sz w:val="20"/>
          <w:szCs w:val="20"/>
          <w:u w:val="single"/>
        </w:rPr>
        <w:t>Changes:</w:t>
      </w:r>
    </w:p>
    <w:p w:rsidR="007467BE" w:rsidRPr="00CF7FE7" w:rsidRDefault="007467BE" w:rsidP="00AD563B">
      <w:pPr>
        <w:pStyle w:val="ListParagraph"/>
        <w:numPr>
          <w:ilvl w:val="0"/>
          <w:numId w:val="17"/>
        </w:numPr>
        <w:rPr>
          <w:rFonts w:asciiTheme="minorBidi" w:hAnsiTheme="minorBidi"/>
          <w:sz w:val="20"/>
          <w:szCs w:val="20"/>
        </w:rPr>
      </w:pPr>
      <w:r w:rsidRPr="00CF7FE7">
        <w:rPr>
          <w:rFonts w:asciiTheme="minorBidi" w:hAnsiTheme="minorBidi"/>
          <w:sz w:val="20"/>
          <w:szCs w:val="20"/>
        </w:rPr>
        <w:t>New Firmware Update that support version number (bug fix)</w:t>
      </w:r>
    </w:p>
    <w:p w:rsidR="007467BE" w:rsidRPr="00CF7FE7" w:rsidRDefault="007467BE" w:rsidP="00AD563B">
      <w:pPr>
        <w:pStyle w:val="ListParagraph"/>
        <w:numPr>
          <w:ilvl w:val="0"/>
          <w:numId w:val="17"/>
        </w:numPr>
        <w:rPr>
          <w:rFonts w:asciiTheme="minorBidi" w:hAnsiTheme="minorBidi"/>
          <w:sz w:val="20"/>
          <w:szCs w:val="20"/>
        </w:rPr>
      </w:pPr>
      <w:r w:rsidRPr="00CF7FE7">
        <w:rPr>
          <w:rFonts w:asciiTheme="minorBidi" w:hAnsiTheme="minorBidi"/>
          <w:sz w:val="20"/>
          <w:szCs w:val="20"/>
        </w:rPr>
        <w:t>Added Keypad inputs components to XSD validation</w:t>
      </w:r>
    </w:p>
    <w:p w:rsidR="007467BE" w:rsidRPr="00CF7FE7" w:rsidRDefault="007467BE" w:rsidP="00AD563B">
      <w:pPr>
        <w:pStyle w:val="ListParagraph"/>
        <w:numPr>
          <w:ilvl w:val="0"/>
          <w:numId w:val="17"/>
        </w:numPr>
        <w:rPr>
          <w:rFonts w:asciiTheme="minorBidi" w:hAnsiTheme="minorBidi"/>
          <w:sz w:val="20"/>
          <w:szCs w:val="20"/>
        </w:rPr>
      </w:pPr>
      <w:r w:rsidRPr="00CF7FE7">
        <w:rPr>
          <w:rFonts w:asciiTheme="minorBidi" w:hAnsiTheme="minorBidi"/>
          <w:sz w:val="20"/>
          <w:szCs w:val="20"/>
        </w:rPr>
        <w:t xml:space="preserve">Picture sizes are now with real size as received from </w:t>
      </w:r>
      <w:proofErr w:type="spellStart"/>
      <w:r w:rsidRPr="00CF7FE7">
        <w:rPr>
          <w:rFonts w:asciiTheme="minorBidi" w:hAnsiTheme="minorBidi"/>
          <w:sz w:val="20"/>
          <w:szCs w:val="20"/>
        </w:rPr>
        <w:t>PirCam</w:t>
      </w:r>
      <w:proofErr w:type="spellEnd"/>
    </w:p>
    <w:p w:rsidR="007467BE" w:rsidRPr="00CF7FE7" w:rsidRDefault="007467BE" w:rsidP="00AD563B">
      <w:pPr>
        <w:pStyle w:val="ListParagraph"/>
        <w:numPr>
          <w:ilvl w:val="0"/>
          <w:numId w:val="17"/>
        </w:numPr>
        <w:rPr>
          <w:rFonts w:asciiTheme="minorBidi" w:hAnsiTheme="minorBidi"/>
          <w:sz w:val="20"/>
          <w:szCs w:val="20"/>
        </w:rPr>
      </w:pPr>
      <w:r w:rsidRPr="00CF7FE7">
        <w:rPr>
          <w:rFonts w:asciiTheme="minorBidi" w:hAnsiTheme="minorBidi"/>
          <w:sz w:val="20"/>
          <w:szCs w:val="20"/>
        </w:rPr>
        <w:t>Added Chime support</w:t>
      </w:r>
    </w:p>
    <w:p w:rsidR="007467BE" w:rsidRPr="00CF7FE7" w:rsidRDefault="007467BE" w:rsidP="00AD563B">
      <w:pPr>
        <w:pStyle w:val="ListParagraph"/>
        <w:numPr>
          <w:ilvl w:val="0"/>
          <w:numId w:val="17"/>
        </w:numPr>
        <w:rPr>
          <w:rFonts w:asciiTheme="minorBidi" w:hAnsiTheme="minorBidi"/>
          <w:sz w:val="20"/>
          <w:szCs w:val="20"/>
        </w:rPr>
      </w:pPr>
      <w:r w:rsidRPr="00CF7FE7">
        <w:rPr>
          <w:rFonts w:asciiTheme="minorBidi" w:hAnsiTheme="minorBidi"/>
          <w:sz w:val="20"/>
          <w:szCs w:val="20"/>
        </w:rPr>
        <w:t>Added alarm report forwarding</w:t>
      </w:r>
    </w:p>
    <w:p w:rsidR="007467BE" w:rsidRPr="00CF7FE7" w:rsidRDefault="007467BE" w:rsidP="00AD563B">
      <w:pPr>
        <w:pStyle w:val="ListParagraph"/>
        <w:numPr>
          <w:ilvl w:val="0"/>
          <w:numId w:val="17"/>
        </w:numPr>
        <w:rPr>
          <w:rFonts w:asciiTheme="minorBidi" w:hAnsiTheme="minorBidi"/>
          <w:sz w:val="20"/>
          <w:szCs w:val="20"/>
        </w:rPr>
      </w:pPr>
      <w:r w:rsidRPr="00CF7FE7">
        <w:rPr>
          <w:rFonts w:asciiTheme="minorBidi" w:hAnsiTheme="minorBidi"/>
          <w:sz w:val="20"/>
          <w:szCs w:val="20"/>
        </w:rPr>
        <w:t xml:space="preserve">Added </w:t>
      </w:r>
      <w:proofErr w:type="spellStart"/>
      <w:r w:rsidRPr="00CF7FE7">
        <w:rPr>
          <w:rFonts w:asciiTheme="minorBidi" w:hAnsiTheme="minorBidi"/>
          <w:sz w:val="20"/>
          <w:szCs w:val="20"/>
        </w:rPr>
        <w:t>supprt</w:t>
      </w:r>
      <w:proofErr w:type="spellEnd"/>
      <w:r w:rsidRPr="00CF7FE7">
        <w:rPr>
          <w:rFonts w:asciiTheme="minorBidi" w:hAnsiTheme="minorBidi"/>
          <w:sz w:val="20"/>
          <w:szCs w:val="20"/>
        </w:rPr>
        <w:t xml:space="preserve"> for user can only disarm after alarm feature</w:t>
      </w:r>
    </w:p>
    <w:p w:rsidR="007467BE" w:rsidRPr="00CF7FE7" w:rsidRDefault="007467BE" w:rsidP="00AD563B">
      <w:pPr>
        <w:pStyle w:val="ListParagraph"/>
        <w:numPr>
          <w:ilvl w:val="0"/>
          <w:numId w:val="17"/>
        </w:numPr>
        <w:rPr>
          <w:rFonts w:asciiTheme="minorBidi" w:hAnsiTheme="minorBidi"/>
          <w:sz w:val="20"/>
          <w:szCs w:val="20"/>
        </w:rPr>
      </w:pPr>
      <w:r w:rsidRPr="00CF7FE7">
        <w:rPr>
          <w:rFonts w:asciiTheme="minorBidi" w:hAnsiTheme="minorBidi"/>
          <w:sz w:val="20"/>
          <w:szCs w:val="20"/>
        </w:rPr>
        <w:t>Added Door Module support</w:t>
      </w:r>
    </w:p>
    <w:p w:rsidR="00CF7FE7" w:rsidRDefault="00CF7FE7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br w:type="page"/>
      </w:r>
    </w:p>
    <w:p w:rsidR="007467BE" w:rsidRPr="007467BE" w:rsidRDefault="007467BE" w:rsidP="00CF7FE7">
      <w:pPr>
        <w:pStyle w:val="Heading2"/>
      </w:pPr>
      <w:bookmarkStart w:id="76" w:name="_Toc523816837"/>
      <w:r w:rsidRPr="007467BE">
        <w:lastRenderedPageBreak/>
        <w:t>Release Date: 26/4/2016</w:t>
      </w:r>
      <w:bookmarkEnd w:id="76"/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>SVN Location: https://subversion.ise.de/svn/gira/AlarmSystemCrow</w:t>
      </w:r>
    </w:p>
    <w:p w:rsidR="007467BE" w:rsidRPr="00CF7FE7" w:rsidRDefault="007467BE" w:rsidP="00CF7FE7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CF7FE7">
        <w:rPr>
          <w:rFonts w:asciiTheme="minorBidi" w:hAnsiTheme="minorBidi"/>
          <w:sz w:val="20"/>
          <w:szCs w:val="20"/>
          <w:u w:val="single"/>
        </w:rPr>
        <w:t>The Package includes:</w:t>
      </w:r>
    </w:p>
    <w:p w:rsidR="007467BE" w:rsidRPr="00CF7FE7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CF7FE7">
        <w:rPr>
          <w:rFonts w:asciiTheme="minorBidi" w:hAnsiTheme="minorBidi"/>
          <w:sz w:val="20"/>
          <w:szCs w:val="20"/>
        </w:rPr>
        <w:t>CrowLibrary</w:t>
      </w:r>
      <w:proofErr w:type="spellEnd"/>
      <w:r w:rsidRPr="00CF7FE7">
        <w:rPr>
          <w:rFonts w:asciiTheme="minorBidi" w:hAnsiTheme="minorBidi"/>
          <w:sz w:val="20"/>
          <w:szCs w:val="20"/>
        </w:rPr>
        <w:t xml:space="preserve"> Version 2.1.2.30</w:t>
      </w:r>
    </w:p>
    <w:p w:rsidR="007467BE" w:rsidRPr="00CF7FE7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CF7FE7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CF7FE7">
        <w:rPr>
          <w:rFonts w:asciiTheme="minorBidi" w:hAnsiTheme="minorBidi"/>
          <w:sz w:val="20"/>
          <w:szCs w:val="20"/>
        </w:rPr>
        <w:t>IPMApplication</w:t>
      </w:r>
      <w:proofErr w:type="spellEnd"/>
      <w:r w:rsidRPr="00CF7FE7">
        <w:rPr>
          <w:rFonts w:asciiTheme="minorBidi" w:hAnsiTheme="minorBidi"/>
          <w:sz w:val="20"/>
          <w:szCs w:val="20"/>
        </w:rPr>
        <w:t xml:space="preserve"> Version 2.1.3.29</w:t>
      </w:r>
    </w:p>
    <w:p w:rsidR="007467BE" w:rsidRPr="00CF7FE7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CF7FE7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CF7FE7">
        <w:rPr>
          <w:rFonts w:asciiTheme="minorBidi" w:hAnsiTheme="minorBidi"/>
          <w:sz w:val="20"/>
          <w:szCs w:val="20"/>
        </w:rPr>
        <w:t>UpdateFirmware</w:t>
      </w:r>
      <w:proofErr w:type="spellEnd"/>
      <w:r w:rsidRPr="00CF7FE7">
        <w:rPr>
          <w:rFonts w:asciiTheme="minorBidi" w:hAnsiTheme="minorBidi"/>
          <w:sz w:val="20"/>
          <w:szCs w:val="20"/>
        </w:rPr>
        <w:t xml:space="preserve"> Version 1.6.2.67</w:t>
      </w:r>
    </w:p>
    <w:p w:rsidR="00CF7FE7" w:rsidRDefault="00CF7FE7" w:rsidP="00CF7FE7">
      <w:pPr>
        <w:rPr>
          <w:rFonts w:asciiTheme="minorBidi" w:hAnsiTheme="minorBidi"/>
          <w:sz w:val="20"/>
          <w:szCs w:val="20"/>
        </w:rPr>
      </w:pPr>
    </w:p>
    <w:p w:rsidR="007467BE" w:rsidRPr="00CF7FE7" w:rsidRDefault="007467BE" w:rsidP="00CF7FE7">
      <w:pPr>
        <w:rPr>
          <w:rFonts w:asciiTheme="minorBidi" w:hAnsiTheme="minorBidi"/>
          <w:sz w:val="20"/>
          <w:szCs w:val="20"/>
          <w:u w:val="single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r w:rsidRPr="00CF7FE7">
        <w:rPr>
          <w:rFonts w:asciiTheme="minorBidi" w:hAnsiTheme="minorBidi"/>
          <w:sz w:val="20"/>
          <w:szCs w:val="20"/>
          <w:u w:val="single"/>
        </w:rPr>
        <w:t xml:space="preserve"> </w:t>
      </w:r>
      <w:r w:rsidR="00CF7FE7" w:rsidRPr="00CF7FE7">
        <w:rPr>
          <w:rFonts w:asciiTheme="minorBidi" w:hAnsiTheme="minorBidi"/>
          <w:sz w:val="20"/>
          <w:szCs w:val="20"/>
          <w:u w:val="single"/>
        </w:rPr>
        <w:t>Compatibility</w:t>
      </w:r>
      <w:r w:rsidRPr="00CF7FE7">
        <w:rPr>
          <w:rFonts w:asciiTheme="minorBidi" w:hAnsiTheme="minorBidi"/>
          <w:sz w:val="20"/>
          <w:szCs w:val="20"/>
          <w:u w:val="single"/>
        </w:rPr>
        <w:t>:</w:t>
      </w:r>
    </w:p>
    <w:p w:rsidR="007467BE" w:rsidRPr="00CF7FE7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CF7FE7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CF7FE7">
        <w:rPr>
          <w:rFonts w:asciiTheme="minorBidi" w:hAnsiTheme="minorBidi"/>
          <w:sz w:val="20"/>
          <w:szCs w:val="20"/>
        </w:rPr>
        <w:t xml:space="preserve"> Version 1.0.6.19</w:t>
      </w:r>
    </w:p>
    <w:p w:rsidR="007467BE" w:rsidRPr="00CF7FE7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CF7FE7">
        <w:rPr>
          <w:rFonts w:asciiTheme="minorBidi" w:hAnsiTheme="minorBidi"/>
          <w:sz w:val="20"/>
          <w:szCs w:val="20"/>
        </w:rPr>
        <w:t>Gira</w:t>
      </w:r>
      <w:proofErr w:type="spellEnd"/>
      <w:r w:rsidRPr="00CF7FE7">
        <w:rPr>
          <w:rFonts w:asciiTheme="minorBidi" w:hAnsiTheme="minorBidi"/>
          <w:sz w:val="20"/>
          <w:szCs w:val="20"/>
        </w:rPr>
        <w:t xml:space="preserve"> Device Package : 1.0.354.0</w:t>
      </w:r>
    </w:p>
    <w:p w:rsidR="007467BE" w:rsidRPr="00CF7FE7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CF7FE7">
        <w:rPr>
          <w:rFonts w:asciiTheme="minorBidi" w:hAnsiTheme="minorBidi"/>
          <w:sz w:val="20"/>
          <w:szCs w:val="20"/>
        </w:rPr>
        <w:t>XSD version 1.0.0.8</w:t>
      </w:r>
    </w:p>
    <w:p w:rsidR="007467BE" w:rsidRPr="00CF7FE7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CF7FE7">
        <w:rPr>
          <w:rFonts w:asciiTheme="minorBidi" w:hAnsiTheme="minorBidi"/>
          <w:sz w:val="20"/>
          <w:szCs w:val="20"/>
        </w:rPr>
        <w:t xml:space="preserve">GPA Version 2.0.6652 </w:t>
      </w:r>
    </w:p>
    <w:p w:rsidR="00CF7FE7" w:rsidRPr="00F204F2" w:rsidRDefault="00CF7FE7" w:rsidP="00CF7FE7">
      <w:pPr>
        <w:spacing w:after="0"/>
        <w:rPr>
          <w:u w:val="single"/>
        </w:rPr>
      </w:pPr>
      <w:r w:rsidRPr="00F204F2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CF7FE7" w:rsidRPr="00A7013A" w:rsidTr="004068B2">
        <w:tc>
          <w:tcPr>
            <w:tcW w:w="2952" w:type="dxa"/>
          </w:tcPr>
          <w:p w:rsidR="00CF7FE7" w:rsidRPr="00A7013A" w:rsidRDefault="00CF7FE7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CF7FE7" w:rsidRPr="00A7013A" w:rsidRDefault="00CF7FE7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CF7FE7" w:rsidRPr="00A7013A" w:rsidRDefault="00CF7FE7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 w:rsidRPr="006232F6">
              <w:t>Control Panel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2.1.4.57</w:t>
            </w:r>
          </w:p>
        </w:tc>
        <w:tc>
          <w:tcPr>
            <w:tcW w:w="2952" w:type="dxa"/>
          </w:tcPr>
          <w:p w:rsidR="00CF7FE7" w:rsidRPr="006232F6" w:rsidRDefault="00CF7FE7" w:rsidP="004068B2">
            <w:r w:rsidRPr="006232F6">
              <w:t>4A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 w:rsidRPr="006232F6">
              <w:t>RF Module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4.6.0.26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3A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 w:rsidRPr="006232F6">
              <w:t>PIR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0.4.0.5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3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CF7FE7" w:rsidRPr="006232F6" w:rsidRDefault="00CF7FE7" w:rsidP="004068B2">
            <w:r>
              <w:t>1.2.0.15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3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 w:rsidRPr="00A7013A">
              <w:t>Magnet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0.6.0.7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4A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 w:rsidRPr="00A7013A">
              <w:t>Technical Contact</w:t>
            </w:r>
          </w:p>
        </w:tc>
        <w:tc>
          <w:tcPr>
            <w:tcW w:w="2952" w:type="dxa"/>
          </w:tcPr>
          <w:p w:rsidR="00CF7FE7" w:rsidRDefault="00CF7FE7" w:rsidP="004068B2">
            <w:r w:rsidRPr="006072B4">
              <w:t>0.6.0.7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4A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>
              <w:t>Indoor Siren</w:t>
            </w:r>
          </w:p>
        </w:tc>
        <w:tc>
          <w:tcPr>
            <w:tcW w:w="2952" w:type="dxa"/>
          </w:tcPr>
          <w:p w:rsidR="00CF7FE7" w:rsidRDefault="00CF7FE7" w:rsidP="004068B2">
            <w:r>
              <w:t>0.6.0.6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2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>
              <w:t>Outdoor Siren</w:t>
            </w:r>
          </w:p>
        </w:tc>
        <w:tc>
          <w:tcPr>
            <w:tcW w:w="2952" w:type="dxa"/>
          </w:tcPr>
          <w:p w:rsidR="00CF7FE7" w:rsidRDefault="00CF7FE7" w:rsidP="004068B2">
            <w:r>
              <w:t>0.6.0.6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2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>
              <w:t>I/O Device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1.1.0.11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2B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>
              <w:t>Keyfob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0.2.0.3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1A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>
              <w:t>GBD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1.4.0.21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1B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>
              <w:t>LCD Keypad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1.0.5.15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1B</w:t>
            </w:r>
          </w:p>
        </w:tc>
      </w:tr>
    </w:tbl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</w:p>
    <w:p w:rsidR="007467BE" w:rsidRPr="00CF7FE7" w:rsidRDefault="007467BE" w:rsidP="00CF7FE7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CF7FE7">
        <w:rPr>
          <w:rFonts w:asciiTheme="minorBidi" w:hAnsiTheme="minorBidi"/>
          <w:sz w:val="20"/>
          <w:szCs w:val="20"/>
          <w:u w:val="single"/>
        </w:rPr>
        <w:t>Changes:</w:t>
      </w:r>
    </w:p>
    <w:p w:rsidR="007467BE" w:rsidRPr="00CF7FE7" w:rsidRDefault="007467BE" w:rsidP="00AD563B">
      <w:pPr>
        <w:pStyle w:val="ListParagraph"/>
        <w:numPr>
          <w:ilvl w:val="0"/>
          <w:numId w:val="18"/>
        </w:numPr>
        <w:rPr>
          <w:rFonts w:asciiTheme="minorBidi" w:hAnsiTheme="minorBidi"/>
          <w:sz w:val="20"/>
          <w:szCs w:val="20"/>
        </w:rPr>
      </w:pPr>
      <w:r w:rsidRPr="00CF7FE7">
        <w:rPr>
          <w:rFonts w:asciiTheme="minorBidi" w:hAnsiTheme="minorBidi"/>
          <w:sz w:val="20"/>
          <w:szCs w:val="20"/>
        </w:rPr>
        <w:t xml:space="preserve">The </w:t>
      </w:r>
      <w:proofErr w:type="spellStart"/>
      <w:r w:rsidRPr="00CF7FE7">
        <w:rPr>
          <w:rFonts w:asciiTheme="minorBidi" w:hAnsiTheme="minorBidi"/>
          <w:sz w:val="20"/>
          <w:szCs w:val="20"/>
        </w:rPr>
        <w:t>PirCam</w:t>
      </w:r>
      <w:proofErr w:type="spellEnd"/>
      <w:r w:rsidRPr="00CF7FE7">
        <w:rPr>
          <w:rFonts w:asciiTheme="minorBidi" w:hAnsiTheme="minorBidi"/>
          <w:sz w:val="20"/>
          <w:szCs w:val="20"/>
        </w:rPr>
        <w:t xml:space="preserve"> now gets all pictures in the picture-set (not just one)</w:t>
      </w:r>
    </w:p>
    <w:p w:rsidR="007467BE" w:rsidRPr="00CF7FE7" w:rsidRDefault="007467BE" w:rsidP="00AD563B">
      <w:pPr>
        <w:pStyle w:val="ListParagraph"/>
        <w:numPr>
          <w:ilvl w:val="0"/>
          <w:numId w:val="18"/>
        </w:numPr>
        <w:rPr>
          <w:rFonts w:asciiTheme="minorBidi" w:hAnsiTheme="minorBidi"/>
          <w:sz w:val="20"/>
          <w:szCs w:val="20"/>
        </w:rPr>
      </w:pPr>
      <w:r w:rsidRPr="00CF7FE7">
        <w:rPr>
          <w:rFonts w:asciiTheme="minorBidi" w:hAnsiTheme="minorBidi"/>
          <w:sz w:val="20"/>
          <w:szCs w:val="20"/>
        </w:rPr>
        <w:t xml:space="preserve">Delay the picture/s get from </w:t>
      </w:r>
      <w:proofErr w:type="spellStart"/>
      <w:r w:rsidRPr="00CF7FE7">
        <w:rPr>
          <w:rFonts w:asciiTheme="minorBidi" w:hAnsiTheme="minorBidi"/>
          <w:sz w:val="20"/>
          <w:szCs w:val="20"/>
        </w:rPr>
        <w:t>EntranceProcessComponents</w:t>
      </w:r>
      <w:proofErr w:type="spellEnd"/>
      <w:r w:rsidRPr="00CF7FE7">
        <w:rPr>
          <w:rFonts w:asciiTheme="minorBidi" w:hAnsiTheme="minorBidi"/>
          <w:sz w:val="20"/>
          <w:szCs w:val="20"/>
        </w:rPr>
        <w:t xml:space="preserve"> Camera until the end of entry time</w:t>
      </w:r>
    </w:p>
    <w:p w:rsidR="007467BE" w:rsidRPr="00CF7FE7" w:rsidRDefault="007467BE" w:rsidP="00AD563B">
      <w:pPr>
        <w:pStyle w:val="ListParagraph"/>
        <w:numPr>
          <w:ilvl w:val="0"/>
          <w:numId w:val="18"/>
        </w:numPr>
        <w:rPr>
          <w:rFonts w:asciiTheme="minorBidi" w:hAnsiTheme="minorBidi"/>
          <w:sz w:val="20"/>
          <w:szCs w:val="20"/>
        </w:rPr>
      </w:pPr>
      <w:r w:rsidRPr="00CF7FE7">
        <w:rPr>
          <w:rFonts w:asciiTheme="minorBidi" w:hAnsiTheme="minorBidi"/>
          <w:sz w:val="20"/>
          <w:szCs w:val="20"/>
        </w:rPr>
        <w:t>I/O Module Output bug fix</w:t>
      </w:r>
    </w:p>
    <w:p w:rsidR="007467BE" w:rsidRPr="00CF7FE7" w:rsidRDefault="007467BE" w:rsidP="00AD563B">
      <w:pPr>
        <w:pStyle w:val="ListParagraph"/>
        <w:numPr>
          <w:ilvl w:val="0"/>
          <w:numId w:val="18"/>
        </w:numPr>
        <w:rPr>
          <w:rFonts w:asciiTheme="minorBidi" w:hAnsiTheme="minorBidi"/>
          <w:sz w:val="20"/>
          <w:szCs w:val="20"/>
        </w:rPr>
      </w:pPr>
      <w:proofErr w:type="spellStart"/>
      <w:r w:rsidRPr="00CF7FE7">
        <w:rPr>
          <w:rFonts w:asciiTheme="minorBidi" w:hAnsiTheme="minorBidi"/>
          <w:sz w:val="20"/>
          <w:szCs w:val="20"/>
        </w:rPr>
        <w:t>SystemEvent</w:t>
      </w:r>
      <w:proofErr w:type="spellEnd"/>
      <w:r w:rsidRPr="00CF7FE7">
        <w:rPr>
          <w:rFonts w:asciiTheme="minorBidi" w:hAnsiTheme="minorBidi"/>
          <w:sz w:val="20"/>
          <w:szCs w:val="20"/>
        </w:rPr>
        <w:t xml:space="preserve"> shall use '</w:t>
      </w:r>
      <w:proofErr w:type="spellStart"/>
      <w:r w:rsidRPr="00CF7FE7">
        <w:rPr>
          <w:rFonts w:asciiTheme="minorBidi" w:hAnsiTheme="minorBidi"/>
          <w:sz w:val="20"/>
          <w:szCs w:val="20"/>
        </w:rPr>
        <w:t>UseIndoorSiren</w:t>
      </w:r>
      <w:proofErr w:type="spellEnd"/>
      <w:r w:rsidRPr="00CF7FE7">
        <w:rPr>
          <w:rFonts w:asciiTheme="minorBidi" w:hAnsiTheme="minorBidi"/>
          <w:sz w:val="20"/>
          <w:szCs w:val="20"/>
        </w:rPr>
        <w:t>' and '</w:t>
      </w:r>
      <w:proofErr w:type="spellStart"/>
      <w:r w:rsidRPr="00CF7FE7">
        <w:rPr>
          <w:rFonts w:asciiTheme="minorBidi" w:hAnsiTheme="minorBidi"/>
          <w:sz w:val="20"/>
          <w:szCs w:val="20"/>
        </w:rPr>
        <w:t>UseOutdoorSiren</w:t>
      </w:r>
      <w:proofErr w:type="spellEnd"/>
      <w:r w:rsidRPr="00CF7FE7">
        <w:rPr>
          <w:rFonts w:asciiTheme="minorBidi" w:hAnsiTheme="minorBidi"/>
          <w:sz w:val="20"/>
          <w:szCs w:val="20"/>
        </w:rPr>
        <w:t>' to activate the sirens.</w:t>
      </w:r>
    </w:p>
    <w:p w:rsidR="00CF7FE7" w:rsidRDefault="007467BE" w:rsidP="00AD563B">
      <w:pPr>
        <w:pStyle w:val="ListParagraph"/>
        <w:numPr>
          <w:ilvl w:val="0"/>
          <w:numId w:val="18"/>
        </w:numPr>
        <w:rPr>
          <w:rFonts w:asciiTheme="minorBidi" w:hAnsiTheme="minorBidi"/>
          <w:sz w:val="20"/>
          <w:szCs w:val="20"/>
        </w:rPr>
      </w:pPr>
      <w:r w:rsidRPr="00CF7FE7">
        <w:rPr>
          <w:rFonts w:asciiTheme="minorBidi" w:hAnsiTheme="minorBidi"/>
          <w:sz w:val="20"/>
          <w:szCs w:val="20"/>
        </w:rPr>
        <w:t>Using '</w:t>
      </w:r>
      <w:proofErr w:type="spellStart"/>
      <w:r w:rsidRPr="00CF7FE7">
        <w:rPr>
          <w:rFonts w:asciiTheme="minorBidi" w:hAnsiTheme="minorBidi"/>
          <w:sz w:val="20"/>
          <w:szCs w:val="20"/>
        </w:rPr>
        <w:t>ActionOnArming</w:t>
      </w:r>
      <w:proofErr w:type="spellEnd"/>
      <w:r w:rsidRPr="00CF7FE7">
        <w:rPr>
          <w:rFonts w:asciiTheme="minorBidi" w:hAnsiTheme="minorBidi"/>
          <w:sz w:val="20"/>
          <w:szCs w:val="20"/>
        </w:rPr>
        <w:t>' and '</w:t>
      </w:r>
      <w:proofErr w:type="spellStart"/>
      <w:r w:rsidRPr="00CF7FE7">
        <w:rPr>
          <w:rFonts w:asciiTheme="minorBidi" w:hAnsiTheme="minorBidi"/>
          <w:sz w:val="20"/>
          <w:szCs w:val="20"/>
        </w:rPr>
        <w:t>ActionOnDisarming</w:t>
      </w:r>
      <w:proofErr w:type="spellEnd"/>
      <w:r w:rsidRPr="00CF7FE7">
        <w:rPr>
          <w:rFonts w:asciiTheme="minorBidi" w:hAnsiTheme="minorBidi"/>
          <w:sz w:val="20"/>
          <w:szCs w:val="20"/>
        </w:rPr>
        <w:t>' when status change from Arm &lt;-&gt; Disarm</w:t>
      </w:r>
    </w:p>
    <w:p w:rsidR="00CF7FE7" w:rsidRDefault="00CF7FE7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br w:type="page"/>
      </w:r>
    </w:p>
    <w:p w:rsidR="007467BE" w:rsidRPr="007467BE" w:rsidRDefault="007467BE" w:rsidP="00CF7FE7">
      <w:pPr>
        <w:pStyle w:val="Heading2"/>
      </w:pPr>
      <w:bookmarkStart w:id="77" w:name="_Toc523816838"/>
      <w:r w:rsidRPr="007467BE">
        <w:lastRenderedPageBreak/>
        <w:t>Release Date: 25/4/2016</w:t>
      </w:r>
      <w:bookmarkEnd w:id="77"/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>SVN Location: https://subversion.ise.de/svn/gira/AlarmSystemCrow</w:t>
      </w:r>
    </w:p>
    <w:p w:rsidR="007467BE" w:rsidRPr="00CF7FE7" w:rsidRDefault="007467BE" w:rsidP="00CF7FE7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CF7FE7">
        <w:rPr>
          <w:rFonts w:asciiTheme="minorBidi" w:hAnsiTheme="minorBidi"/>
          <w:sz w:val="20"/>
          <w:szCs w:val="20"/>
          <w:u w:val="single"/>
        </w:rPr>
        <w:t>The Package includes:</w:t>
      </w:r>
    </w:p>
    <w:p w:rsidR="007467BE" w:rsidRPr="00CF7FE7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CF7FE7">
        <w:rPr>
          <w:rFonts w:asciiTheme="minorBidi" w:hAnsiTheme="minorBidi"/>
          <w:sz w:val="20"/>
          <w:szCs w:val="20"/>
        </w:rPr>
        <w:t>CrowLibrary</w:t>
      </w:r>
      <w:proofErr w:type="spellEnd"/>
      <w:r w:rsidRPr="00CF7FE7">
        <w:rPr>
          <w:rFonts w:asciiTheme="minorBidi" w:hAnsiTheme="minorBidi"/>
          <w:sz w:val="20"/>
          <w:szCs w:val="20"/>
        </w:rPr>
        <w:t xml:space="preserve"> Version 2.1.2.30</w:t>
      </w:r>
    </w:p>
    <w:p w:rsidR="007467BE" w:rsidRPr="00CF7FE7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CF7FE7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CF7FE7">
        <w:rPr>
          <w:rFonts w:asciiTheme="minorBidi" w:hAnsiTheme="minorBidi"/>
          <w:sz w:val="20"/>
          <w:szCs w:val="20"/>
        </w:rPr>
        <w:t>IPMApplication</w:t>
      </w:r>
      <w:proofErr w:type="spellEnd"/>
      <w:r w:rsidRPr="00CF7FE7">
        <w:rPr>
          <w:rFonts w:asciiTheme="minorBidi" w:hAnsiTheme="minorBidi"/>
          <w:sz w:val="20"/>
          <w:szCs w:val="20"/>
        </w:rPr>
        <w:t xml:space="preserve"> Version 2.1.3.29</w:t>
      </w:r>
    </w:p>
    <w:p w:rsidR="007467BE" w:rsidRPr="00CF7FE7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CF7FE7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CF7FE7">
        <w:rPr>
          <w:rFonts w:asciiTheme="minorBidi" w:hAnsiTheme="minorBidi"/>
          <w:sz w:val="20"/>
          <w:szCs w:val="20"/>
        </w:rPr>
        <w:t>UpdateFirmware</w:t>
      </w:r>
      <w:proofErr w:type="spellEnd"/>
      <w:r w:rsidRPr="00CF7FE7">
        <w:rPr>
          <w:rFonts w:asciiTheme="minorBidi" w:hAnsiTheme="minorBidi"/>
          <w:sz w:val="20"/>
          <w:szCs w:val="20"/>
        </w:rPr>
        <w:t xml:space="preserve"> Version 1.6.2.67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</w:p>
    <w:p w:rsidR="007467BE" w:rsidRPr="00CF7FE7" w:rsidRDefault="007467BE" w:rsidP="00CF7FE7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CF7FE7">
        <w:rPr>
          <w:rFonts w:asciiTheme="minorBidi" w:hAnsiTheme="minorBidi"/>
          <w:sz w:val="20"/>
          <w:szCs w:val="20"/>
          <w:u w:val="single"/>
        </w:rPr>
        <w:t xml:space="preserve"> </w:t>
      </w:r>
      <w:r w:rsidR="00CF7FE7" w:rsidRPr="00CF7FE7">
        <w:rPr>
          <w:rFonts w:asciiTheme="minorBidi" w:hAnsiTheme="minorBidi"/>
          <w:sz w:val="20"/>
          <w:szCs w:val="20"/>
          <w:u w:val="single"/>
        </w:rPr>
        <w:t>Compatibility</w:t>
      </w:r>
      <w:r w:rsidRPr="00CF7FE7">
        <w:rPr>
          <w:rFonts w:asciiTheme="minorBidi" w:hAnsiTheme="minorBidi"/>
          <w:sz w:val="20"/>
          <w:szCs w:val="20"/>
          <w:u w:val="single"/>
        </w:rPr>
        <w:t>:</w:t>
      </w:r>
    </w:p>
    <w:p w:rsidR="007467BE" w:rsidRPr="00CF7FE7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CF7FE7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CF7FE7">
        <w:rPr>
          <w:rFonts w:asciiTheme="minorBidi" w:hAnsiTheme="minorBidi"/>
          <w:sz w:val="20"/>
          <w:szCs w:val="20"/>
        </w:rPr>
        <w:t xml:space="preserve"> Version 1.0.6.19</w:t>
      </w:r>
    </w:p>
    <w:p w:rsidR="007467BE" w:rsidRPr="00CF7FE7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CF7FE7">
        <w:rPr>
          <w:rFonts w:asciiTheme="minorBidi" w:hAnsiTheme="minorBidi"/>
          <w:sz w:val="20"/>
          <w:szCs w:val="20"/>
        </w:rPr>
        <w:t>Gira</w:t>
      </w:r>
      <w:proofErr w:type="spellEnd"/>
      <w:r w:rsidRPr="00CF7FE7">
        <w:rPr>
          <w:rFonts w:asciiTheme="minorBidi" w:hAnsiTheme="minorBidi"/>
          <w:sz w:val="20"/>
          <w:szCs w:val="20"/>
        </w:rPr>
        <w:t xml:space="preserve"> Device Package : 1.0.354.0</w:t>
      </w:r>
    </w:p>
    <w:p w:rsidR="007467BE" w:rsidRPr="00CF7FE7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CF7FE7">
        <w:rPr>
          <w:rFonts w:asciiTheme="minorBidi" w:hAnsiTheme="minorBidi"/>
          <w:sz w:val="20"/>
          <w:szCs w:val="20"/>
        </w:rPr>
        <w:t>XSD version 1.0.0.8</w:t>
      </w:r>
    </w:p>
    <w:p w:rsidR="007467BE" w:rsidRPr="00CF7FE7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CF7FE7">
        <w:rPr>
          <w:rFonts w:asciiTheme="minorBidi" w:hAnsiTheme="minorBidi"/>
          <w:sz w:val="20"/>
          <w:szCs w:val="20"/>
        </w:rPr>
        <w:t>GPA Version 2.0.6652</w:t>
      </w:r>
    </w:p>
    <w:p w:rsidR="00CF7FE7" w:rsidRPr="00F204F2" w:rsidRDefault="007467BE" w:rsidP="00CF7FE7">
      <w:pPr>
        <w:spacing w:after="0"/>
        <w:rPr>
          <w:u w:val="single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r w:rsidR="00CF7FE7" w:rsidRPr="00F204F2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CF7FE7" w:rsidRPr="00A7013A" w:rsidTr="004068B2">
        <w:tc>
          <w:tcPr>
            <w:tcW w:w="2952" w:type="dxa"/>
          </w:tcPr>
          <w:p w:rsidR="00CF7FE7" w:rsidRPr="00A7013A" w:rsidRDefault="00CF7FE7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CF7FE7" w:rsidRPr="00A7013A" w:rsidRDefault="00CF7FE7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CF7FE7" w:rsidRPr="00A7013A" w:rsidRDefault="00CF7FE7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 w:rsidRPr="006232F6">
              <w:t>Control Panel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2.1.4.5</w:t>
            </w:r>
            <w:r w:rsidR="002A623C">
              <w:t>6</w:t>
            </w:r>
          </w:p>
        </w:tc>
        <w:tc>
          <w:tcPr>
            <w:tcW w:w="2952" w:type="dxa"/>
          </w:tcPr>
          <w:p w:rsidR="00CF7FE7" w:rsidRPr="006232F6" w:rsidRDefault="00CF7FE7" w:rsidP="004068B2">
            <w:r w:rsidRPr="006232F6">
              <w:t>4A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 w:rsidRPr="006232F6">
              <w:t>RF Module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4.6.0.26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3A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 w:rsidRPr="006232F6">
              <w:t>PIR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0.4.0.5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3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CF7FE7" w:rsidRPr="006232F6" w:rsidRDefault="00CF7FE7" w:rsidP="004068B2">
            <w:r>
              <w:t>1.2.0.15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3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 w:rsidRPr="00A7013A">
              <w:t>Magnet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0.6.0.7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4A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 w:rsidRPr="00A7013A">
              <w:t>Technical Contact</w:t>
            </w:r>
          </w:p>
        </w:tc>
        <w:tc>
          <w:tcPr>
            <w:tcW w:w="2952" w:type="dxa"/>
          </w:tcPr>
          <w:p w:rsidR="00CF7FE7" w:rsidRDefault="00CF7FE7" w:rsidP="004068B2">
            <w:r w:rsidRPr="006072B4">
              <w:t>0.6.0.7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4A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>
              <w:t>Indoor Siren</w:t>
            </w:r>
          </w:p>
        </w:tc>
        <w:tc>
          <w:tcPr>
            <w:tcW w:w="2952" w:type="dxa"/>
          </w:tcPr>
          <w:p w:rsidR="00CF7FE7" w:rsidRDefault="00CF7FE7" w:rsidP="004068B2">
            <w:r>
              <w:t>0.6.0.6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2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>
              <w:t>Outdoor Siren</w:t>
            </w:r>
          </w:p>
        </w:tc>
        <w:tc>
          <w:tcPr>
            <w:tcW w:w="2952" w:type="dxa"/>
          </w:tcPr>
          <w:p w:rsidR="00CF7FE7" w:rsidRDefault="00CF7FE7" w:rsidP="004068B2">
            <w:r>
              <w:t>0.6.0.6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2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>
              <w:t>I/O Device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1.1.0.11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2B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>
              <w:t>Keyfob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0.2.0.3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1A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>
              <w:t>GBD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1.4.0.21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1B</w:t>
            </w:r>
          </w:p>
        </w:tc>
      </w:tr>
      <w:tr w:rsidR="00CF7FE7" w:rsidRPr="006232F6" w:rsidTr="004068B2">
        <w:tc>
          <w:tcPr>
            <w:tcW w:w="2952" w:type="dxa"/>
          </w:tcPr>
          <w:p w:rsidR="00CF7FE7" w:rsidRPr="006232F6" w:rsidRDefault="00CF7FE7" w:rsidP="004068B2">
            <w:r>
              <w:t>LCD Keypad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1.0.5.15</w:t>
            </w:r>
          </w:p>
        </w:tc>
        <w:tc>
          <w:tcPr>
            <w:tcW w:w="2952" w:type="dxa"/>
          </w:tcPr>
          <w:p w:rsidR="00CF7FE7" w:rsidRPr="006232F6" w:rsidRDefault="00CF7FE7" w:rsidP="004068B2">
            <w:r>
              <w:t>1B</w:t>
            </w:r>
          </w:p>
        </w:tc>
      </w:tr>
    </w:tbl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</w:p>
    <w:p w:rsidR="007467BE" w:rsidRPr="002A623C" w:rsidRDefault="007467BE" w:rsidP="002A623C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2A623C">
        <w:rPr>
          <w:rFonts w:asciiTheme="minorBidi" w:hAnsiTheme="minorBidi"/>
          <w:sz w:val="20"/>
          <w:szCs w:val="20"/>
          <w:u w:val="single"/>
        </w:rPr>
        <w:t>Changes:</w:t>
      </w:r>
    </w:p>
    <w:p w:rsidR="007467BE" w:rsidRPr="002A623C" w:rsidRDefault="007467BE" w:rsidP="00AD563B">
      <w:pPr>
        <w:pStyle w:val="ListParagraph"/>
        <w:numPr>
          <w:ilvl w:val="0"/>
          <w:numId w:val="19"/>
        </w:numPr>
        <w:rPr>
          <w:rFonts w:asciiTheme="minorBidi" w:hAnsiTheme="minorBidi"/>
          <w:sz w:val="20"/>
          <w:szCs w:val="20"/>
        </w:rPr>
      </w:pPr>
      <w:r w:rsidRPr="002A623C">
        <w:rPr>
          <w:rFonts w:asciiTheme="minorBidi" w:hAnsiTheme="minorBidi"/>
          <w:sz w:val="20"/>
          <w:szCs w:val="20"/>
        </w:rPr>
        <w:t>I/O Modules inputs &amp; outputs bug fix</w:t>
      </w:r>
    </w:p>
    <w:p w:rsidR="007467BE" w:rsidRPr="002A623C" w:rsidRDefault="007467BE" w:rsidP="00AD563B">
      <w:pPr>
        <w:pStyle w:val="ListParagraph"/>
        <w:numPr>
          <w:ilvl w:val="0"/>
          <w:numId w:val="19"/>
        </w:numPr>
        <w:rPr>
          <w:rFonts w:asciiTheme="minorBidi" w:hAnsiTheme="minorBidi"/>
          <w:sz w:val="20"/>
          <w:szCs w:val="20"/>
        </w:rPr>
      </w:pPr>
      <w:r w:rsidRPr="002A623C">
        <w:rPr>
          <w:rFonts w:asciiTheme="minorBidi" w:hAnsiTheme="minorBidi"/>
          <w:sz w:val="20"/>
          <w:szCs w:val="20"/>
        </w:rPr>
        <w:t>Added support for voice reporting group</w:t>
      </w:r>
    </w:p>
    <w:p w:rsidR="002A623C" w:rsidRDefault="002A623C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br w:type="page"/>
      </w:r>
    </w:p>
    <w:p w:rsidR="007467BE" w:rsidRPr="007467BE" w:rsidRDefault="007467BE" w:rsidP="002A623C">
      <w:pPr>
        <w:pStyle w:val="Heading2"/>
      </w:pPr>
      <w:bookmarkStart w:id="78" w:name="_Toc523816839"/>
      <w:r w:rsidRPr="007467BE">
        <w:lastRenderedPageBreak/>
        <w:t>Release Date: 14/4/2016</w:t>
      </w:r>
      <w:bookmarkEnd w:id="78"/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>SVN Location: https://subversion.ise.de/svn/gira/AlarmSystemCrow</w:t>
      </w:r>
    </w:p>
    <w:p w:rsidR="007467BE" w:rsidRPr="002A623C" w:rsidRDefault="007467BE" w:rsidP="002A623C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2A623C">
        <w:rPr>
          <w:rFonts w:asciiTheme="minorBidi" w:hAnsiTheme="minorBidi"/>
          <w:sz w:val="20"/>
          <w:szCs w:val="20"/>
          <w:u w:val="single"/>
        </w:rPr>
        <w:t>The Package includes:</w:t>
      </w:r>
    </w:p>
    <w:p w:rsidR="007467BE" w:rsidRPr="002A623C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2A623C">
        <w:rPr>
          <w:rFonts w:asciiTheme="minorBidi" w:hAnsiTheme="minorBidi"/>
          <w:sz w:val="20"/>
          <w:szCs w:val="20"/>
        </w:rPr>
        <w:t>CrowLibrary</w:t>
      </w:r>
      <w:proofErr w:type="spellEnd"/>
      <w:r w:rsidRPr="002A623C">
        <w:rPr>
          <w:rFonts w:asciiTheme="minorBidi" w:hAnsiTheme="minorBidi"/>
          <w:sz w:val="20"/>
          <w:szCs w:val="20"/>
        </w:rPr>
        <w:t xml:space="preserve"> Version 2.1.2.30</w:t>
      </w:r>
    </w:p>
    <w:p w:rsidR="007467BE" w:rsidRPr="002A623C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2A623C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2A623C">
        <w:rPr>
          <w:rFonts w:asciiTheme="minorBidi" w:hAnsiTheme="minorBidi"/>
          <w:sz w:val="20"/>
          <w:szCs w:val="20"/>
        </w:rPr>
        <w:t>IPMApplication</w:t>
      </w:r>
      <w:proofErr w:type="spellEnd"/>
      <w:r w:rsidRPr="002A623C">
        <w:rPr>
          <w:rFonts w:asciiTheme="minorBidi" w:hAnsiTheme="minorBidi"/>
          <w:sz w:val="20"/>
          <w:szCs w:val="20"/>
        </w:rPr>
        <w:t xml:space="preserve"> Version 2.1.3.29</w:t>
      </w:r>
    </w:p>
    <w:p w:rsidR="007467BE" w:rsidRPr="002A623C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2A623C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2A623C">
        <w:rPr>
          <w:rFonts w:asciiTheme="minorBidi" w:hAnsiTheme="minorBidi"/>
          <w:sz w:val="20"/>
          <w:szCs w:val="20"/>
        </w:rPr>
        <w:t>UpdateFirmware</w:t>
      </w:r>
      <w:proofErr w:type="spellEnd"/>
      <w:r w:rsidRPr="002A623C">
        <w:rPr>
          <w:rFonts w:asciiTheme="minorBidi" w:hAnsiTheme="minorBidi"/>
          <w:sz w:val="20"/>
          <w:szCs w:val="20"/>
        </w:rPr>
        <w:t xml:space="preserve"> Version 1.6.2.67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</w:p>
    <w:p w:rsidR="007467BE" w:rsidRPr="002A623C" w:rsidRDefault="007467BE" w:rsidP="002A623C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2A623C">
        <w:rPr>
          <w:rFonts w:asciiTheme="minorBidi" w:hAnsiTheme="minorBidi"/>
          <w:sz w:val="20"/>
          <w:szCs w:val="20"/>
          <w:u w:val="single"/>
        </w:rPr>
        <w:t xml:space="preserve"> </w:t>
      </w:r>
      <w:r w:rsidR="002A623C" w:rsidRPr="002A623C">
        <w:rPr>
          <w:rFonts w:asciiTheme="minorBidi" w:hAnsiTheme="minorBidi"/>
          <w:sz w:val="20"/>
          <w:szCs w:val="20"/>
          <w:u w:val="single"/>
        </w:rPr>
        <w:t>Compatibility</w:t>
      </w:r>
      <w:r w:rsidRPr="002A623C">
        <w:rPr>
          <w:rFonts w:asciiTheme="minorBidi" w:hAnsiTheme="minorBidi"/>
          <w:sz w:val="20"/>
          <w:szCs w:val="20"/>
          <w:u w:val="single"/>
        </w:rPr>
        <w:t>:</w:t>
      </w:r>
    </w:p>
    <w:p w:rsidR="007467BE" w:rsidRPr="002A623C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2A623C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2A623C">
        <w:rPr>
          <w:rFonts w:asciiTheme="minorBidi" w:hAnsiTheme="minorBidi"/>
          <w:sz w:val="20"/>
          <w:szCs w:val="20"/>
        </w:rPr>
        <w:t xml:space="preserve"> Version 1.0.6.19</w:t>
      </w:r>
    </w:p>
    <w:p w:rsidR="007467BE" w:rsidRPr="002A623C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2A623C">
        <w:rPr>
          <w:rFonts w:asciiTheme="minorBidi" w:hAnsiTheme="minorBidi"/>
          <w:sz w:val="20"/>
          <w:szCs w:val="20"/>
        </w:rPr>
        <w:t>Gira</w:t>
      </w:r>
      <w:proofErr w:type="spellEnd"/>
      <w:r w:rsidRPr="002A623C">
        <w:rPr>
          <w:rFonts w:asciiTheme="minorBidi" w:hAnsiTheme="minorBidi"/>
          <w:sz w:val="20"/>
          <w:szCs w:val="20"/>
        </w:rPr>
        <w:t xml:space="preserve"> Device Package : 1.0.354.0</w:t>
      </w:r>
    </w:p>
    <w:p w:rsidR="007467BE" w:rsidRPr="002A623C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2A623C">
        <w:rPr>
          <w:rFonts w:asciiTheme="minorBidi" w:hAnsiTheme="minorBidi"/>
          <w:sz w:val="20"/>
          <w:szCs w:val="20"/>
        </w:rPr>
        <w:t>XSD version 1.0.0.8</w:t>
      </w:r>
    </w:p>
    <w:p w:rsidR="007467BE" w:rsidRPr="002A623C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2A623C">
        <w:rPr>
          <w:rFonts w:asciiTheme="minorBidi" w:hAnsiTheme="minorBidi"/>
          <w:sz w:val="20"/>
          <w:szCs w:val="20"/>
        </w:rPr>
        <w:t>GPA Version 2.0.6652</w:t>
      </w:r>
    </w:p>
    <w:p w:rsidR="002A623C" w:rsidRPr="00F204F2" w:rsidRDefault="007467BE" w:rsidP="002A623C">
      <w:pPr>
        <w:spacing w:after="0"/>
        <w:rPr>
          <w:u w:val="single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r w:rsidR="002A623C" w:rsidRPr="00F204F2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2A623C" w:rsidRPr="00A7013A" w:rsidTr="004068B2">
        <w:tc>
          <w:tcPr>
            <w:tcW w:w="2952" w:type="dxa"/>
          </w:tcPr>
          <w:p w:rsidR="002A623C" w:rsidRPr="00A7013A" w:rsidRDefault="002A623C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2A623C" w:rsidRPr="00A7013A" w:rsidRDefault="002A623C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2A623C" w:rsidRPr="00A7013A" w:rsidRDefault="002A623C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2A623C" w:rsidRPr="006232F6" w:rsidTr="004068B2">
        <w:tc>
          <w:tcPr>
            <w:tcW w:w="2952" w:type="dxa"/>
          </w:tcPr>
          <w:p w:rsidR="002A623C" w:rsidRPr="006232F6" w:rsidRDefault="002A623C" w:rsidP="004068B2">
            <w:r w:rsidRPr="006232F6">
              <w:t>Control Panel</w:t>
            </w:r>
          </w:p>
        </w:tc>
        <w:tc>
          <w:tcPr>
            <w:tcW w:w="2952" w:type="dxa"/>
          </w:tcPr>
          <w:p w:rsidR="002A623C" w:rsidRPr="006232F6" w:rsidRDefault="002A623C" w:rsidP="004068B2">
            <w:r>
              <w:t>2.1.4.55</w:t>
            </w:r>
          </w:p>
        </w:tc>
        <w:tc>
          <w:tcPr>
            <w:tcW w:w="2952" w:type="dxa"/>
          </w:tcPr>
          <w:p w:rsidR="002A623C" w:rsidRPr="006232F6" w:rsidRDefault="002A623C" w:rsidP="004068B2">
            <w:r w:rsidRPr="006232F6">
              <w:t>4A</w:t>
            </w:r>
          </w:p>
        </w:tc>
      </w:tr>
      <w:tr w:rsidR="002A623C" w:rsidRPr="006232F6" w:rsidTr="004068B2">
        <w:tc>
          <w:tcPr>
            <w:tcW w:w="2952" w:type="dxa"/>
          </w:tcPr>
          <w:p w:rsidR="002A623C" w:rsidRPr="006232F6" w:rsidRDefault="002A623C" w:rsidP="004068B2">
            <w:r w:rsidRPr="006232F6">
              <w:t>RF Module</w:t>
            </w:r>
          </w:p>
        </w:tc>
        <w:tc>
          <w:tcPr>
            <w:tcW w:w="2952" w:type="dxa"/>
          </w:tcPr>
          <w:p w:rsidR="002A623C" w:rsidRPr="006232F6" w:rsidRDefault="002A623C" w:rsidP="004068B2">
            <w:r>
              <w:t>4.6.0.23</w:t>
            </w:r>
          </w:p>
        </w:tc>
        <w:tc>
          <w:tcPr>
            <w:tcW w:w="2952" w:type="dxa"/>
          </w:tcPr>
          <w:p w:rsidR="002A623C" w:rsidRPr="006232F6" w:rsidRDefault="002A623C" w:rsidP="004068B2">
            <w:r>
              <w:t>3A</w:t>
            </w:r>
          </w:p>
        </w:tc>
      </w:tr>
      <w:tr w:rsidR="002A623C" w:rsidRPr="006232F6" w:rsidTr="004068B2">
        <w:tc>
          <w:tcPr>
            <w:tcW w:w="2952" w:type="dxa"/>
          </w:tcPr>
          <w:p w:rsidR="002A623C" w:rsidRPr="006232F6" w:rsidRDefault="002A623C" w:rsidP="004068B2">
            <w:r w:rsidRPr="006232F6">
              <w:t>PIR</w:t>
            </w:r>
          </w:p>
        </w:tc>
        <w:tc>
          <w:tcPr>
            <w:tcW w:w="2952" w:type="dxa"/>
          </w:tcPr>
          <w:p w:rsidR="002A623C" w:rsidRPr="006232F6" w:rsidRDefault="002A623C" w:rsidP="004068B2">
            <w:r>
              <w:t>0.4.0.5</w:t>
            </w:r>
          </w:p>
        </w:tc>
        <w:tc>
          <w:tcPr>
            <w:tcW w:w="2952" w:type="dxa"/>
          </w:tcPr>
          <w:p w:rsidR="002A623C" w:rsidRPr="006232F6" w:rsidRDefault="002A623C" w:rsidP="004068B2">
            <w:r>
              <w:t>3</w:t>
            </w:r>
          </w:p>
        </w:tc>
      </w:tr>
      <w:tr w:rsidR="002A623C" w:rsidRPr="006232F6" w:rsidTr="004068B2">
        <w:tc>
          <w:tcPr>
            <w:tcW w:w="2952" w:type="dxa"/>
          </w:tcPr>
          <w:p w:rsidR="002A623C" w:rsidRPr="006232F6" w:rsidRDefault="002A623C" w:rsidP="004068B2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2A623C" w:rsidRPr="006232F6" w:rsidRDefault="002A623C" w:rsidP="004068B2">
            <w:r>
              <w:t>1.2.0.15</w:t>
            </w:r>
          </w:p>
        </w:tc>
        <w:tc>
          <w:tcPr>
            <w:tcW w:w="2952" w:type="dxa"/>
          </w:tcPr>
          <w:p w:rsidR="002A623C" w:rsidRPr="006232F6" w:rsidRDefault="002A623C" w:rsidP="004068B2">
            <w:r>
              <w:t>3</w:t>
            </w:r>
          </w:p>
        </w:tc>
      </w:tr>
      <w:tr w:rsidR="002A623C" w:rsidRPr="006232F6" w:rsidTr="004068B2">
        <w:tc>
          <w:tcPr>
            <w:tcW w:w="2952" w:type="dxa"/>
          </w:tcPr>
          <w:p w:rsidR="002A623C" w:rsidRPr="006232F6" w:rsidRDefault="002A623C" w:rsidP="004068B2">
            <w:r w:rsidRPr="00A7013A">
              <w:t>Magnet</w:t>
            </w:r>
          </w:p>
        </w:tc>
        <w:tc>
          <w:tcPr>
            <w:tcW w:w="2952" w:type="dxa"/>
          </w:tcPr>
          <w:p w:rsidR="002A623C" w:rsidRPr="006232F6" w:rsidRDefault="002A623C" w:rsidP="004068B2">
            <w:r>
              <w:t>0.6.0.7</w:t>
            </w:r>
          </w:p>
        </w:tc>
        <w:tc>
          <w:tcPr>
            <w:tcW w:w="2952" w:type="dxa"/>
          </w:tcPr>
          <w:p w:rsidR="002A623C" w:rsidRPr="006232F6" w:rsidRDefault="002A623C" w:rsidP="004068B2">
            <w:r>
              <w:t>4A</w:t>
            </w:r>
          </w:p>
        </w:tc>
      </w:tr>
      <w:tr w:rsidR="002A623C" w:rsidRPr="006232F6" w:rsidTr="004068B2">
        <w:tc>
          <w:tcPr>
            <w:tcW w:w="2952" w:type="dxa"/>
          </w:tcPr>
          <w:p w:rsidR="002A623C" w:rsidRPr="006232F6" w:rsidRDefault="002A623C" w:rsidP="004068B2">
            <w:r w:rsidRPr="00A7013A">
              <w:t>Technical Contact</w:t>
            </w:r>
          </w:p>
        </w:tc>
        <w:tc>
          <w:tcPr>
            <w:tcW w:w="2952" w:type="dxa"/>
          </w:tcPr>
          <w:p w:rsidR="002A623C" w:rsidRDefault="002A623C" w:rsidP="004068B2">
            <w:r w:rsidRPr="006072B4">
              <w:t>0.6.0.7</w:t>
            </w:r>
          </w:p>
        </w:tc>
        <w:tc>
          <w:tcPr>
            <w:tcW w:w="2952" w:type="dxa"/>
          </w:tcPr>
          <w:p w:rsidR="002A623C" w:rsidRPr="006232F6" w:rsidRDefault="002A623C" w:rsidP="004068B2">
            <w:r>
              <w:t>4A</w:t>
            </w:r>
          </w:p>
        </w:tc>
      </w:tr>
      <w:tr w:rsidR="002A623C" w:rsidRPr="006232F6" w:rsidTr="004068B2">
        <w:tc>
          <w:tcPr>
            <w:tcW w:w="2952" w:type="dxa"/>
          </w:tcPr>
          <w:p w:rsidR="002A623C" w:rsidRPr="006232F6" w:rsidRDefault="002A623C" w:rsidP="004068B2">
            <w:r>
              <w:t>Indoor Siren</w:t>
            </w:r>
          </w:p>
        </w:tc>
        <w:tc>
          <w:tcPr>
            <w:tcW w:w="2952" w:type="dxa"/>
          </w:tcPr>
          <w:p w:rsidR="002A623C" w:rsidRDefault="002A623C" w:rsidP="004068B2">
            <w:r>
              <w:t>0.6.0.6</w:t>
            </w:r>
          </w:p>
        </w:tc>
        <w:tc>
          <w:tcPr>
            <w:tcW w:w="2952" w:type="dxa"/>
          </w:tcPr>
          <w:p w:rsidR="002A623C" w:rsidRPr="006232F6" w:rsidRDefault="002A623C" w:rsidP="004068B2">
            <w:r>
              <w:t>2</w:t>
            </w:r>
          </w:p>
        </w:tc>
      </w:tr>
      <w:tr w:rsidR="002A623C" w:rsidRPr="006232F6" w:rsidTr="004068B2">
        <w:tc>
          <w:tcPr>
            <w:tcW w:w="2952" w:type="dxa"/>
          </w:tcPr>
          <w:p w:rsidR="002A623C" w:rsidRPr="006232F6" w:rsidRDefault="002A623C" w:rsidP="004068B2">
            <w:r>
              <w:t>Outdoor Siren</w:t>
            </w:r>
          </w:p>
        </w:tc>
        <w:tc>
          <w:tcPr>
            <w:tcW w:w="2952" w:type="dxa"/>
          </w:tcPr>
          <w:p w:rsidR="002A623C" w:rsidRDefault="002A623C" w:rsidP="004068B2">
            <w:r>
              <w:t>0.6.0.6</w:t>
            </w:r>
          </w:p>
        </w:tc>
        <w:tc>
          <w:tcPr>
            <w:tcW w:w="2952" w:type="dxa"/>
          </w:tcPr>
          <w:p w:rsidR="002A623C" w:rsidRPr="006232F6" w:rsidRDefault="002A623C" w:rsidP="004068B2">
            <w:r>
              <w:t>2</w:t>
            </w:r>
          </w:p>
        </w:tc>
      </w:tr>
      <w:tr w:rsidR="002A623C" w:rsidRPr="006232F6" w:rsidTr="004068B2">
        <w:tc>
          <w:tcPr>
            <w:tcW w:w="2952" w:type="dxa"/>
          </w:tcPr>
          <w:p w:rsidR="002A623C" w:rsidRPr="006232F6" w:rsidRDefault="002A623C" w:rsidP="004068B2">
            <w:r>
              <w:t>I/O Device</w:t>
            </w:r>
          </w:p>
        </w:tc>
        <w:tc>
          <w:tcPr>
            <w:tcW w:w="2952" w:type="dxa"/>
          </w:tcPr>
          <w:p w:rsidR="002A623C" w:rsidRPr="006232F6" w:rsidRDefault="002A623C" w:rsidP="004068B2">
            <w:r>
              <w:t>1.1.0.11</w:t>
            </w:r>
          </w:p>
        </w:tc>
        <w:tc>
          <w:tcPr>
            <w:tcW w:w="2952" w:type="dxa"/>
          </w:tcPr>
          <w:p w:rsidR="002A623C" w:rsidRPr="006232F6" w:rsidRDefault="002A623C" w:rsidP="004068B2">
            <w:r>
              <w:t>2B</w:t>
            </w:r>
          </w:p>
        </w:tc>
      </w:tr>
      <w:tr w:rsidR="002A623C" w:rsidRPr="006232F6" w:rsidTr="004068B2">
        <w:tc>
          <w:tcPr>
            <w:tcW w:w="2952" w:type="dxa"/>
          </w:tcPr>
          <w:p w:rsidR="002A623C" w:rsidRPr="006232F6" w:rsidRDefault="002A623C" w:rsidP="004068B2">
            <w:r>
              <w:t>Keyfob</w:t>
            </w:r>
          </w:p>
        </w:tc>
        <w:tc>
          <w:tcPr>
            <w:tcW w:w="2952" w:type="dxa"/>
          </w:tcPr>
          <w:p w:rsidR="002A623C" w:rsidRPr="006232F6" w:rsidRDefault="002A623C" w:rsidP="004068B2">
            <w:r>
              <w:t>0.2.0.3</w:t>
            </w:r>
          </w:p>
        </w:tc>
        <w:tc>
          <w:tcPr>
            <w:tcW w:w="2952" w:type="dxa"/>
          </w:tcPr>
          <w:p w:rsidR="002A623C" w:rsidRPr="006232F6" w:rsidRDefault="002A623C" w:rsidP="004068B2">
            <w:r>
              <w:t>1A</w:t>
            </w:r>
          </w:p>
        </w:tc>
      </w:tr>
      <w:tr w:rsidR="002A623C" w:rsidRPr="006232F6" w:rsidTr="004068B2">
        <w:tc>
          <w:tcPr>
            <w:tcW w:w="2952" w:type="dxa"/>
          </w:tcPr>
          <w:p w:rsidR="002A623C" w:rsidRPr="006232F6" w:rsidRDefault="002A623C" w:rsidP="004068B2">
            <w:r>
              <w:t>GBD</w:t>
            </w:r>
          </w:p>
        </w:tc>
        <w:tc>
          <w:tcPr>
            <w:tcW w:w="2952" w:type="dxa"/>
          </w:tcPr>
          <w:p w:rsidR="002A623C" w:rsidRPr="006232F6" w:rsidRDefault="002A623C" w:rsidP="004068B2">
            <w:r>
              <w:t>1.4.0.21</w:t>
            </w:r>
          </w:p>
        </w:tc>
        <w:tc>
          <w:tcPr>
            <w:tcW w:w="2952" w:type="dxa"/>
          </w:tcPr>
          <w:p w:rsidR="002A623C" w:rsidRPr="006232F6" w:rsidRDefault="002A623C" w:rsidP="004068B2">
            <w:r>
              <w:t>1B</w:t>
            </w:r>
          </w:p>
        </w:tc>
      </w:tr>
      <w:tr w:rsidR="002A623C" w:rsidRPr="006232F6" w:rsidTr="004068B2">
        <w:tc>
          <w:tcPr>
            <w:tcW w:w="2952" w:type="dxa"/>
          </w:tcPr>
          <w:p w:rsidR="002A623C" w:rsidRPr="006232F6" w:rsidRDefault="002A623C" w:rsidP="004068B2">
            <w:r>
              <w:t>LCD Keypad</w:t>
            </w:r>
          </w:p>
        </w:tc>
        <w:tc>
          <w:tcPr>
            <w:tcW w:w="2952" w:type="dxa"/>
          </w:tcPr>
          <w:p w:rsidR="002A623C" w:rsidRPr="006232F6" w:rsidRDefault="002A623C" w:rsidP="004068B2">
            <w:r>
              <w:t>1.0.5.15</w:t>
            </w:r>
          </w:p>
        </w:tc>
        <w:tc>
          <w:tcPr>
            <w:tcW w:w="2952" w:type="dxa"/>
          </w:tcPr>
          <w:p w:rsidR="002A623C" w:rsidRPr="006232F6" w:rsidRDefault="002A623C" w:rsidP="004068B2">
            <w:r>
              <w:t>1B</w:t>
            </w:r>
          </w:p>
        </w:tc>
      </w:tr>
    </w:tbl>
    <w:p w:rsidR="002A623C" w:rsidRPr="007467BE" w:rsidRDefault="002A623C" w:rsidP="002A623C">
      <w:pPr>
        <w:rPr>
          <w:rFonts w:asciiTheme="minorBidi" w:hAnsiTheme="minorBidi"/>
          <w:sz w:val="20"/>
          <w:szCs w:val="20"/>
        </w:rPr>
      </w:pPr>
    </w:p>
    <w:p w:rsidR="002A623C" w:rsidRPr="002A623C" w:rsidRDefault="002A623C" w:rsidP="002A623C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2A623C">
        <w:rPr>
          <w:rFonts w:asciiTheme="minorBidi" w:hAnsiTheme="minorBidi"/>
          <w:sz w:val="20"/>
          <w:szCs w:val="20"/>
          <w:u w:val="single"/>
        </w:rPr>
        <w:t>Changes:</w:t>
      </w:r>
    </w:p>
    <w:p w:rsidR="007467BE" w:rsidRPr="002A623C" w:rsidRDefault="007467BE" w:rsidP="00AD563B">
      <w:pPr>
        <w:pStyle w:val="ListParagraph"/>
        <w:numPr>
          <w:ilvl w:val="0"/>
          <w:numId w:val="20"/>
        </w:numPr>
        <w:rPr>
          <w:rFonts w:asciiTheme="minorBidi" w:hAnsiTheme="minorBidi"/>
          <w:sz w:val="20"/>
          <w:szCs w:val="20"/>
        </w:rPr>
      </w:pPr>
      <w:r w:rsidRPr="002A623C">
        <w:rPr>
          <w:rFonts w:asciiTheme="minorBidi" w:hAnsiTheme="minorBidi"/>
          <w:sz w:val="20"/>
          <w:szCs w:val="20"/>
        </w:rPr>
        <w:t>Stay Arm is not Enabled anymore when a door is opened</w:t>
      </w:r>
    </w:p>
    <w:p w:rsidR="007467BE" w:rsidRPr="002A623C" w:rsidRDefault="007467BE" w:rsidP="00AD563B">
      <w:pPr>
        <w:pStyle w:val="ListParagraph"/>
        <w:numPr>
          <w:ilvl w:val="0"/>
          <w:numId w:val="20"/>
        </w:numPr>
        <w:rPr>
          <w:rFonts w:asciiTheme="minorBidi" w:hAnsiTheme="minorBidi"/>
          <w:sz w:val="20"/>
          <w:szCs w:val="20"/>
        </w:rPr>
      </w:pPr>
      <w:r w:rsidRPr="002A623C">
        <w:rPr>
          <w:rFonts w:asciiTheme="minorBidi" w:hAnsiTheme="minorBidi"/>
          <w:sz w:val="20"/>
          <w:szCs w:val="20"/>
        </w:rPr>
        <w:t>From Now On, a battery is needed for the MCU</w:t>
      </w:r>
    </w:p>
    <w:p w:rsidR="007467BE" w:rsidRPr="002A623C" w:rsidRDefault="007467BE" w:rsidP="00AD563B">
      <w:pPr>
        <w:pStyle w:val="ListParagraph"/>
        <w:numPr>
          <w:ilvl w:val="0"/>
          <w:numId w:val="20"/>
        </w:numPr>
        <w:rPr>
          <w:rFonts w:asciiTheme="minorBidi" w:hAnsiTheme="minorBidi"/>
          <w:sz w:val="20"/>
          <w:szCs w:val="20"/>
        </w:rPr>
      </w:pPr>
      <w:r w:rsidRPr="002A623C">
        <w:rPr>
          <w:rFonts w:asciiTheme="minorBidi" w:hAnsiTheme="minorBidi"/>
          <w:sz w:val="20"/>
          <w:szCs w:val="20"/>
        </w:rPr>
        <w:t xml:space="preserve">Keypad is updated when sending </w:t>
      </w:r>
      <w:proofErr w:type="spellStart"/>
      <w:r w:rsidRPr="002A623C">
        <w:rPr>
          <w:rFonts w:asciiTheme="minorBidi" w:hAnsiTheme="minorBidi"/>
          <w:sz w:val="20"/>
          <w:szCs w:val="20"/>
        </w:rPr>
        <w:t>AckAllResolvedEvents</w:t>
      </w:r>
      <w:proofErr w:type="spellEnd"/>
      <w:r w:rsidRPr="002A623C">
        <w:rPr>
          <w:rFonts w:asciiTheme="minorBidi" w:hAnsiTheme="minorBidi"/>
          <w:sz w:val="20"/>
          <w:szCs w:val="20"/>
        </w:rPr>
        <w:t xml:space="preserve"> command</w:t>
      </w:r>
    </w:p>
    <w:p w:rsidR="007467BE" w:rsidRPr="002A623C" w:rsidRDefault="007467BE" w:rsidP="00AD563B">
      <w:pPr>
        <w:pStyle w:val="ListParagraph"/>
        <w:numPr>
          <w:ilvl w:val="0"/>
          <w:numId w:val="20"/>
        </w:numPr>
        <w:rPr>
          <w:rFonts w:asciiTheme="minorBidi" w:hAnsiTheme="minorBidi"/>
          <w:sz w:val="20"/>
          <w:szCs w:val="20"/>
        </w:rPr>
      </w:pPr>
      <w:r w:rsidRPr="002A623C">
        <w:rPr>
          <w:rFonts w:asciiTheme="minorBidi" w:hAnsiTheme="minorBidi"/>
          <w:sz w:val="20"/>
          <w:szCs w:val="20"/>
        </w:rPr>
        <w:t>GSM power down when SIM in not detected</w:t>
      </w:r>
    </w:p>
    <w:p w:rsidR="007467BE" w:rsidRPr="002A623C" w:rsidRDefault="007467BE" w:rsidP="00AD563B">
      <w:pPr>
        <w:pStyle w:val="ListParagraph"/>
        <w:numPr>
          <w:ilvl w:val="0"/>
          <w:numId w:val="20"/>
        </w:numPr>
        <w:rPr>
          <w:rFonts w:asciiTheme="minorBidi" w:hAnsiTheme="minorBidi"/>
          <w:sz w:val="20"/>
          <w:szCs w:val="20"/>
        </w:rPr>
      </w:pPr>
      <w:r w:rsidRPr="002A623C">
        <w:rPr>
          <w:rFonts w:asciiTheme="minorBidi" w:hAnsiTheme="minorBidi"/>
          <w:sz w:val="20"/>
          <w:szCs w:val="20"/>
        </w:rPr>
        <w:t xml:space="preserve">picture taking for </w:t>
      </w:r>
      <w:proofErr w:type="spellStart"/>
      <w:r w:rsidRPr="002A623C">
        <w:rPr>
          <w:rFonts w:asciiTheme="minorBidi" w:hAnsiTheme="minorBidi"/>
          <w:sz w:val="20"/>
          <w:szCs w:val="20"/>
        </w:rPr>
        <w:t>PirCam</w:t>
      </w:r>
      <w:proofErr w:type="spellEnd"/>
      <w:r w:rsidRPr="002A623C">
        <w:rPr>
          <w:rFonts w:asciiTheme="minorBidi" w:hAnsiTheme="minorBidi"/>
          <w:sz w:val="20"/>
          <w:szCs w:val="20"/>
        </w:rPr>
        <w:t xml:space="preserve"> is fixed</w:t>
      </w:r>
    </w:p>
    <w:p w:rsidR="002A623C" w:rsidRDefault="002A623C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br w:type="page"/>
      </w:r>
    </w:p>
    <w:p w:rsidR="007467BE" w:rsidRPr="007467BE" w:rsidRDefault="007467BE" w:rsidP="00A97004">
      <w:pPr>
        <w:pStyle w:val="Heading2"/>
      </w:pPr>
      <w:bookmarkStart w:id="79" w:name="_Toc523816840"/>
      <w:r w:rsidRPr="007467BE">
        <w:lastRenderedPageBreak/>
        <w:t>Release Date: 7/4/2016</w:t>
      </w:r>
      <w:bookmarkEnd w:id="79"/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>SVN Location: https://subversion.ise.de/svn/gira/AlarmSystemCrow</w:t>
      </w:r>
    </w:p>
    <w:p w:rsidR="007467BE" w:rsidRPr="00A97004" w:rsidRDefault="007467BE" w:rsidP="00A97004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A97004">
        <w:rPr>
          <w:rFonts w:asciiTheme="minorBidi" w:hAnsiTheme="minorBidi"/>
          <w:sz w:val="20"/>
          <w:szCs w:val="20"/>
          <w:u w:val="single"/>
        </w:rPr>
        <w:t>The Package includes:</w:t>
      </w:r>
    </w:p>
    <w:p w:rsidR="007467BE" w:rsidRPr="00A97004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A97004">
        <w:rPr>
          <w:rFonts w:asciiTheme="minorBidi" w:hAnsiTheme="minorBidi"/>
          <w:sz w:val="20"/>
          <w:szCs w:val="20"/>
        </w:rPr>
        <w:t>CrowLibrary</w:t>
      </w:r>
      <w:proofErr w:type="spellEnd"/>
      <w:r w:rsidRPr="00A97004">
        <w:rPr>
          <w:rFonts w:asciiTheme="minorBidi" w:hAnsiTheme="minorBidi"/>
          <w:sz w:val="20"/>
          <w:szCs w:val="20"/>
        </w:rPr>
        <w:t xml:space="preserve"> Version 2.1.2.30</w:t>
      </w:r>
    </w:p>
    <w:p w:rsidR="007467BE" w:rsidRPr="00A97004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A97004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A97004">
        <w:rPr>
          <w:rFonts w:asciiTheme="minorBidi" w:hAnsiTheme="minorBidi"/>
          <w:sz w:val="20"/>
          <w:szCs w:val="20"/>
        </w:rPr>
        <w:t>IPMApplication</w:t>
      </w:r>
      <w:proofErr w:type="spellEnd"/>
      <w:r w:rsidRPr="00A97004">
        <w:rPr>
          <w:rFonts w:asciiTheme="minorBidi" w:hAnsiTheme="minorBidi"/>
          <w:sz w:val="20"/>
          <w:szCs w:val="20"/>
        </w:rPr>
        <w:t xml:space="preserve"> Version 2.1.3.29</w:t>
      </w:r>
    </w:p>
    <w:p w:rsidR="007467BE" w:rsidRPr="00A97004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A97004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A97004">
        <w:rPr>
          <w:rFonts w:asciiTheme="minorBidi" w:hAnsiTheme="minorBidi"/>
          <w:sz w:val="20"/>
          <w:szCs w:val="20"/>
        </w:rPr>
        <w:t>UpdateFirmware</w:t>
      </w:r>
      <w:proofErr w:type="spellEnd"/>
      <w:r w:rsidRPr="00A97004">
        <w:rPr>
          <w:rFonts w:asciiTheme="minorBidi" w:hAnsiTheme="minorBidi"/>
          <w:sz w:val="20"/>
          <w:szCs w:val="20"/>
        </w:rPr>
        <w:t xml:space="preserve"> Version 1.6.2.67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</w:p>
    <w:p w:rsidR="007467BE" w:rsidRPr="00A97004" w:rsidRDefault="007467BE" w:rsidP="00A97004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A97004">
        <w:rPr>
          <w:rFonts w:asciiTheme="minorBidi" w:hAnsiTheme="minorBidi"/>
          <w:sz w:val="20"/>
          <w:szCs w:val="20"/>
          <w:u w:val="single"/>
        </w:rPr>
        <w:t xml:space="preserve"> </w:t>
      </w:r>
      <w:r w:rsidR="00A97004" w:rsidRPr="00A97004">
        <w:rPr>
          <w:rFonts w:asciiTheme="minorBidi" w:hAnsiTheme="minorBidi"/>
          <w:sz w:val="20"/>
          <w:szCs w:val="20"/>
          <w:u w:val="single"/>
        </w:rPr>
        <w:t>Compatibility</w:t>
      </w:r>
      <w:r w:rsidRPr="00A97004">
        <w:rPr>
          <w:rFonts w:asciiTheme="minorBidi" w:hAnsiTheme="minorBidi"/>
          <w:sz w:val="20"/>
          <w:szCs w:val="20"/>
          <w:u w:val="single"/>
        </w:rPr>
        <w:t>:</w:t>
      </w:r>
    </w:p>
    <w:p w:rsidR="007467BE" w:rsidRPr="00A97004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A97004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A97004">
        <w:rPr>
          <w:rFonts w:asciiTheme="minorBidi" w:hAnsiTheme="minorBidi"/>
          <w:sz w:val="20"/>
          <w:szCs w:val="20"/>
        </w:rPr>
        <w:t xml:space="preserve"> Version 1.0.6.19</w:t>
      </w:r>
    </w:p>
    <w:p w:rsidR="007467BE" w:rsidRPr="00A97004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A97004">
        <w:rPr>
          <w:rFonts w:asciiTheme="minorBidi" w:hAnsiTheme="minorBidi"/>
          <w:sz w:val="20"/>
          <w:szCs w:val="20"/>
        </w:rPr>
        <w:t>Gira</w:t>
      </w:r>
      <w:proofErr w:type="spellEnd"/>
      <w:r w:rsidRPr="00A97004">
        <w:rPr>
          <w:rFonts w:asciiTheme="minorBidi" w:hAnsiTheme="minorBidi"/>
          <w:sz w:val="20"/>
          <w:szCs w:val="20"/>
        </w:rPr>
        <w:t xml:space="preserve"> Device Package : 1.0.350.0</w:t>
      </w:r>
    </w:p>
    <w:p w:rsidR="007467BE" w:rsidRPr="00A97004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A97004">
        <w:rPr>
          <w:rFonts w:asciiTheme="minorBidi" w:hAnsiTheme="minorBidi"/>
          <w:sz w:val="20"/>
          <w:szCs w:val="20"/>
        </w:rPr>
        <w:t>XSD version 1.0.0.8</w:t>
      </w:r>
    </w:p>
    <w:p w:rsidR="007467BE" w:rsidRPr="00A97004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A97004">
        <w:rPr>
          <w:rFonts w:asciiTheme="minorBidi" w:hAnsiTheme="minorBidi"/>
          <w:sz w:val="20"/>
          <w:szCs w:val="20"/>
        </w:rPr>
        <w:t>GPA Version 2.0.6652</w:t>
      </w:r>
    </w:p>
    <w:p w:rsidR="00A97004" w:rsidRPr="00F204F2" w:rsidRDefault="007467BE" w:rsidP="00A97004">
      <w:pPr>
        <w:spacing w:after="0"/>
        <w:rPr>
          <w:u w:val="single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r w:rsidR="00A97004" w:rsidRPr="00F204F2">
        <w:rPr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A97004" w:rsidRPr="00A7013A" w:rsidTr="004068B2">
        <w:tc>
          <w:tcPr>
            <w:tcW w:w="2952" w:type="dxa"/>
          </w:tcPr>
          <w:p w:rsidR="00A97004" w:rsidRPr="00A7013A" w:rsidRDefault="00A97004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A97004" w:rsidRPr="00A7013A" w:rsidRDefault="00A97004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A97004" w:rsidRPr="00A7013A" w:rsidRDefault="00A97004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A97004" w:rsidRPr="006232F6" w:rsidTr="004068B2">
        <w:tc>
          <w:tcPr>
            <w:tcW w:w="2952" w:type="dxa"/>
          </w:tcPr>
          <w:p w:rsidR="00A97004" w:rsidRPr="006232F6" w:rsidRDefault="00A97004" w:rsidP="004068B2">
            <w:r w:rsidRPr="006232F6">
              <w:t>Control Panel</w:t>
            </w:r>
          </w:p>
        </w:tc>
        <w:tc>
          <w:tcPr>
            <w:tcW w:w="2952" w:type="dxa"/>
          </w:tcPr>
          <w:p w:rsidR="00A97004" w:rsidRPr="006232F6" w:rsidRDefault="00A97004" w:rsidP="004068B2">
            <w:r>
              <w:t>2.1.4.54</w:t>
            </w:r>
          </w:p>
        </w:tc>
        <w:tc>
          <w:tcPr>
            <w:tcW w:w="2952" w:type="dxa"/>
          </w:tcPr>
          <w:p w:rsidR="00A97004" w:rsidRPr="006232F6" w:rsidRDefault="00A97004" w:rsidP="004068B2">
            <w:r w:rsidRPr="006232F6">
              <w:t>4A</w:t>
            </w:r>
          </w:p>
        </w:tc>
      </w:tr>
      <w:tr w:rsidR="00A97004" w:rsidRPr="006232F6" w:rsidTr="004068B2">
        <w:tc>
          <w:tcPr>
            <w:tcW w:w="2952" w:type="dxa"/>
          </w:tcPr>
          <w:p w:rsidR="00A97004" w:rsidRPr="006232F6" w:rsidRDefault="00A97004" w:rsidP="004068B2">
            <w:r w:rsidRPr="006232F6">
              <w:t>RF Module</w:t>
            </w:r>
          </w:p>
        </w:tc>
        <w:tc>
          <w:tcPr>
            <w:tcW w:w="2952" w:type="dxa"/>
          </w:tcPr>
          <w:p w:rsidR="00A97004" w:rsidRPr="006232F6" w:rsidRDefault="00A97004" w:rsidP="004068B2">
            <w:r>
              <w:t>4.6.0.23</w:t>
            </w:r>
          </w:p>
        </w:tc>
        <w:tc>
          <w:tcPr>
            <w:tcW w:w="2952" w:type="dxa"/>
          </w:tcPr>
          <w:p w:rsidR="00A97004" w:rsidRPr="006232F6" w:rsidRDefault="00A97004" w:rsidP="004068B2">
            <w:r>
              <w:t>3A</w:t>
            </w:r>
          </w:p>
        </w:tc>
      </w:tr>
      <w:tr w:rsidR="00A97004" w:rsidRPr="006232F6" w:rsidTr="004068B2">
        <w:tc>
          <w:tcPr>
            <w:tcW w:w="2952" w:type="dxa"/>
          </w:tcPr>
          <w:p w:rsidR="00A97004" w:rsidRPr="006232F6" w:rsidRDefault="00A97004" w:rsidP="004068B2">
            <w:r w:rsidRPr="006232F6">
              <w:t>PIR</w:t>
            </w:r>
          </w:p>
        </w:tc>
        <w:tc>
          <w:tcPr>
            <w:tcW w:w="2952" w:type="dxa"/>
          </w:tcPr>
          <w:p w:rsidR="00A97004" w:rsidRPr="006232F6" w:rsidRDefault="00A97004" w:rsidP="004068B2">
            <w:r>
              <w:t>0.4.0.5</w:t>
            </w:r>
          </w:p>
        </w:tc>
        <w:tc>
          <w:tcPr>
            <w:tcW w:w="2952" w:type="dxa"/>
          </w:tcPr>
          <w:p w:rsidR="00A97004" w:rsidRPr="006232F6" w:rsidRDefault="00A97004" w:rsidP="004068B2">
            <w:r>
              <w:t>3</w:t>
            </w:r>
          </w:p>
        </w:tc>
      </w:tr>
      <w:tr w:rsidR="00A97004" w:rsidRPr="006232F6" w:rsidTr="004068B2">
        <w:tc>
          <w:tcPr>
            <w:tcW w:w="2952" w:type="dxa"/>
          </w:tcPr>
          <w:p w:rsidR="00A97004" w:rsidRPr="006232F6" w:rsidRDefault="00A97004" w:rsidP="004068B2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A97004" w:rsidRPr="006232F6" w:rsidRDefault="00A97004" w:rsidP="004068B2">
            <w:r>
              <w:t>1.2.0.15</w:t>
            </w:r>
          </w:p>
        </w:tc>
        <w:tc>
          <w:tcPr>
            <w:tcW w:w="2952" w:type="dxa"/>
          </w:tcPr>
          <w:p w:rsidR="00A97004" w:rsidRPr="006232F6" w:rsidRDefault="00A97004" w:rsidP="004068B2">
            <w:r>
              <w:t>3</w:t>
            </w:r>
          </w:p>
        </w:tc>
      </w:tr>
      <w:tr w:rsidR="00A97004" w:rsidRPr="006232F6" w:rsidTr="004068B2">
        <w:tc>
          <w:tcPr>
            <w:tcW w:w="2952" w:type="dxa"/>
          </w:tcPr>
          <w:p w:rsidR="00A97004" w:rsidRPr="006232F6" w:rsidRDefault="00A97004" w:rsidP="004068B2">
            <w:r w:rsidRPr="00A7013A">
              <w:t>Magnet</w:t>
            </w:r>
          </w:p>
        </w:tc>
        <w:tc>
          <w:tcPr>
            <w:tcW w:w="2952" w:type="dxa"/>
          </w:tcPr>
          <w:p w:rsidR="00A97004" w:rsidRPr="006232F6" w:rsidRDefault="00A97004" w:rsidP="004068B2">
            <w:r>
              <w:t>0.6.0.7</w:t>
            </w:r>
          </w:p>
        </w:tc>
        <w:tc>
          <w:tcPr>
            <w:tcW w:w="2952" w:type="dxa"/>
          </w:tcPr>
          <w:p w:rsidR="00A97004" w:rsidRPr="006232F6" w:rsidRDefault="00A97004" w:rsidP="004068B2">
            <w:r>
              <w:t>4A</w:t>
            </w:r>
          </w:p>
        </w:tc>
      </w:tr>
      <w:tr w:rsidR="00A97004" w:rsidRPr="006232F6" w:rsidTr="004068B2">
        <w:tc>
          <w:tcPr>
            <w:tcW w:w="2952" w:type="dxa"/>
          </w:tcPr>
          <w:p w:rsidR="00A97004" w:rsidRPr="006232F6" w:rsidRDefault="00A97004" w:rsidP="004068B2">
            <w:r w:rsidRPr="00A7013A">
              <w:t>Technical Contact</w:t>
            </w:r>
          </w:p>
        </w:tc>
        <w:tc>
          <w:tcPr>
            <w:tcW w:w="2952" w:type="dxa"/>
          </w:tcPr>
          <w:p w:rsidR="00A97004" w:rsidRDefault="00A97004" w:rsidP="004068B2">
            <w:r w:rsidRPr="006072B4">
              <w:t>0.6.0.7</w:t>
            </w:r>
          </w:p>
        </w:tc>
        <w:tc>
          <w:tcPr>
            <w:tcW w:w="2952" w:type="dxa"/>
          </w:tcPr>
          <w:p w:rsidR="00A97004" w:rsidRPr="006232F6" w:rsidRDefault="00A97004" w:rsidP="004068B2">
            <w:r>
              <w:t>4A</w:t>
            </w:r>
          </w:p>
        </w:tc>
      </w:tr>
      <w:tr w:rsidR="00A97004" w:rsidRPr="006232F6" w:rsidTr="004068B2">
        <w:tc>
          <w:tcPr>
            <w:tcW w:w="2952" w:type="dxa"/>
          </w:tcPr>
          <w:p w:rsidR="00A97004" w:rsidRPr="006232F6" w:rsidRDefault="00A97004" w:rsidP="004068B2">
            <w:r>
              <w:t>Indoor Siren</w:t>
            </w:r>
          </w:p>
        </w:tc>
        <w:tc>
          <w:tcPr>
            <w:tcW w:w="2952" w:type="dxa"/>
          </w:tcPr>
          <w:p w:rsidR="00A97004" w:rsidRDefault="00A97004" w:rsidP="004068B2">
            <w:r>
              <w:t>0.6.0.6</w:t>
            </w:r>
          </w:p>
        </w:tc>
        <w:tc>
          <w:tcPr>
            <w:tcW w:w="2952" w:type="dxa"/>
          </w:tcPr>
          <w:p w:rsidR="00A97004" w:rsidRPr="006232F6" w:rsidRDefault="00A97004" w:rsidP="004068B2">
            <w:r>
              <w:t>2</w:t>
            </w:r>
          </w:p>
        </w:tc>
      </w:tr>
      <w:tr w:rsidR="00A97004" w:rsidRPr="006232F6" w:rsidTr="004068B2">
        <w:tc>
          <w:tcPr>
            <w:tcW w:w="2952" w:type="dxa"/>
          </w:tcPr>
          <w:p w:rsidR="00A97004" w:rsidRPr="006232F6" w:rsidRDefault="00A97004" w:rsidP="004068B2">
            <w:r>
              <w:t>Outdoor Siren</w:t>
            </w:r>
          </w:p>
        </w:tc>
        <w:tc>
          <w:tcPr>
            <w:tcW w:w="2952" w:type="dxa"/>
          </w:tcPr>
          <w:p w:rsidR="00A97004" w:rsidRDefault="00A97004" w:rsidP="004068B2">
            <w:r>
              <w:t>0.6.0.6</w:t>
            </w:r>
          </w:p>
        </w:tc>
        <w:tc>
          <w:tcPr>
            <w:tcW w:w="2952" w:type="dxa"/>
          </w:tcPr>
          <w:p w:rsidR="00A97004" w:rsidRPr="006232F6" w:rsidRDefault="00A97004" w:rsidP="004068B2">
            <w:r>
              <w:t>2</w:t>
            </w:r>
          </w:p>
        </w:tc>
      </w:tr>
      <w:tr w:rsidR="00A97004" w:rsidRPr="006232F6" w:rsidTr="004068B2">
        <w:tc>
          <w:tcPr>
            <w:tcW w:w="2952" w:type="dxa"/>
          </w:tcPr>
          <w:p w:rsidR="00A97004" w:rsidRPr="006232F6" w:rsidRDefault="00A97004" w:rsidP="004068B2">
            <w:r>
              <w:t>I/O Device</w:t>
            </w:r>
          </w:p>
        </w:tc>
        <w:tc>
          <w:tcPr>
            <w:tcW w:w="2952" w:type="dxa"/>
          </w:tcPr>
          <w:p w:rsidR="00A97004" w:rsidRPr="006232F6" w:rsidRDefault="00A97004" w:rsidP="004068B2">
            <w:r>
              <w:t>1.1.0.11</w:t>
            </w:r>
          </w:p>
        </w:tc>
        <w:tc>
          <w:tcPr>
            <w:tcW w:w="2952" w:type="dxa"/>
          </w:tcPr>
          <w:p w:rsidR="00A97004" w:rsidRPr="006232F6" w:rsidRDefault="00A97004" w:rsidP="004068B2">
            <w:r>
              <w:t>2B</w:t>
            </w:r>
          </w:p>
        </w:tc>
      </w:tr>
      <w:tr w:rsidR="00A97004" w:rsidRPr="006232F6" w:rsidTr="004068B2">
        <w:tc>
          <w:tcPr>
            <w:tcW w:w="2952" w:type="dxa"/>
          </w:tcPr>
          <w:p w:rsidR="00A97004" w:rsidRPr="006232F6" w:rsidRDefault="00A97004" w:rsidP="004068B2">
            <w:r>
              <w:t>Keyfob</w:t>
            </w:r>
          </w:p>
        </w:tc>
        <w:tc>
          <w:tcPr>
            <w:tcW w:w="2952" w:type="dxa"/>
          </w:tcPr>
          <w:p w:rsidR="00A97004" w:rsidRPr="006232F6" w:rsidRDefault="00A97004" w:rsidP="004068B2">
            <w:r>
              <w:t>0.2.0.3</w:t>
            </w:r>
          </w:p>
        </w:tc>
        <w:tc>
          <w:tcPr>
            <w:tcW w:w="2952" w:type="dxa"/>
          </w:tcPr>
          <w:p w:rsidR="00A97004" w:rsidRPr="006232F6" w:rsidRDefault="00A97004" w:rsidP="004068B2">
            <w:r>
              <w:t>1A</w:t>
            </w:r>
          </w:p>
        </w:tc>
      </w:tr>
      <w:tr w:rsidR="00A97004" w:rsidRPr="006232F6" w:rsidTr="004068B2">
        <w:tc>
          <w:tcPr>
            <w:tcW w:w="2952" w:type="dxa"/>
          </w:tcPr>
          <w:p w:rsidR="00A97004" w:rsidRPr="006232F6" w:rsidRDefault="00A97004" w:rsidP="004068B2">
            <w:r>
              <w:t>GBD</w:t>
            </w:r>
          </w:p>
        </w:tc>
        <w:tc>
          <w:tcPr>
            <w:tcW w:w="2952" w:type="dxa"/>
          </w:tcPr>
          <w:p w:rsidR="00A97004" w:rsidRPr="006232F6" w:rsidRDefault="00A97004" w:rsidP="004068B2">
            <w:r>
              <w:t>1.4.0.21</w:t>
            </w:r>
          </w:p>
        </w:tc>
        <w:tc>
          <w:tcPr>
            <w:tcW w:w="2952" w:type="dxa"/>
          </w:tcPr>
          <w:p w:rsidR="00A97004" w:rsidRPr="006232F6" w:rsidRDefault="00A97004" w:rsidP="004068B2">
            <w:r>
              <w:t>1B</w:t>
            </w:r>
          </w:p>
        </w:tc>
      </w:tr>
      <w:tr w:rsidR="00A97004" w:rsidRPr="006232F6" w:rsidTr="004068B2">
        <w:tc>
          <w:tcPr>
            <w:tcW w:w="2952" w:type="dxa"/>
          </w:tcPr>
          <w:p w:rsidR="00A97004" w:rsidRPr="006232F6" w:rsidRDefault="00A97004" w:rsidP="004068B2">
            <w:r>
              <w:t>LCD Keypad</w:t>
            </w:r>
          </w:p>
        </w:tc>
        <w:tc>
          <w:tcPr>
            <w:tcW w:w="2952" w:type="dxa"/>
          </w:tcPr>
          <w:p w:rsidR="00A97004" w:rsidRPr="006232F6" w:rsidRDefault="00A97004" w:rsidP="004068B2">
            <w:r>
              <w:t>1.0.5.14</w:t>
            </w:r>
          </w:p>
        </w:tc>
        <w:tc>
          <w:tcPr>
            <w:tcW w:w="2952" w:type="dxa"/>
          </w:tcPr>
          <w:p w:rsidR="00A97004" w:rsidRPr="006232F6" w:rsidRDefault="00A97004" w:rsidP="004068B2">
            <w:r>
              <w:t>1B</w:t>
            </w:r>
          </w:p>
        </w:tc>
      </w:tr>
    </w:tbl>
    <w:p w:rsidR="00A97004" w:rsidRPr="007467BE" w:rsidRDefault="00A97004" w:rsidP="00A97004">
      <w:pPr>
        <w:rPr>
          <w:rFonts w:asciiTheme="minorBidi" w:hAnsiTheme="minorBidi"/>
          <w:sz w:val="20"/>
          <w:szCs w:val="20"/>
        </w:rPr>
      </w:pPr>
    </w:p>
    <w:p w:rsidR="00A97004" w:rsidRPr="002A623C" w:rsidRDefault="00A97004" w:rsidP="00A97004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2A623C">
        <w:rPr>
          <w:rFonts w:asciiTheme="minorBidi" w:hAnsiTheme="minorBidi"/>
          <w:sz w:val="20"/>
          <w:szCs w:val="20"/>
          <w:u w:val="single"/>
        </w:rPr>
        <w:t>Changes:</w:t>
      </w:r>
    </w:p>
    <w:p w:rsidR="007467BE" w:rsidRPr="00A97004" w:rsidRDefault="007467BE" w:rsidP="00AD563B">
      <w:pPr>
        <w:pStyle w:val="ListParagraph"/>
        <w:numPr>
          <w:ilvl w:val="0"/>
          <w:numId w:val="21"/>
        </w:numPr>
        <w:rPr>
          <w:rFonts w:asciiTheme="minorBidi" w:hAnsiTheme="minorBidi"/>
          <w:sz w:val="20"/>
          <w:szCs w:val="20"/>
        </w:rPr>
      </w:pPr>
      <w:r w:rsidRPr="00A97004">
        <w:rPr>
          <w:rFonts w:asciiTheme="minorBidi" w:hAnsiTheme="minorBidi"/>
          <w:sz w:val="20"/>
          <w:szCs w:val="20"/>
        </w:rPr>
        <w:t>Support of Battery for the Control Panel</w:t>
      </w:r>
    </w:p>
    <w:p w:rsidR="007467BE" w:rsidRPr="00A97004" w:rsidRDefault="007467BE" w:rsidP="00AD563B">
      <w:pPr>
        <w:pStyle w:val="ListParagraph"/>
        <w:numPr>
          <w:ilvl w:val="0"/>
          <w:numId w:val="21"/>
        </w:numPr>
        <w:rPr>
          <w:rFonts w:asciiTheme="minorBidi" w:hAnsiTheme="minorBidi"/>
          <w:sz w:val="20"/>
          <w:szCs w:val="20"/>
        </w:rPr>
      </w:pPr>
      <w:r w:rsidRPr="00A97004">
        <w:rPr>
          <w:rFonts w:asciiTheme="minorBidi" w:hAnsiTheme="minorBidi"/>
          <w:sz w:val="20"/>
          <w:szCs w:val="20"/>
        </w:rPr>
        <w:t>Fixed status sending to Keypad</w:t>
      </w:r>
    </w:p>
    <w:p w:rsidR="007467BE" w:rsidRPr="00A97004" w:rsidRDefault="007467BE" w:rsidP="00AD563B">
      <w:pPr>
        <w:pStyle w:val="ListParagraph"/>
        <w:numPr>
          <w:ilvl w:val="0"/>
          <w:numId w:val="21"/>
        </w:numPr>
        <w:rPr>
          <w:rFonts w:asciiTheme="minorBidi" w:hAnsiTheme="minorBidi"/>
          <w:sz w:val="20"/>
          <w:szCs w:val="20"/>
        </w:rPr>
      </w:pPr>
      <w:r w:rsidRPr="00A97004">
        <w:rPr>
          <w:rFonts w:asciiTheme="minorBidi" w:hAnsiTheme="minorBidi"/>
          <w:sz w:val="20"/>
          <w:szCs w:val="20"/>
        </w:rPr>
        <w:t>Fixed bypass and open indicators in sensors browsing</w:t>
      </w:r>
    </w:p>
    <w:p w:rsidR="007467BE" w:rsidRPr="00A97004" w:rsidRDefault="007467BE" w:rsidP="00AD563B">
      <w:pPr>
        <w:pStyle w:val="ListParagraph"/>
        <w:numPr>
          <w:ilvl w:val="0"/>
          <w:numId w:val="21"/>
        </w:numPr>
        <w:rPr>
          <w:rFonts w:asciiTheme="minorBidi" w:hAnsiTheme="minorBidi"/>
          <w:sz w:val="20"/>
          <w:szCs w:val="20"/>
        </w:rPr>
      </w:pPr>
      <w:r w:rsidRPr="00A97004">
        <w:rPr>
          <w:rFonts w:asciiTheme="minorBidi" w:hAnsiTheme="minorBidi"/>
          <w:sz w:val="20"/>
          <w:szCs w:val="20"/>
        </w:rPr>
        <w:t>Added PSTN Failure Control Unit event</w:t>
      </w:r>
    </w:p>
    <w:p w:rsidR="007467BE" w:rsidRPr="00A97004" w:rsidRDefault="007467BE" w:rsidP="00AD563B">
      <w:pPr>
        <w:pStyle w:val="ListParagraph"/>
        <w:numPr>
          <w:ilvl w:val="0"/>
          <w:numId w:val="21"/>
        </w:numPr>
        <w:rPr>
          <w:rFonts w:asciiTheme="minorBidi" w:hAnsiTheme="minorBidi"/>
          <w:sz w:val="20"/>
          <w:szCs w:val="20"/>
        </w:rPr>
      </w:pPr>
      <w:r w:rsidRPr="00A97004">
        <w:rPr>
          <w:rFonts w:asciiTheme="minorBidi" w:hAnsiTheme="minorBidi"/>
          <w:sz w:val="20"/>
          <w:szCs w:val="20"/>
        </w:rPr>
        <w:t>Added Bypass Control Unit event</w:t>
      </w:r>
    </w:p>
    <w:p w:rsidR="007467BE" w:rsidRPr="00A97004" w:rsidRDefault="007467BE" w:rsidP="00AD563B">
      <w:pPr>
        <w:pStyle w:val="ListParagraph"/>
        <w:numPr>
          <w:ilvl w:val="0"/>
          <w:numId w:val="21"/>
        </w:numPr>
        <w:rPr>
          <w:rFonts w:asciiTheme="minorBidi" w:hAnsiTheme="minorBidi"/>
          <w:sz w:val="20"/>
          <w:szCs w:val="20"/>
        </w:rPr>
      </w:pPr>
      <w:r w:rsidRPr="00A97004">
        <w:rPr>
          <w:rFonts w:asciiTheme="minorBidi" w:hAnsiTheme="minorBidi"/>
          <w:sz w:val="20"/>
          <w:szCs w:val="20"/>
        </w:rPr>
        <w:t>Fixed configuration sending to Keypad</w:t>
      </w:r>
    </w:p>
    <w:p w:rsidR="007467BE" w:rsidRPr="00A97004" w:rsidRDefault="007467BE" w:rsidP="00AD563B">
      <w:pPr>
        <w:pStyle w:val="ListParagraph"/>
        <w:numPr>
          <w:ilvl w:val="0"/>
          <w:numId w:val="21"/>
        </w:numPr>
        <w:rPr>
          <w:rFonts w:asciiTheme="minorBidi" w:hAnsiTheme="minorBidi"/>
          <w:sz w:val="20"/>
          <w:szCs w:val="20"/>
        </w:rPr>
      </w:pPr>
      <w:r w:rsidRPr="00A97004">
        <w:rPr>
          <w:rFonts w:asciiTheme="minorBidi" w:hAnsiTheme="minorBidi"/>
          <w:sz w:val="20"/>
          <w:szCs w:val="20"/>
        </w:rPr>
        <w:t xml:space="preserve">Fixed Other Security Areas forwarding in Keypad 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</w:p>
    <w:p w:rsidR="00A97004" w:rsidRDefault="00A97004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br w:type="page"/>
      </w:r>
    </w:p>
    <w:p w:rsidR="007467BE" w:rsidRPr="007467BE" w:rsidRDefault="007467BE" w:rsidP="00A97004">
      <w:pPr>
        <w:pStyle w:val="Heading2"/>
      </w:pPr>
      <w:bookmarkStart w:id="80" w:name="_Toc523816841"/>
      <w:r w:rsidRPr="007467BE">
        <w:lastRenderedPageBreak/>
        <w:t>Release Date: 27/3/2016</w:t>
      </w:r>
      <w:bookmarkEnd w:id="80"/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>SVN Location: https://subversion.ise.de/svn/gira/AlarmSystemCrow</w:t>
      </w:r>
    </w:p>
    <w:p w:rsidR="007467BE" w:rsidRPr="00483824" w:rsidRDefault="007467BE" w:rsidP="00483824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483824">
        <w:rPr>
          <w:rFonts w:asciiTheme="minorBidi" w:hAnsiTheme="minorBidi"/>
          <w:sz w:val="20"/>
          <w:szCs w:val="20"/>
          <w:u w:val="single"/>
        </w:rPr>
        <w:t>The Package includes:</w:t>
      </w:r>
    </w:p>
    <w:p w:rsidR="007467BE" w:rsidRPr="00483824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483824">
        <w:rPr>
          <w:rFonts w:asciiTheme="minorBidi" w:hAnsiTheme="minorBidi"/>
          <w:sz w:val="20"/>
          <w:szCs w:val="20"/>
        </w:rPr>
        <w:t>CrowLibrary</w:t>
      </w:r>
      <w:proofErr w:type="spellEnd"/>
      <w:r w:rsidRPr="00483824">
        <w:rPr>
          <w:rFonts w:asciiTheme="minorBidi" w:hAnsiTheme="minorBidi"/>
          <w:sz w:val="20"/>
          <w:szCs w:val="20"/>
        </w:rPr>
        <w:t xml:space="preserve"> Version 2.1.2.29</w:t>
      </w:r>
    </w:p>
    <w:p w:rsidR="007467BE" w:rsidRPr="00483824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483824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483824">
        <w:rPr>
          <w:rFonts w:asciiTheme="minorBidi" w:hAnsiTheme="minorBidi"/>
          <w:sz w:val="20"/>
          <w:szCs w:val="20"/>
        </w:rPr>
        <w:t>IPMApplication</w:t>
      </w:r>
      <w:proofErr w:type="spellEnd"/>
      <w:r w:rsidRPr="00483824">
        <w:rPr>
          <w:rFonts w:asciiTheme="minorBidi" w:hAnsiTheme="minorBidi"/>
          <w:sz w:val="20"/>
          <w:szCs w:val="20"/>
        </w:rPr>
        <w:t xml:space="preserve"> Version 2.1.3.28</w:t>
      </w:r>
    </w:p>
    <w:p w:rsidR="007467BE" w:rsidRPr="00483824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483824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483824">
        <w:rPr>
          <w:rFonts w:asciiTheme="minorBidi" w:hAnsiTheme="minorBidi"/>
          <w:sz w:val="20"/>
          <w:szCs w:val="20"/>
        </w:rPr>
        <w:t>UpdateFirmware</w:t>
      </w:r>
      <w:proofErr w:type="spellEnd"/>
      <w:r w:rsidRPr="00483824">
        <w:rPr>
          <w:rFonts w:asciiTheme="minorBidi" w:hAnsiTheme="minorBidi"/>
          <w:sz w:val="20"/>
          <w:szCs w:val="20"/>
        </w:rPr>
        <w:t xml:space="preserve"> Version 1.6.2.67</w:t>
      </w:r>
    </w:p>
    <w:p w:rsidR="007467BE" w:rsidRPr="00483824" w:rsidRDefault="007467BE" w:rsidP="00483824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483824">
        <w:rPr>
          <w:rFonts w:asciiTheme="minorBidi" w:hAnsiTheme="minorBidi"/>
          <w:sz w:val="20"/>
          <w:szCs w:val="20"/>
          <w:u w:val="single"/>
        </w:rPr>
        <w:t xml:space="preserve"> </w:t>
      </w:r>
      <w:r w:rsidR="00483824" w:rsidRPr="00483824">
        <w:rPr>
          <w:rFonts w:asciiTheme="minorBidi" w:hAnsiTheme="minorBidi"/>
          <w:sz w:val="20"/>
          <w:szCs w:val="20"/>
          <w:u w:val="single"/>
        </w:rPr>
        <w:t>Compatibility</w:t>
      </w:r>
      <w:r w:rsidRPr="00483824">
        <w:rPr>
          <w:rFonts w:asciiTheme="minorBidi" w:hAnsiTheme="minorBidi"/>
          <w:sz w:val="20"/>
          <w:szCs w:val="20"/>
          <w:u w:val="single"/>
        </w:rPr>
        <w:t>:</w:t>
      </w:r>
    </w:p>
    <w:p w:rsidR="007467BE" w:rsidRPr="00483824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483824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483824">
        <w:rPr>
          <w:rFonts w:asciiTheme="minorBidi" w:hAnsiTheme="minorBidi"/>
          <w:sz w:val="20"/>
          <w:szCs w:val="20"/>
        </w:rPr>
        <w:t xml:space="preserve"> Version 1.0.6.19</w:t>
      </w:r>
    </w:p>
    <w:p w:rsidR="007467BE" w:rsidRPr="00483824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483824">
        <w:rPr>
          <w:rFonts w:asciiTheme="minorBidi" w:hAnsiTheme="minorBidi"/>
          <w:sz w:val="20"/>
          <w:szCs w:val="20"/>
        </w:rPr>
        <w:t>Gira</w:t>
      </w:r>
      <w:proofErr w:type="spellEnd"/>
      <w:r w:rsidRPr="00483824">
        <w:rPr>
          <w:rFonts w:asciiTheme="minorBidi" w:hAnsiTheme="minorBidi"/>
          <w:sz w:val="20"/>
          <w:szCs w:val="20"/>
        </w:rPr>
        <w:t xml:space="preserve"> Device Package : 1.0.350.0</w:t>
      </w:r>
    </w:p>
    <w:p w:rsidR="007467BE" w:rsidRPr="00483824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483824">
        <w:rPr>
          <w:rFonts w:asciiTheme="minorBidi" w:hAnsiTheme="minorBidi"/>
          <w:sz w:val="20"/>
          <w:szCs w:val="20"/>
        </w:rPr>
        <w:t>XSD version 1.0.0.8</w:t>
      </w:r>
    </w:p>
    <w:p w:rsidR="007467BE" w:rsidRPr="00483824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483824">
        <w:rPr>
          <w:rFonts w:asciiTheme="minorBidi" w:hAnsiTheme="minorBidi"/>
          <w:sz w:val="20"/>
          <w:szCs w:val="20"/>
        </w:rPr>
        <w:t>GPA Version 2.0.6652</w:t>
      </w:r>
    </w:p>
    <w:p w:rsidR="00070691" w:rsidRDefault="00070691" w:rsidP="00070691">
      <w:pPr>
        <w:pStyle w:val="ListParagraph"/>
        <w:spacing w:after="0"/>
        <w:rPr>
          <w:u w:val="single"/>
        </w:rPr>
      </w:pPr>
    </w:p>
    <w:p w:rsidR="00483824" w:rsidRPr="00070691" w:rsidRDefault="00483824" w:rsidP="00070691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070691">
        <w:rPr>
          <w:rFonts w:asciiTheme="minorBidi" w:hAnsiTheme="minorBidi"/>
          <w:sz w:val="20"/>
          <w:szCs w:val="20"/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483824" w:rsidRPr="00A7013A" w:rsidTr="004068B2">
        <w:tc>
          <w:tcPr>
            <w:tcW w:w="2952" w:type="dxa"/>
          </w:tcPr>
          <w:p w:rsidR="00483824" w:rsidRPr="00A7013A" w:rsidRDefault="00483824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483824" w:rsidRPr="00A7013A" w:rsidRDefault="00483824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483824" w:rsidRPr="00A7013A" w:rsidRDefault="00483824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483824" w:rsidRPr="006232F6" w:rsidTr="004068B2">
        <w:tc>
          <w:tcPr>
            <w:tcW w:w="2952" w:type="dxa"/>
          </w:tcPr>
          <w:p w:rsidR="00483824" w:rsidRPr="006232F6" w:rsidRDefault="00483824" w:rsidP="004068B2">
            <w:r w:rsidRPr="006232F6">
              <w:t>Control Panel</w:t>
            </w:r>
          </w:p>
        </w:tc>
        <w:tc>
          <w:tcPr>
            <w:tcW w:w="2952" w:type="dxa"/>
          </w:tcPr>
          <w:p w:rsidR="00483824" w:rsidRPr="006232F6" w:rsidRDefault="00483824" w:rsidP="004068B2">
            <w:r>
              <w:t>2.1.4.53</w:t>
            </w:r>
          </w:p>
        </w:tc>
        <w:tc>
          <w:tcPr>
            <w:tcW w:w="2952" w:type="dxa"/>
          </w:tcPr>
          <w:p w:rsidR="00483824" w:rsidRPr="006232F6" w:rsidRDefault="00483824" w:rsidP="004068B2">
            <w:r w:rsidRPr="006232F6">
              <w:t>4A</w:t>
            </w:r>
          </w:p>
        </w:tc>
      </w:tr>
      <w:tr w:rsidR="00483824" w:rsidRPr="006232F6" w:rsidTr="004068B2">
        <w:tc>
          <w:tcPr>
            <w:tcW w:w="2952" w:type="dxa"/>
          </w:tcPr>
          <w:p w:rsidR="00483824" w:rsidRPr="006232F6" w:rsidRDefault="00483824" w:rsidP="004068B2">
            <w:r w:rsidRPr="006232F6">
              <w:t>RF Module</w:t>
            </w:r>
          </w:p>
        </w:tc>
        <w:tc>
          <w:tcPr>
            <w:tcW w:w="2952" w:type="dxa"/>
          </w:tcPr>
          <w:p w:rsidR="00483824" w:rsidRPr="006232F6" w:rsidRDefault="00483824" w:rsidP="004068B2">
            <w:r>
              <w:t>4.6.0.23</w:t>
            </w:r>
          </w:p>
        </w:tc>
        <w:tc>
          <w:tcPr>
            <w:tcW w:w="2952" w:type="dxa"/>
          </w:tcPr>
          <w:p w:rsidR="00483824" w:rsidRPr="006232F6" w:rsidRDefault="00483824" w:rsidP="004068B2">
            <w:r>
              <w:t>3A</w:t>
            </w:r>
          </w:p>
        </w:tc>
      </w:tr>
      <w:tr w:rsidR="00483824" w:rsidRPr="006232F6" w:rsidTr="004068B2">
        <w:tc>
          <w:tcPr>
            <w:tcW w:w="2952" w:type="dxa"/>
          </w:tcPr>
          <w:p w:rsidR="00483824" w:rsidRPr="006232F6" w:rsidRDefault="00483824" w:rsidP="004068B2">
            <w:r w:rsidRPr="006232F6">
              <w:t>PIR</w:t>
            </w:r>
          </w:p>
        </w:tc>
        <w:tc>
          <w:tcPr>
            <w:tcW w:w="2952" w:type="dxa"/>
          </w:tcPr>
          <w:p w:rsidR="00483824" w:rsidRPr="006232F6" w:rsidRDefault="00483824" w:rsidP="004068B2">
            <w:r>
              <w:t>0.4.0.5</w:t>
            </w:r>
          </w:p>
        </w:tc>
        <w:tc>
          <w:tcPr>
            <w:tcW w:w="2952" w:type="dxa"/>
          </w:tcPr>
          <w:p w:rsidR="00483824" w:rsidRPr="006232F6" w:rsidRDefault="00483824" w:rsidP="004068B2">
            <w:r>
              <w:t>3</w:t>
            </w:r>
          </w:p>
        </w:tc>
      </w:tr>
      <w:tr w:rsidR="00483824" w:rsidRPr="006232F6" w:rsidTr="004068B2">
        <w:tc>
          <w:tcPr>
            <w:tcW w:w="2952" w:type="dxa"/>
          </w:tcPr>
          <w:p w:rsidR="00483824" w:rsidRPr="006232F6" w:rsidRDefault="00483824" w:rsidP="004068B2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483824" w:rsidRPr="006232F6" w:rsidRDefault="00483824" w:rsidP="004068B2">
            <w:r>
              <w:t>1.2.0.15</w:t>
            </w:r>
          </w:p>
        </w:tc>
        <w:tc>
          <w:tcPr>
            <w:tcW w:w="2952" w:type="dxa"/>
          </w:tcPr>
          <w:p w:rsidR="00483824" w:rsidRPr="006232F6" w:rsidRDefault="00483824" w:rsidP="004068B2">
            <w:r>
              <w:t>3</w:t>
            </w:r>
          </w:p>
        </w:tc>
      </w:tr>
      <w:tr w:rsidR="00483824" w:rsidRPr="006232F6" w:rsidTr="004068B2">
        <w:tc>
          <w:tcPr>
            <w:tcW w:w="2952" w:type="dxa"/>
          </w:tcPr>
          <w:p w:rsidR="00483824" w:rsidRPr="006232F6" w:rsidRDefault="00483824" w:rsidP="004068B2">
            <w:r w:rsidRPr="00A7013A">
              <w:t>Magnet</w:t>
            </w:r>
          </w:p>
        </w:tc>
        <w:tc>
          <w:tcPr>
            <w:tcW w:w="2952" w:type="dxa"/>
          </w:tcPr>
          <w:p w:rsidR="00483824" w:rsidRPr="006232F6" w:rsidRDefault="00483824" w:rsidP="004068B2">
            <w:r>
              <w:t>0.6.0.7</w:t>
            </w:r>
          </w:p>
        </w:tc>
        <w:tc>
          <w:tcPr>
            <w:tcW w:w="2952" w:type="dxa"/>
          </w:tcPr>
          <w:p w:rsidR="00483824" w:rsidRPr="006232F6" w:rsidRDefault="00483824" w:rsidP="004068B2">
            <w:r>
              <w:t>4A</w:t>
            </w:r>
          </w:p>
        </w:tc>
      </w:tr>
      <w:tr w:rsidR="00483824" w:rsidRPr="006232F6" w:rsidTr="004068B2">
        <w:tc>
          <w:tcPr>
            <w:tcW w:w="2952" w:type="dxa"/>
          </w:tcPr>
          <w:p w:rsidR="00483824" w:rsidRPr="006232F6" w:rsidRDefault="00483824" w:rsidP="004068B2">
            <w:r w:rsidRPr="00A7013A">
              <w:t>Technical Contact</w:t>
            </w:r>
          </w:p>
        </w:tc>
        <w:tc>
          <w:tcPr>
            <w:tcW w:w="2952" w:type="dxa"/>
          </w:tcPr>
          <w:p w:rsidR="00483824" w:rsidRDefault="00483824" w:rsidP="004068B2">
            <w:r w:rsidRPr="006072B4">
              <w:t>0.6.0.7</w:t>
            </w:r>
          </w:p>
        </w:tc>
        <w:tc>
          <w:tcPr>
            <w:tcW w:w="2952" w:type="dxa"/>
          </w:tcPr>
          <w:p w:rsidR="00483824" w:rsidRPr="006232F6" w:rsidRDefault="00483824" w:rsidP="004068B2">
            <w:r>
              <w:t>4A</w:t>
            </w:r>
          </w:p>
        </w:tc>
      </w:tr>
      <w:tr w:rsidR="00483824" w:rsidRPr="006232F6" w:rsidTr="004068B2">
        <w:tc>
          <w:tcPr>
            <w:tcW w:w="2952" w:type="dxa"/>
          </w:tcPr>
          <w:p w:rsidR="00483824" w:rsidRPr="006232F6" w:rsidRDefault="00483824" w:rsidP="004068B2">
            <w:r>
              <w:t>Indoor Siren</w:t>
            </w:r>
          </w:p>
        </w:tc>
        <w:tc>
          <w:tcPr>
            <w:tcW w:w="2952" w:type="dxa"/>
          </w:tcPr>
          <w:p w:rsidR="00483824" w:rsidRDefault="00483824" w:rsidP="004068B2">
            <w:r>
              <w:t>0.6.0.6</w:t>
            </w:r>
          </w:p>
        </w:tc>
        <w:tc>
          <w:tcPr>
            <w:tcW w:w="2952" w:type="dxa"/>
          </w:tcPr>
          <w:p w:rsidR="00483824" w:rsidRPr="006232F6" w:rsidRDefault="00483824" w:rsidP="004068B2">
            <w:r>
              <w:t>2</w:t>
            </w:r>
          </w:p>
        </w:tc>
      </w:tr>
      <w:tr w:rsidR="00483824" w:rsidRPr="006232F6" w:rsidTr="004068B2">
        <w:tc>
          <w:tcPr>
            <w:tcW w:w="2952" w:type="dxa"/>
          </w:tcPr>
          <w:p w:rsidR="00483824" w:rsidRPr="006232F6" w:rsidRDefault="00483824" w:rsidP="004068B2">
            <w:r>
              <w:t>Outdoor Siren</w:t>
            </w:r>
          </w:p>
        </w:tc>
        <w:tc>
          <w:tcPr>
            <w:tcW w:w="2952" w:type="dxa"/>
          </w:tcPr>
          <w:p w:rsidR="00483824" w:rsidRDefault="00483824" w:rsidP="004068B2">
            <w:r>
              <w:t>0.6.0.6</w:t>
            </w:r>
          </w:p>
        </w:tc>
        <w:tc>
          <w:tcPr>
            <w:tcW w:w="2952" w:type="dxa"/>
          </w:tcPr>
          <w:p w:rsidR="00483824" w:rsidRPr="006232F6" w:rsidRDefault="00483824" w:rsidP="004068B2">
            <w:r>
              <w:t>2</w:t>
            </w:r>
          </w:p>
        </w:tc>
      </w:tr>
      <w:tr w:rsidR="00483824" w:rsidRPr="006232F6" w:rsidTr="004068B2">
        <w:tc>
          <w:tcPr>
            <w:tcW w:w="2952" w:type="dxa"/>
          </w:tcPr>
          <w:p w:rsidR="00483824" w:rsidRPr="006232F6" w:rsidRDefault="00483824" w:rsidP="004068B2">
            <w:r>
              <w:t>I/O Device</w:t>
            </w:r>
          </w:p>
        </w:tc>
        <w:tc>
          <w:tcPr>
            <w:tcW w:w="2952" w:type="dxa"/>
          </w:tcPr>
          <w:p w:rsidR="00483824" w:rsidRPr="006232F6" w:rsidRDefault="00483824" w:rsidP="004068B2">
            <w:r>
              <w:t>1.1.0.11</w:t>
            </w:r>
          </w:p>
        </w:tc>
        <w:tc>
          <w:tcPr>
            <w:tcW w:w="2952" w:type="dxa"/>
          </w:tcPr>
          <w:p w:rsidR="00483824" w:rsidRPr="006232F6" w:rsidRDefault="00483824" w:rsidP="004068B2">
            <w:r>
              <w:t>2B</w:t>
            </w:r>
          </w:p>
        </w:tc>
      </w:tr>
      <w:tr w:rsidR="00483824" w:rsidRPr="006232F6" w:rsidTr="004068B2">
        <w:tc>
          <w:tcPr>
            <w:tcW w:w="2952" w:type="dxa"/>
          </w:tcPr>
          <w:p w:rsidR="00483824" w:rsidRPr="006232F6" w:rsidRDefault="00483824" w:rsidP="004068B2">
            <w:r>
              <w:t>Keyfob</w:t>
            </w:r>
          </w:p>
        </w:tc>
        <w:tc>
          <w:tcPr>
            <w:tcW w:w="2952" w:type="dxa"/>
          </w:tcPr>
          <w:p w:rsidR="00483824" w:rsidRPr="006232F6" w:rsidRDefault="00483824" w:rsidP="004068B2">
            <w:r>
              <w:t>0.2.0.3</w:t>
            </w:r>
          </w:p>
        </w:tc>
        <w:tc>
          <w:tcPr>
            <w:tcW w:w="2952" w:type="dxa"/>
          </w:tcPr>
          <w:p w:rsidR="00483824" w:rsidRPr="006232F6" w:rsidRDefault="00483824" w:rsidP="004068B2">
            <w:r>
              <w:t>1A</w:t>
            </w:r>
          </w:p>
        </w:tc>
      </w:tr>
      <w:tr w:rsidR="00483824" w:rsidRPr="006232F6" w:rsidTr="004068B2">
        <w:tc>
          <w:tcPr>
            <w:tcW w:w="2952" w:type="dxa"/>
          </w:tcPr>
          <w:p w:rsidR="00483824" w:rsidRPr="006232F6" w:rsidRDefault="00483824" w:rsidP="004068B2">
            <w:r>
              <w:t>GBD</w:t>
            </w:r>
          </w:p>
        </w:tc>
        <w:tc>
          <w:tcPr>
            <w:tcW w:w="2952" w:type="dxa"/>
          </w:tcPr>
          <w:p w:rsidR="00483824" w:rsidRPr="006232F6" w:rsidRDefault="00483824" w:rsidP="004068B2">
            <w:r>
              <w:t>1.4.0.21</w:t>
            </w:r>
          </w:p>
        </w:tc>
        <w:tc>
          <w:tcPr>
            <w:tcW w:w="2952" w:type="dxa"/>
          </w:tcPr>
          <w:p w:rsidR="00483824" w:rsidRPr="006232F6" w:rsidRDefault="00483824" w:rsidP="004068B2">
            <w:r>
              <w:t>1B</w:t>
            </w:r>
          </w:p>
        </w:tc>
      </w:tr>
      <w:tr w:rsidR="00483824" w:rsidRPr="006232F6" w:rsidTr="004068B2">
        <w:tc>
          <w:tcPr>
            <w:tcW w:w="2952" w:type="dxa"/>
          </w:tcPr>
          <w:p w:rsidR="00483824" w:rsidRPr="006232F6" w:rsidRDefault="00483824" w:rsidP="004068B2">
            <w:r>
              <w:t>LCD Keypad</w:t>
            </w:r>
          </w:p>
        </w:tc>
        <w:tc>
          <w:tcPr>
            <w:tcW w:w="2952" w:type="dxa"/>
          </w:tcPr>
          <w:p w:rsidR="00483824" w:rsidRPr="006232F6" w:rsidRDefault="00483824" w:rsidP="004068B2">
            <w:r>
              <w:t>1.0.5.14</w:t>
            </w:r>
          </w:p>
        </w:tc>
        <w:tc>
          <w:tcPr>
            <w:tcW w:w="2952" w:type="dxa"/>
          </w:tcPr>
          <w:p w:rsidR="00483824" w:rsidRPr="006232F6" w:rsidRDefault="00483824" w:rsidP="004068B2">
            <w:r>
              <w:t>1B</w:t>
            </w:r>
          </w:p>
        </w:tc>
      </w:tr>
    </w:tbl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</w:p>
    <w:p w:rsidR="007467BE" w:rsidRPr="00483824" w:rsidRDefault="007467BE" w:rsidP="00483824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483824">
        <w:rPr>
          <w:rFonts w:asciiTheme="minorBidi" w:hAnsiTheme="minorBidi"/>
          <w:sz w:val="20"/>
          <w:szCs w:val="20"/>
          <w:u w:val="single"/>
        </w:rPr>
        <w:t>Changes:</w:t>
      </w:r>
    </w:p>
    <w:p w:rsidR="007467BE" w:rsidRPr="00483824" w:rsidRDefault="007467BE" w:rsidP="00AD563B">
      <w:pPr>
        <w:pStyle w:val="ListParagraph"/>
        <w:numPr>
          <w:ilvl w:val="0"/>
          <w:numId w:val="22"/>
        </w:numPr>
        <w:rPr>
          <w:rFonts w:asciiTheme="minorBidi" w:hAnsiTheme="minorBidi"/>
          <w:sz w:val="20"/>
          <w:szCs w:val="20"/>
        </w:rPr>
      </w:pPr>
      <w:r w:rsidRPr="00483824">
        <w:rPr>
          <w:rFonts w:asciiTheme="minorBidi" w:hAnsiTheme="minorBidi"/>
          <w:sz w:val="20"/>
          <w:szCs w:val="20"/>
        </w:rPr>
        <w:t xml:space="preserve">Added validation check for no </w:t>
      </w:r>
      <w:proofErr w:type="spellStart"/>
      <w:r w:rsidRPr="00483824">
        <w:rPr>
          <w:rFonts w:asciiTheme="minorBidi" w:hAnsiTheme="minorBidi"/>
          <w:sz w:val="20"/>
          <w:szCs w:val="20"/>
        </w:rPr>
        <w:t>cms</w:t>
      </w:r>
      <w:proofErr w:type="spellEnd"/>
      <w:r w:rsidRPr="00483824">
        <w:rPr>
          <w:rFonts w:asciiTheme="minorBidi" w:hAnsiTheme="minorBidi"/>
          <w:sz w:val="20"/>
          <w:szCs w:val="20"/>
        </w:rPr>
        <w:t xml:space="preserve"> reporting groups 1 &amp; 2</w:t>
      </w:r>
    </w:p>
    <w:p w:rsidR="007467BE" w:rsidRPr="00483824" w:rsidRDefault="007467BE" w:rsidP="00AD563B">
      <w:pPr>
        <w:pStyle w:val="ListParagraph"/>
        <w:numPr>
          <w:ilvl w:val="0"/>
          <w:numId w:val="22"/>
        </w:numPr>
        <w:rPr>
          <w:rFonts w:asciiTheme="minorBidi" w:hAnsiTheme="minorBidi"/>
          <w:sz w:val="20"/>
          <w:szCs w:val="20"/>
        </w:rPr>
      </w:pPr>
      <w:r w:rsidRPr="00483824">
        <w:rPr>
          <w:rFonts w:asciiTheme="minorBidi" w:hAnsiTheme="minorBidi"/>
          <w:sz w:val="20"/>
          <w:szCs w:val="20"/>
        </w:rPr>
        <w:t>Updated input &amp; output component id's</w:t>
      </w:r>
    </w:p>
    <w:p w:rsidR="00483824" w:rsidRDefault="00483824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br w:type="page"/>
      </w:r>
    </w:p>
    <w:p w:rsidR="007467BE" w:rsidRPr="007467BE" w:rsidRDefault="007467BE" w:rsidP="00070691">
      <w:pPr>
        <w:pStyle w:val="Heading2"/>
      </w:pPr>
      <w:bookmarkStart w:id="81" w:name="_Toc523816842"/>
      <w:r w:rsidRPr="007467BE">
        <w:lastRenderedPageBreak/>
        <w:t>Release Date: 9/3/2016</w:t>
      </w:r>
      <w:bookmarkEnd w:id="81"/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>SVN Location: https://subversion.ise.de/svn/gira/AlarmSystemCrow</w:t>
      </w:r>
    </w:p>
    <w:p w:rsidR="007467BE" w:rsidRPr="00070691" w:rsidRDefault="007467BE" w:rsidP="00070691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070691">
        <w:rPr>
          <w:rFonts w:asciiTheme="minorBidi" w:hAnsiTheme="minorBidi"/>
          <w:sz w:val="20"/>
          <w:szCs w:val="20"/>
          <w:u w:val="single"/>
        </w:rPr>
        <w:t>The Package includes:</w:t>
      </w:r>
    </w:p>
    <w:p w:rsidR="007467BE" w:rsidRPr="00070691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070691">
        <w:rPr>
          <w:rFonts w:asciiTheme="minorBidi" w:hAnsiTheme="minorBidi"/>
          <w:sz w:val="20"/>
          <w:szCs w:val="20"/>
        </w:rPr>
        <w:t>CrowLibrary</w:t>
      </w:r>
      <w:proofErr w:type="spellEnd"/>
      <w:r w:rsidRPr="00070691">
        <w:rPr>
          <w:rFonts w:asciiTheme="minorBidi" w:hAnsiTheme="minorBidi"/>
          <w:sz w:val="20"/>
          <w:szCs w:val="20"/>
        </w:rPr>
        <w:t xml:space="preserve"> Version 2.1.2.28</w:t>
      </w:r>
    </w:p>
    <w:p w:rsidR="007467BE" w:rsidRPr="00070691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070691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070691">
        <w:rPr>
          <w:rFonts w:asciiTheme="minorBidi" w:hAnsiTheme="minorBidi"/>
          <w:sz w:val="20"/>
          <w:szCs w:val="20"/>
        </w:rPr>
        <w:t>IPMApplication</w:t>
      </w:r>
      <w:proofErr w:type="spellEnd"/>
      <w:r w:rsidRPr="00070691">
        <w:rPr>
          <w:rFonts w:asciiTheme="minorBidi" w:hAnsiTheme="minorBidi"/>
          <w:sz w:val="20"/>
          <w:szCs w:val="20"/>
        </w:rPr>
        <w:t xml:space="preserve"> Version 2.1.3.27</w:t>
      </w:r>
    </w:p>
    <w:p w:rsidR="007467BE" w:rsidRPr="00070691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070691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070691">
        <w:rPr>
          <w:rFonts w:asciiTheme="minorBidi" w:hAnsiTheme="minorBidi"/>
          <w:sz w:val="20"/>
          <w:szCs w:val="20"/>
        </w:rPr>
        <w:t>UpdateFirmware</w:t>
      </w:r>
      <w:proofErr w:type="spellEnd"/>
      <w:r w:rsidRPr="00070691">
        <w:rPr>
          <w:rFonts w:asciiTheme="minorBidi" w:hAnsiTheme="minorBidi"/>
          <w:sz w:val="20"/>
          <w:szCs w:val="20"/>
        </w:rPr>
        <w:t xml:space="preserve"> Version 1.6.2.67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</w:p>
    <w:p w:rsidR="007467BE" w:rsidRPr="00070691" w:rsidRDefault="007467BE" w:rsidP="00070691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070691">
        <w:rPr>
          <w:rFonts w:asciiTheme="minorBidi" w:hAnsiTheme="minorBidi"/>
          <w:sz w:val="20"/>
          <w:szCs w:val="20"/>
          <w:u w:val="single"/>
        </w:rPr>
        <w:t xml:space="preserve"> </w:t>
      </w:r>
      <w:r w:rsidR="00070691" w:rsidRPr="00070691">
        <w:rPr>
          <w:rFonts w:asciiTheme="minorBidi" w:hAnsiTheme="minorBidi"/>
          <w:sz w:val="20"/>
          <w:szCs w:val="20"/>
          <w:u w:val="single"/>
        </w:rPr>
        <w:t>Compatibility</w:t>
      </w:r>
      <w:r w:rsidRPr="00070691">
        <w:rPr>
          <w:rFonts w:asciiTheme="minorBidi" w:hAnsiTheme="minorBidi"/>
          <w:sz w:val="20"/>
          <w:szCs w:val="20"/>
          <w:u w:val="single"/>
        </w:rPr>
        <w:t>:</w:t>
      </w:r>
    </w:p>
    <w:p w:rsidR="007467BE" w:rsidRPr="00070691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070691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070691">
        <w:rPr>
          <w:rFonts w:asciiTheme="minorBidi" w:hAnsiTheme="minorBidi"/>
          <w:sz w:val="20"/>
          <w:szCs w:val="20"/>
        </w:rPr>
        <w:t xml:space="preserve"> Version 1.0.6.19</w:t>
      </w:r>
    </w:p>
    <w:p w:rsidR="007467BE" w:rsidRPr="00070691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070691">
        <w:rPr>
          <w:rFonts w:asciiTheme="minorBidi" w:hAnsiTheme="minorBidi"/>
          <w:sz w:val="20"/>
          <w:szCs w:val="20"/>
        </w:rPr>
        <w:t>Gira</w:t>
      </w:r>
      <w:proofErr w:type="spellEnd"/>
      <w:r w:rsidRPr="00070691">
        <w:rPr>
          <w:rFonts w:asciiTheme="minorBidi" w:hAnsiTheme="minorBidi"/>
          <w:sz w:val="20"/>
          <w:szCs w:val="20"/>
        </w:rPr>
        <w:t xml:space="preserve"> Device Package : 1.0.337.0</w:t>
      </w:r>
    </w:p>
    <w:p w:rsidR="007467BE" w:rsidRPr="00070691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070691">
        <w:rPr>
          <w:rFonts w:asciiTheme="minorBidi" w:hAnsiTheme="minorBidi"/>
          <w:sz w:val="20"/>
          <w:szCs w:val="20"/>
        </w:rPr>
        <w:t>XSD version 1.0.0.8</w:t>
      </w:r>
    </w:p>
    <w:p w:rsidR="007467BE" w:rsidRPr="00070691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070691">
        <w:rPr>
          <w:rFonts w:asciiTheme="minorBidi" w:hAnsiTheme="minorBidi"/>
          <w:sz w:val="20"/>
          <w:szCs w:val="20"/>
        </w:rPr>
        <w:t xml:space="preserve">GPA Version 2.0.6578 </w:t>
      </w:r>
    </w:p>
    <w:p w:rsidR="00070691" w:rsidRPr="00070691" w:rsidRDefault="00070691" w:rsidP="00070691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070691">
        <w:rPr>
          <w:rFonts w:asciiTheme="minorBidi" w:hAnsiTheme="minorBidi"/>
          <w:sz w:val="20"/>
          <w:szCs w:val="20"/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070691" w:rsidRPr="00A7013A" w:rsidTr="004068B2">
        <w:tc>
          <w:tcPr>
            <w:tcW w:w="2952" w:type="dxa"/>
          </w:tcPr>
          <w:p w:rsidR="00070691" w:rsidRPr="00A7013A" w:rsidRDefault="00070691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070691" w:rsidRPr="00A7013A" w:rsidRDefault="00070691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070691" w:rsidRPr="00A7013A" w:rsidRDefault="00070691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070691" w:rsidRPr="006232F6" w:rsidTr="004068B2">
        <w:tc>
          <w:tcPr>
            <w:tcW w:w="2952" w:type="dxa"/>
          </w:tcPr>
          <w:p w:rsidR="00070691" w:rsidRPr="006232F6" w:rsidRDefault="00070691" w:rsidP="004068B2">
            <w:r w:rsidRPr="006232F6">
              <w:t>Control Panel</w:t>
            </w:r>
          </w:p>
        </w:tc>
        <w:tc>
          <w:tcPr>
            <w:tcW w:w="2952" w:type="dxa"/>
          </w:tcPr>
          <w:p w:rsidR="00070691" w:rsidRPr="006232F6" w:rsidRDefault="00070691" w:rsidP="004068B2">
            <w:r>
              <w:t>2.1.4.51</w:t>
            </w:r>
          </w:p>
        </w:tc>
        <w:tc>
          <w:tcPr>
            <w:tcW w:w="2952" w:type="dxa"/>
          </w:tcPr>
          <w:p w:rsidR="00070691" w:rsidRPr="006232F6" w:rsidRDefault="00070691" w:rsidP="004068B2">
            <w:r w:rsidRPr="006232F6">
              <w:t>4A</w:t>
            </w:r>
          </w:p>
        </w:tc>
      </w:tr>
      <w:tr w:rsidR="00070691" w:rsidRPr="006232F6" w:rsidTr="004068B2">
        <w:tc>
          <w:tcPr>
            <w:tcW w:w="2952" w:type="dxa"/>
          </w:tcPr>
          <w:p w:rsidR="00070691" w:rsidRPr="006232F6" w:rsidRDefault="00070691" w:rsidP="004068B2">
            <w:r w:rsidRPr="006232F6">
              <w:t>RF Module</w:t>
            </w:r>
          </w:p>
        </w:tc>
        <w:tc>
          <w:tcPr>
            <w:tcW w:w="2952" w:type="dxa"/>
          </w:tcPr>
          <w:p w:rsidR="00070691" w:rsidRPr="006232F6" w:rsidRDefault="00070691" w:rsidP="004068B2">
            <w:r>
              <w:t>4.6.0.23</w:t>
            </w:r>
          </w:p>
        </w:tc>
        <w:tc>
          <w:tcPr>
            <w:tcW w:w="2952" w:type="dxa"/>
          </w:tcPr>
          <w:p w:rsidR="00070691" w:rsidRPr="006232F6" w:rsidRDefault="00070691" w:rsidP="004068B2">
            <w:r>
              <w:t>3A</w:t>
            </w:r>
          </w:p>
        </w:tc>
      </w:tr>
      <w:tr w:rsidR="00070691" w:rsidRPr="006232F6" w:rsidTr="004068B2">
        <w:tc>
          <w:tcPr>
            <w:tcW w:w="2952" w:type="dxa"/>
          </w:tcPr>
          <w:p w:rsidR="00070691" w:rsidRPr="006232F6" w:rsidRDefault="00070691" w:rsidP="004068B2">
            <w:r w:rsidRPr="006232F6">
              <w:t>PIR</w:t>
            </w:r>
          </w:p>
        </w:tc>
        <w:tc>
          <w:tcPr>
            <w:tcW w:w="2952" w:type="dxa"/>
          </w:tcPr>
          <w:p w:rsidR="00070691" w:rsidRPr="006232F6" w:rsidRDefault="00070691" w:rsidP="004068B2">
            <w:r>
              <w:t>0.4.0.5</w:t>
            </w:r>
          </w:p>
        </w:tc>
        <w:tc>
          <w:tcPr>
            <w:tcW w:w="2952" w:type="dxa"/>
          </w:tcPr>
          <w:p w:rsidR="00070691" w:rsidRPr="006232F6" w:rsidRDefault="00070691" w:rsidP="004068B2">
            <w:r>
              <w:t>3</w:t>
            </w:r>
          </w:p>
        </w:tc>
      </w:tr>
      <w:tr w:rsidR="00070691" w:rsidRPr="006232F6" w:rsidTr="004068B2">
        <w:tc>
          <w:tcPr>
            <w:tcW w:w="2952" w:type="dxa"/>
          </w:tcPr>
          <w:p w:rsidR="00070691" w:rsidRPr="006232F6" w:rsidRDefault="00070691" w:rsidP="004068B2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070691" w:rsidRPr="006232F6" w:rsidRDefault="00070691" w:rsidP="004068B2">
            <w:r>
              <w:t>1.2.0.15</w:t>
            </w:r>
          </w:p>
        </w:tc>
        <w:tc>
          <w:tcPr>
            <w:tcW w:w="2952" w:type="dxa"/>
          </w:tcPr>
          <w:p w:rsidR="00070691" w:rsidRPr="006232F6" w:rsidRDefault="00070691" w:rsidP="004068B2">
            <w:r>
              <w:t>3</w:t>
            </w:r>
          </w:p>
        </w:tc>
      </w:tr>
      <w:tr w:rsidR="00070691" w:rsidRPr="006232F6" w:rsidTr="004068B2">
        <w:tc>
          <w:tcPr>
            <w:tcW w:w="2952" w:type="dxa"/>
          </w:tcPr>
          <w:p w:rsidR="00070691" w:rsidRPr="006232F6" w:rsidRDefault="00070691" w:rsidP="004068B2">
            <w:r w:rsidRPr="00A7013A">
              <w:t>Magnet</w:t>
            </w:r>
          </w:p>
        </w:tc>
        <w:tc>
          <w:tcPr>
            <w:tcW w:w="2952" w:type="dxa"/>
          </w:tcPr>
          <w:p w:rsidR="00070691" w:rsidRPr="006232F6" w:rsidRDefault="00070691" w:rsidP="004068B2">
            <w:r>
              <w:t>0.6.0.7</w:t>
            </w:r>
          </w:p>
        </w:tc>
        <w:tc>
          <w:tcPr>
            <w:tcW w:w="2952" w:type="dxa"/>
          </w:tcPr>
          <w:p w:rsidR="00070691" w:rsidRPr="006232F6" w:rsidRDefault="00070691" w:rsidP="004068B2">
            <w:r>
              <w:t>4A</w:t>
            </w:r>
          </w:p>
        </w:tc>
      </w:tr>
      <w:tr w:rsidR="00070691" w:rsidRPr="006232F6" w:rsidTr="004068B2">
        <w:tc>
          <w:tcPr>
            <w:tcW w:w="2952" w:type="dxa"/>
          </w:tcPr>
          <w:p w:rsidR="00070691" w:rsidRPr="006232F6" w:rsidRDefault="00070691" w:rsidP="004068B2">
            <w:r w:rsidRPr="00A7013A">
              <w:t>Technical Contact</w:t>
            </w:r>
          </w:p>
        </w:tc>
        <w:tc>
          <w:tcPr>
            <w:tcW w:w="2952" w:type="dxa"/>
          </w:tcPr>
          <w:p w:rsidR="00070691" w:rsidRDefault="00070691" w:rsidP="004068B2">
            <w:r w:rsidRPr="006072B4">
              <w:t>0.6.0.7</w:t>
            </w:r>
          </w:p>
        </w:tc>
        <w:tc>
          <w:tcPr>
            <w:tcW w:w="2952" w:type="dxa"/>
          </w:tcPr>
          <w:p w:rsidR="00070691" w:rsidRPr="006232F6" w:rsidRDefault="00070691" w:rsidP="004068B2">
            <w:r>
              <w:t>4A</w:t>
            </w:r>
          </w:p>
        </w:tc>
      </w:tr>
      <w:tr w:rsidR="00070691" w:rsidRPr="006232F6" w:rsidTr="004068B2">
        <w:tc>
          <w:tcPr>
            <w:tcW w:w="2952" w:type="dxa"/>
          </w:tcPr>
          <w:p w:rsidR="00070691" w:rsidRPr="006232F6" w:rsidRDefault="00070691" w:rsidP="004068B2">
            <w:r>
              <w:t>Indoor Siren</w:t>
            </w:r>
          </w:p>
        </w:tc>
        <w:tc>
          <w:tcPr>
            <w:tcW w:w="2952" w:type="dxa"/>
          </w:tcPr>
          <w:p w:rsidR="00070691" w:rsidRDefault="00070691" w:rsidP="004068B2">
            <w:r>
              <w:t>0.6.0.6</w:t>
            </w:r>
          </w:p>
        </w:tc>
        <w:tc>
          <w:tcPr>
            <w:tcW w:w="2952" w:type="dxa"/>
          </w:tcPr>
          <w:p w:rsidR="00070691" w:rsidRPr="006232F6" w:rsidRDefault="00070691" w:rsidP="004068B2">
            <w:r>
              <w:t>2</w:t>
            </w:r>
          </w:p>
        </w:tc>
      </w:tr>
      <w:tr w:rsidR="00070691" w:rsidRPr="006232F6" w:rsidTr="004068B2">
        <w:tc>
          <w:tcPr>
            <w:tcW w:w="2952" w:type="dxa"/>
          </w:tcPr>
          <w:p w:rsidR="00070691" w:rsidRPr="006232F6" w:rsidRDefault="00070691" w:rsidP="004068B2">
            <w:r>
              <w:t>Outdoor Siren</w:t>
            </w:r>
          </w:p>
        </w:tc>
        <w:tc>
          <w:tcPr>
            <w:tcW w:w="2952" w:type="dxa"/>
          </w:tcPr>
          <w:p w:rsidR="00070691" w:rsidRDefault="00070691" w:rsidP="004068B2">
            <w:r>
              <w:t>0.6.0.6</w:t>
            </w:r>
          </w:p>
        </w:tc>
        <w:tc>
          <w:tcPr>
            <w:tcW w:w="2952" w:type="dxa"/>
          </w:tcPr>
          <w:p w:rsidR="00070691" w:rsidRPr="006232F6" w:rsidRDefault="00070691" w:rsidP="004068B2">
            <w:r>
              <w:t>2</w:t>
            </w:r>
          </w:p>
        </w:tc>
      </w:tr>
      <w:tr w:rsidR="00070691" w:rsidRPr="006232F6" w:rsidTr="004068B2">
        <w:tc>
          <w:tcPr>
            <w:tcW w:w="2952" w:type="dxa"/>
          </w:tcPr>
          <w:p w:rsidR="00070691" w:rsidRPr="006232F6" w:rsidRDefault="00070691" w:rsidP="004068B2">
            <w:r>
              <w:t>I/O Device</w:t>
            </w:r>
          </w:p>
        </w:tc>
        <w:tc>
          <w:tcPr>
            <w:tcW w:w="2952" w:type="dxa"/>
          </w:tcPr>
          <w:p w:rsidR="00070691" w:rsidRPr="006232F6" w:rsidRDefault="00070691" w:rsidP="004068B2">
            <w:r>
              <w:t>1.1.0.11</w:t>
            </w:r>
          </w:p>
        </w:tc>
        <w:tc>
          <w:tcPr>
            <w:tcW w:w="2952" w:type="dxa"/>
          </w:tcPr>
          <w:p w:rsidR="00070691" w:rsidRPr="006232F6" w:rsidRDefault="00070691" w:rsidP="004068B2">
            <w:r>
              <w:t>2B</w:t>
            </w:r>
          </w:p>
        </w:tc>
      </w:tr>
      <w:tr w:rsidR="00070691" w:rsidRPr="006232F6" w:rsidTr="004068B2">
        <w:tc>
          <w:tcPr>
            <w:tcW w:w="2952" w:type="dxa"/>
          </w:tcPr>
          <w:p w:rsidR="00070691" w:rsidRPr="006232F6" w:rsidRDefault="00070691" w:rsidP="004068B2">
            <w:r>
              <w:t>Keyfob</w:t>
            </w:r>
          </w:p>
        </w:tc>
        <w:tc>
          <w:tcPr>
            <w:tcW w:w="2952" w:type="dxa"/>
          </w:tcPr>
          <w:p w:rsidR="00070691" w:rsidRPr="006232F6" w:rsidRDefault="00070691" w:rsidP="004068B2">
            <w:r>
              <w:t>0.2.0.3</w:t>
            </w:r>
          </w:p>
        </w:tc>
        <w:tc>
          <w:tcPr>
            <w:tcW w:w="2952" w:type="dxa"/>
          </w:tcPr>
          <w:p w:rsidR="00070691" w:rsidRPr="006232F6" w:rsidRDefault="00070691" w:rsidP="004068B2">
            <w:r>
              <w:t>1A</w:t>
            </w:r>
          </w:p>
        </w:tc>
      </w:tr>
      <w:tr w:rsidR="00070691" w:rsidRPr="006232F6" w:rsidTr="004068B2">
        <w:tc>
          <w:tcPr>
            <w:tcW w:w="2952" w:type="dxa"/>
          </w:tcPr>
          <w:p w:rsidR="00070691" w:rsidRPr="006232F6" w:rsidRDefault="00070691" w:rsidP="004068B2">
            <w:r>
              <w:t>GBD</w:t>
            </w:r>
          </w:p>
        </w:tc>
        <w:tc>
          <w:tcPr>
            <w:tcW w:w="2952" w:type="dxa"/>
          </w:tcPr>
          <w:p w:rsidR="00070691" w:rsidRPr="006232F6" w:rsidRDefault="00070691" w:rsidP="004068B2">
            <w:r>
              <w:t>1.4.0.21</w:t>
            </w:r>
          </w:p>
        </w:tc>
        <w:tc>
          <w:tcPr>
            <w:tcW w:w="2952" w:type="dxa"/>
          </w:tcPr>
          <w:p w:rsidR="00070691" w:rsidRPr="006232F6" w:rsidRDefault="00070691" w:rsidP="004068B2">
            <w:r>
              <w:t>1B</w:t>
            </w:r>
          </w:p>
        </w:tc>
      </w:tr>
      <w:tr w:rsidR="00070691" w:rsidRPr="006232F6" w:rsidTr="004068B2">
        <w:tc>
          <w:tcPr>
            <w:tcW w:w="2952" w:type="dxa"/>
          </w:tcPr>
          <w:p w:rsidR="00070691" w:rsidRPr="006232F6" w:rsidRDefault="00070691" w:rsidP="004068B2">
            <w:r>
              <w:t>LCD Keypad</w:t>
            </w:r>
          </w:p>
        </w:tc>
        <w:tc>
          <w:tcPr>
            <w:tcW w:w="2952" w:type="dxa"/>
          </w:tcPr>
          <w:p w:rsidR="00070691" w:rsidRPr="006232F6" w:rsidRDefault="00070691" w:rsidP="004068B2">
            <w:r>
              <w:t>1.0.5.14</w:t>
            </w:r>
          </w:p>
        </w:tc>
        <w:tc>
          <w:tcPr>
            <w:tcW w:w="2952" w:type="dxa"/>
          </w:tcPr>
          <w:p w:rsidR="00070691" w:rsidRPr="006232F6" w:rsidRDefault="00070691" w:rsidP="004068B2">
            <w:r>
              <w:t>1B</w:t>
            </w:r>
          </w:p>
        </w:tc>
      </w:tr>
    </w:tbl>
    <w:p w:rsidR="00070691" w:rsidRPr="007467BE" w:rsidRDefault="00070691" w:rsidP="00070691">
      <w:pPr>
        <w:rPr>
          <w:rFonts w:asciiTheme="minorBidi" w:hAnsiTheme="minorBidi"/>
          <w:sz w:val="20"/>
          <w:szCs w:val="20"/>
        </w:rPr>
      </w:pPr>
    </w:p>
    <w:p w:rsidR="00070691" w:rsidRPr="00483824" w:rsidRDefault="00070691" w:rsidP="00070691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483824">
        <w:rPr>
          <w:rFonts w:asciiTheme="minorBidi" w:hAnsiTheme="minorBidi"/>
          <w:sz w:val="20"/>
          <w:szCs w:val="20"/>
          <w:u w:val="single"/>
        </w:rPr>
        <w:t>Changes:</w:t>
      </w:r>
    </w:p>
    <w:p w:rsidR="007467BE" w:rsidRPr="00070691" w:rsidRDefault="007467BE" w:rsidP="00AD563B">
      <w:pPr>
        <w:pStyle w:val="ListParagraph"/>
        <w:numPr>
          <w:ilvl w:val="0"/>
          <w:numId w:val="23"/>
        </w:numPr>
        <w:rPr>
          <w:rFonts w:asciiTheme="minorBidi" w:hAnsiTheme="minorBidi"/>
          <w:sz w:val="20"/>
          <w:szCs w:val="20"/>
        </w:rPr>
      </w:pPr>
      <w:r w:rsidRPr="00070691">
        <w:rPr>
          <w:rFonts w:asciiTheme="minorBidi" w:hAnsiTheme="minorBidi"/>
          <w:sz w:val="20"/>
          <w:szCs w:val="20"/>
        </w:rPr>
        <w:t>number of Sync Components is now validated in the IPM</w:t>
      </w:r>
    </w:p>
    <w:p w:rsidR="007467BE" w:rsidRPr="00070691" w:rsidRDefault="007467BE" w:rsidP="00AD563B">
      <w:pPr>
        <w:pStyle w:val="ListParagraph"/>
        <w:numPr>
          <w:ilvl w:val="0"/>
          <w:numId w:val="23"/>
        </w:numPr>
        <w:rPr>
          <w:rFonts w:asciiTheme="minorBidi" w:hAnsiTheme="minorBidi"/>
          <w:sz w:val="20"/>
          <w:szCs w:val="20"/>
        </w:rPr>
      </w:pPr>
      <w:r w:rsidRPr="00070691">
        <w:rPr>
          <w:rFonts w:asciiTheme="minorBidi" w:hAnsiTheme="minorBidi"/>
          <w:sz w:val="20"/>
          <w:szCs w:val="20"/>
        </w:rPr>
        <w:t>MCU serial number in configuration is verified with the real serial number</w:t>
      </w:r>
    </w:p>
    <w:p w:rsidR="007467BE" w:rsidRPr="00070691" w:rsidRDefault="007467BE" w:rsidP="00AD563B">
      <w:pPr>
        <w:pStyle w:val="ListParagraph"/>
        <w:numPr>
          <w:ilvl w:val="0"/>
          <w:numId w:val="23"/>
        </w:numPr>
        <w:rPr>
          <w:rFonts w:asciiTheme="minorBidi" w:hAnsiTheme="minorBidi"/>
          <w:sz w:val="20"/>
          <w:szCs w:val="20"/>
        </w:rPr>
      </w:pPr>
      <w:r w:rsidRPr="00070691">
        <w:rPr>
          <w:rFonts w:asciiTheme="minorBidi" w:hAnsiTheme="minorBidi"/>
          <w:sz w:val="20"/>
          <w:szCs w:val="20"/>
        </w:rPr>
        <w:t>Inputs &amp; Outputs Id's are now validated with the Control Panel &amp; I/O device id's</w:t>
      </w:r>
    </w:p>
    <w:p w:rsidR="007467BE" w:rsidRPr="00070691" w:rsidRDefault="007467BE" w:rsidP="00AD563B">
      <w:pPr>
        <w:pStyle w:val="ListParagraph"/>
        <w:numPr>
          <w:ilvl w:val="0"/>
          <w:numId w:val="23"/>
        </w:numPr>
        <w:rPr>
          <w:rFonts w:asciiTheme="minorBidi" w:hAnsiTheme="minorBidi"/>
          <w:sz w:val="20"/>
          <w:szCs w:val="20"/>
        </w:rPr>
      </w:pPr>
      <w:r w:rsidRPr="00070691">
        <w:rPr>
          <w:rFonts w:asciiTheme="minorBidi" w:hAnsiTheme="minorBidi"/>
          <w:sz w:val="20"/>
          <w:szCs w:val="20"/>
        </w:rPr>
        <w:t>Added validation check to limit total number of components in all areas to 120 (without keyfobs)</w:t>
      </w:r>
    </w:p>
    <w:p w:rsidR="007467BE" w:rsidRPr="00070691" w:rsidRDefault="007467BE" w:rsidP="00AD563B">
      <w:pPr>
        <w:pStyle w:val="ListParagraph"/>
        <w:numPr>
          <w:ilvl w:val="0"/>
          <w:numId w:val="23"/>
        </w:numPr>
        <w:rPr>
          <w:rFonts w:asciiTheme="minorBidi" w:hAnsiTheme="minorBidi"/>
          <w:sz w:val="20"/>
          <w:szCs w:val="20"/>
        </w:rPr>
      </w:pPr>
      <w:r w:rsidRPr="00070691">
        <w:rPr>
          <w:rFonts w:asciiTheme="minorBidi" w:hAnsiTheme="minorBidi"/>
          <w:sz w:val="20"/>
          <w:szCs w:val="20"/>
        </w:rPr>
        <w:t>Vital Alarm is now supported</w:t>
      </w:r>
    </w:p>
    <w:p w:rsidR="00070691" w:rsidRDefault="00070691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br w:type="page"/>
      </w:r>
    </w:p>
    <w:p w:rsidR="007467BE" w:rsidRPr="007467BE" w:rsidRDefault="007467BE" w:rsidP="00070691">
      <w:pPr>
        <w:pStyle w:val="Heading2"/>
      </w:pPr>
      <w:bookmarkStart w:id="82" w:name="_Toc523816843"/>
      <w:r w:rsidRPr="007467BE">
        <w:lastRenderedPageBreak/>
        <w:t>Release Date: 7/3/2016</w:t>
      </w:r>
      <w:bookmarkEnd w:id="82"/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>SVN Location: https://subversion.ise.de/svn/gira/AlarmSystemCrow</w:t>
      </w:r>
    </w:p>
    <w:p w:rsidR="007467BE" w:rsidRPr="007E6AC7" w:rsidRDefault="007467BE" w:rsidP="007E6AC7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E6AC7">
        <w:rPr>
          <w:rFonts w:asciiTheme="minorBidi" w:hAnsiTheme="minorBidi"/>
          <w:sz w:val="20"/>
          <w:szCs w:val="20"/>
          <w:u w:val="single"/>
        </w:rPr>
        <w:t>The Package includes:</w:t>
      </w:r>
    </w:p>
    <w:p w:rsidR="007467BE" w:rsidRPr="007E6AC7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7E6AC7">
        <w:rPr>
          <w:rFonts w:asciiTheme="minorBidi" w:hAnsiTheme="minorBidi"/>
          <w:sz w:val="20"/>
          <w:szCs w:val="20"/>
        </w:rPr>
        <w:t>CrowLibrary</w:t>
      </w:r>
      <w:proofErr w:type="spellEnd"/>
      <w:r w:rsidRPr="007E6AC7">
        <w:rPr>
          <w:rFonts w:asciiTheme="minorBidi" w:hAnsiTheme="minorBidi"/>
          <w:sz w:val="20"/>
          <w:szCs w:val="20"/>
        </w:rPr>
        <w:t xml:space="preserve"> Version 2.1.2.27</w:t>
      </w:r>
    </w:p>
    <w:p w:rsidR="007467BE" w:rsidRPr="007E6AC7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7E6AC7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7E6AC7">
        <w:rPr>
          <w:rFonts w:asciiTheme="minorBidi" w:hAnsiTheme="minorBidi"/>
          <w:sz w:val="20"/>
          <w:szCs w:val="20"/>
        </w:rPr>
        <w:t>IPMApplication</w:t>
      </w:r>
      <w:proofErr w:type="spellEnd"/>
      <w:r w:rsidRPr="007E6AC7">
        <w:rPr>
          <w:rFonts w:asciiTheme="minorBidi" w:hAnsiTheme="minorBidi"/>
          <w:sz w:val="20"/>
          <w:szCs w:val="20"/>
        </w:rPr>
        <w:t xml:space="preserve"> Version 2.1.3.26</w:t>
      </w:r>
    </w:p>
    <w:p w:rsidR="007467BE" w:rsidRPr="007E6AC7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7E6AC7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7E6AC7">
        <w:rPr>
          <w:rFonts w:asciiTheme="minorBidi" w:hAnsiTheme="minorBidi"/>
          <w:sz w:val="20"/>
          <w:szCs w:val="20"/>
        </w:rPr>
        <w:t>UpdateFirmware</w:t>
      </w:r>
      <w:proofErr w:type="spellEnd"/>
      <w:r w:rsidRPr="007E6AC7">
        <w:rPr>
          <w:rFonts w:asciiTheme="minorBidi" w:hAnsiTheme="minorBidi"/>
          <w:sz w:val="20"/>
          <w:szCs w:val="20"/>
        </w:rPr>
        <w:t xml:space="preserve"> Version 1.6.2.67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</w:p>
    <w:p w:rsidR="007467BE" w:rsidRPr="007E6AC7" w:rsidRDefault="007467BE" w:rsidP="007E6AC7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E6AC7">
        <w:rPr>
          <w:rFonts w:asciiTheme="minorBidi" w:hAnsiTheme="minorBidi"/>
          <w:sz w:val="20"/>
          <w:szCs w:val="20"/>
          <w:u w:val="single"/>
        </w:rPr>
        <w:t xml:space="preserve"> </w:t>
      </w:r>
      <w:r w:rsidR="007E6AC7" w:rsidRPr="007E6AC7">
        <w:rPr>
          <w:rFonts w:asciiTheme="minorBidi" w:hAnsiTheme="minorBidi"/>
          <w:sz w:val="20"/>
          <w:szCs w:val="20"/>
          <w:u w:val="single"/>
        </w:rPr>
        <w:t>Compatibility</w:t>
      </w:r>
      <w:r w:rsidRPr="007E6AC7">
        <w:rPr>
          <w:rFonts w:asciiTheme="minorBidi" w:hAnsiTheme="minorBidi"/>
          <w:sz w:val="20"/>
          <w:szCs w:val="20"/>
          <w:u w:val="single"/>
        </w:rPr>
        <w:t>:</w:t>
      </w:r>
    </w:p>
    <w:p w:rsidR="007467BE" w:rsidRPr="007E6AC7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7E6AC7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7E6AC7">
        <w:rPr>
          <w:rFonts w:asciiTheme="minorBidi" w:hAnsiTheme="minorBidi"/>
          <w:sz w:val="20"/>
          <w:szCs w:val="20"/>
        </w:rPr>
        <w:t xml:space="preserve"> Version 1.0.6.18</w:t>
      </w:r>
    </w:p>
    <w:p w:rsidR="007467BE" w:rsidRPr="007E6AC7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7E6AC7">
        <w:rPr>
          <w:rFonts w:asciiTheme="minorBidi" w:hAnsiTheme="minorBidi"/>
          <w:sz w:val="20"/>
          <w:szCs w:val="20"/>
        </w:rPr>
        <w:t>Gira</w:t>
      </w:r>
      <w:proofErr w:type="spellEnd"/>
      <w:r w:rsidRPr="007E6AC7">
        <w:rPr>
          <w:rFonts w:asciiTheme="minorBidi" w:hAnsiTheme="minorBidi"/>
          <w:sz w:val="20"/>
          <w:szCs w:val="20"/>
        </w:rPr>
        <w:t xml:space="preserve"> Device Package : 1.0.335.0</w:t>
      </w:r>
    </w:p>
    <w:p w:rsidR="007467BE" w:rsidRPr="007E6AC7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7E6AC7">
        <w:rPr>
          <w:rFonts w:asciiTheme="minorBidi" w:hAnsiTheme="minorBidi"/>
          <w:sz w:val="20"/>
          <w:szCs w:val="20"/>
        </w:rPr>
        <w:t>XSD version 1.0.0.8</w:t>
      </w:r>
    </w:p>
    <w:p w:rsidR="007467BE" w:rsidRPr="007E6AC7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7E6AC7">
        <w:rPr>
          <w:rFonts w:asciiTheme="minorBidi" w:hAnsiTheme="minorBidi"/>
          <w:sz w:val="20"/>
          <w:szCs w:val="20"/>
        </w:rPr>
        <w:t>GPA Version 2.0.6187</w:t>
      </w:r>
    </w:p>
    <w:p w:rsidR="005C5C95" w:rsidRPr="00070691" w:rsidRDefault="007467BE" w:rsidP="005C5C95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r w:rsidR="005C5C95" w:rsidRPr="00070691">
        <w:rPr>
          <w:rFonts w:asciiTheme="minorBidi" w:hAnsiTheme="minorBidi"/>
          <w:sz w:val="20"/>
          <w:szCs w:val="20"/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5C5C95" w:rsidRPr="00A7013A" w:rsidTr="004068B2">
        <w:tc>
          <w:tcPr>
            <w:tcW w:w="2952" w:type="dxa"/>
          </w:tcPr>
          <w:p w:rsidR="005C5C95" w:rsidRPr="00A7013A" w:rsidRDefault="005C5C95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5C5C95" w:rsidRPr="00A7013A" w:rsidRDefault="005C5C95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5C5C95" w:rsidRPr="00A7013A" w:rsidRDefault="005C5C95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5C5C95" w:rsidRPr="006232F6" w:rsidTr="004068B2">
        <w:tc>
          <w:tcPr>
            <w:tcW w:w="2952" w:type="dxa"/>
          </w:tcPr>
          <w:p w:rsidR="005C5C95" w:rsidRPr="006232F6" w:rsidRDefault="005C5C95" w:rsidP="004068B2">
            <w:r w:rsidRPr="006232F6">
              <w:t>Control Panel</w:t>
            </w:r>
          </w:p>
        </w:tc>
        <w:tc>
          <w:tcPr>
            <w:tcW w:w="2952" w:type="dxa"/>
          </w:tcPr>
          <w:p w:rsidR="005C5C95" w:rsidRPr="006232F6" w:rsidRDefault="005C5C95" w:rsidP="004068B2">
            <w:r>
              <w:t>2.1.4.50</w:t>
            </w:r>
          </w:p>
        </w:tc>
        <w:tc>
          <w:tcPr>
            <w:tcW w:w="2952" w:type="dxa"/>
          </w:tcPr>
          <w:p w:rsidR="005C5C95" w:rsidRPr="006232F6" w:rsidRDefault="005C5C95" w:rsidP="004068B2">
            <w:r w:rsidRPr="006232F6">
              <w:t>4A</w:t>
            </w:r>
          </w:p>
        </w:tc>
      </w:tr>
      <w:tr w:rsidR="005C5C95" w:rsidRPr="006232F6" w:rsidTr="004068B2">
        <w:tc>
          <w:tcPr>
            <w:tcW w:w="2952" w:type="dxa"/>
          </w:tcPr>
          <w:p w:rsidR="005C5C95" w:rsidRPr="006232F6" w:rsidRDefault="005C5C95" w:rsidP="004068B2">
            <w:r w:rsidRPr="006232F6">
              <w:t>RF Module</w:t>
            </w:r>
          </w:p>
        </w:tc>
        <w:tc>
          <w:tcPr>
            <w:tcW w:w="2952" w:type="dxa"/>
          </w:tcPr>
          <w:p w:rsidR="005C5C95" w:rsidRPr="006232F6" w:rsidRDefault="005C5C95" w:rsidP="004068B2">
            <w:r>
              <w:t>4.6.0.23</w:t>
            </w:r>
          </w:p>
        </w:tc>
        <w:tc>
          <w:tcPr>
            <w:tcW w:w="2952" w:type="dxa"/>
          </w:tcPr>
          <w:p w:rsidR="005C5C95" w:rsidRPr="006232F6" w:rsidRDefault="005C5C95" w:rsidP="004068B2">
            <w:r>
              <w:t>3A</w:t>
            </w:r>
          </w:p>
        </w:tc>
      </w:tr>
      <w:tr w:rsidR="005C5C95" w:rsidRPr="006232F6" w:rsidTr="004068B2">
        <w:tc>
          <w:tcPr>
            <w:tcW w:w="2952" w:type="dxa"/>
          </w:tcPr>
          <w:p w:rsidR="005C5C95" w:rsidRPr="006232F6" w:rsidRDefault="005C5C95" w:rsidP="004068B2">
            <w:r w:rsidRPr="006232F6">
              <w:t>PIR</w:t>
            </w:r>
          </w:p>
        </w:tc>
        <w:tc>
          <w:tcPr>
            <w:tcW w:w="2952" w:type="dxa"/>
          </w:tcPr>
          <w:p w:rsidR="005C5C95" w:rsidRPr="006232F6" w:rsidRDefault="005C5C95" w:rsidP="004068B2">
            <w:r>
              <w:t>0.4.0.5</w:t>
            </w:r>
          </w:p>
        </w:tc>
        <w:tc>
          <w:tcPr>
            <w:tcW w:w="2952" w:type="dxa"/>
          </w:tcPr>
          <w:p w:rsidR="005C5C95" w:rsidRPr="006232F6" w:rsidRDefault="005C5C95" w:rsidP="004068B2">
            <w:r>
              <w:t>3</w:t>
            </w:r>
          </w:p>
        </w:tc>
      </w:tr>
      <w:tr w:rsidR="005C5C95" w:rsidRPr="006232F6" w:rsidTr="004068B2">
        <w:tc>
          <w:tcPr>
            <w:tcW w:w="2952" w:type="dxa"/>
          </w:tcPr>
          <w:p w:rsidR="005C5C95" w:rsidRPr="006232F6" w:rsidRDefault="005C5C95" w:rsidP="004068B2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5C5C95" w:rsidRPr="006232F6" w:rsidRDefault="005C5C95" w:rsidP="004068B2">
            <w:r>
              <w:t>1.2.0.15</w:t>
            </w:r>
          </w:p>
        </w:tc>
        <w:tc>
          <w:tcPr>
            <w:tcW w:w="2952" w:type="dxa"/>
          </w:tcPr>
          <w:p w:rsidR="005C5C95" w:rsidRPr="006232F6" w:rsidRDefault="005C5C95" w:rsidP="004068B2">
            <w:r>
              <w:t>3</w:t>
            </w:r>
          </w:p>
        </w:tc>
      </w:tr>
      <w:tr w:rsidR="005C5C95" w:rsidRPr="006232F6" w:rsidTr="004068B2">
        <w:tc>
          <w:tcPr>
            <w:tcW w:w="2952" w:type="dxa"/>
          </w:tcPr>
          <w:p w:rsidR="005C5C95" w:rsidRPr="006232F6" w:rsidRDefault="005C5C95" w:rsidP="004068B2">
            <w:r w:rsidRPr="00A7013A">
              <w:t>Magnet</w:t>
            </w:r>
          </w:p>
        </w:tc>
        <w:tc>
          <w:tcPr>
            <w:tcW w:w="2952" w:type="dxa"/>
          </w:tcPr>
          <w:p w:rsidR="005C5C95" w:rsidRPr="006232F6" w:rsidRDefault="005C5C95" w:rsidP="004068B2">
            <w:r>
              <w:t>0.6.0.7</w:t>
            </w:r>
          </w:p>
        </w:tc>
        <w:tc>
          <w:tcPr>
            <w:tcW w:w="2952" w:type="dxa"/>
          </w:tcPr>
          <w:p w:rsidR="005C5C95" w:rsidRPr="006232F6" w:rsidRDefault="005C5C95" w:rsidP="004068B2">
            <w:r>
              <w:t>4A</w:t>
            </w:r>
          </w:p>
        </w:tc>
      </w:tr>
      <w:tr w:rsidR="005C5C95" w:rsidRPr="006232F6" w:rsidTr="004068B2">
        <w:tc>
          <w:tcPr>
            <w:tcW w:w="2952" w:type="dxa"/>
          </w:tcPr>
          <w:p w:rsidR="005C5C95" w:rsidRPr="006232F6" w:rsidRDefault="005C5C95" w:rsidP="004068B2">
            <w:r w:rsidRPr="00A7013A">
              <w:t>Technical Contact</w:t>
            </w:r>
          </w:p>
        </w:tc>
        <w:tc>
          <w:tcPr>
            <w:tcW w:w="2952" w:type="dxa"/>
          </w:tcPr>
          <w:p w:rsidR="005C5C95" w:rsidRDefault="005C5C95" w:rsidP="004068B2">
            <w:r w:rsidRPr="006072B4">
              <w:t>0.6.0.7</w:t>
            </w:r>
          </w:p>
        </w:tc>
        <w:tc>
          <w:tcPr>
            <w:tcW w:w="2952" w:type="dxa"/>
          </w:tcPr>
          <w:p w:rsidR="005C5C95" w:rsidRPr="006232F6" w:rsidRDefault="005C5C95" w:rsidP="004068B2">
            <w:r>
              <w:t>4A</w:t>
            </w:r>
          </w:p>
        </w:tc>
      </w:tr>
      <w:tr w:rsidR="005C5C95" w:rsidRPr="006232F6" w:rsidTr="004068B2">
        <w:tc>
          <w:tcPr>
            <w:tcW w:w="2952" w:type="dxa"/>
          </w:tcPr>
          <w:p w:rsidR="005C5C95" w:rsidRPr="006232F6" w:rsidRDefault="005C5C95" w:rsidP="004068B2">
            <w:r>
              <w:t>Indoor Siren</w:t>
            </w:r>
          </w:p>
        </w:tc>
        <w:tc>
          <w:tcPr>
            <w:tcW w:w="2952" w:type="dxa"/>
          </w:tcPr>
          <w:p w:rsidR="005C5C95" w:rsidRDefault="005C5C95" w:rsidP="004068B2">
            <w:r>
              <w:t>0.6.0.6</w:t>
            </w:r>
          </w:p>
        </w:tc>
        <w:tc>
          <w:tcPr>
            <w:tcW w:w="2952" w:type="dxa"/>
          </w:tcPr>
          <w:p w:rsidR="005C5C95" w:rsidRPr="006232F6" w:rsidRDefault="005C5C95" w:rsidP="004068B2">
            <w:r>
              <w:t>2</w:t>
            </w:r>
          </w:p>
        </w:tc>
      </w:tr>
      <w:tr w:rsidR="005C5C95" w:rsidRPr="006232F6" w:rsidTr="004068B2">
        <w:tc>
          <w:tcPr>
            <w:tcW w:w="2952" w:type="dxa"/>
          </w:tcPr>
          <w:p w:rsidR="005C5C95" w:rsidRPr="006232F6" w:rsidRDefault="005C5C95" w:rsidP="004068B2">
            <w:r>
              <w:t>Outdoor Siren</w:t>
            </w:r>
          </w:p>
        </w:tc>
        <w:tc>
          <w:tcPr>
            <w:tcW w:w="2952" w:type="dxa"/>
          </w:tcPr>
          <w:p w:rsidR="005C5C95" w:rsidRDefault="005C5C95" w:rsidP="004068B2">
            <w:r>
              <w:t>0.6.0.6</w:t>
            </w:r>
          </w:p>
        </w:tc>
        <w:tc>
          <w:tcPr>
            <w:tcW w:w="2952" w:type="dxa"/>
          </w:tcPr>
          <w:p w:rsidR="005C5C95" w:rsidRPr="006232F6" w:rsidRDefault="005C5C95" w:rsidP="004068B2">
            <w:r>
              <w:t>2</w:t>
            </w:r>
          </w:p>
        </w:tc>
      </w:tr>
      <w:tr w:rsidR="005C5C95" w:rsidRPr="006232F6" w:rsidTr="004068B2">
        <w:tc>
          <w:tcPr>
            <w:tcW w:w="2952" w:type="dxa"/>
          </w:tcPr>
          <w:p w:rsidR="005C5C95" w:rsidRPr="006232F6" w:rsidRDefault="005C5C95" w:rsidP="004068B2">
            <w:r>
              <w:t>I/O Device</w:t>
            </w:r>
          </w:p>
        </w:tc>
        <w:tc>
          <w:tcPr>
            <w:tcW w:w="2952" w:type="dxa"/>
          </w:tcPr>
          <w:p w:rsidR="005C5C95" w:rsidRPr="006232F6" w:rsidRDefault="005C5C95" w:rsidP="004068B2">
            <w:r>
              <w:t>1.1.0.11</w:t>
            </w:r>
          </w:p>
        </w:tc>
        <w:tc>
          <w:tcPr>
            <w:tcW w:w="2952" w:type="dxa"/>
          </w:tcPr>
          <w:p w:rsidR="005C5C95" w:rsidRPr="006232F6" w:rsidRDefault="005C5C95" w:rsidP="004068B2">
            <w:r>
              <w:t>2B</w:t>
            </w:r>
          </w:p>
        </w:tc>
      </w:tr>
      <w:tr w:rsidR="005C5C95" w:rsidRPr="006232F6" w:rsidTr="004068B2">
        <w:tc>
          <w:tcPr>
            <w:tcW w:w="2952" w:type="dxa"/>
          </w:tcPr>
          <w:p w:rsidR="005C5C95" w:rsidRPr="006232F6" w:rsidRDefault="005C5C95" w:rsidP="004068B2">
            <w:r>
              <w:t>Keyfob</w:t>
            </w:r>
          </w:p>
        </w:tc>
        <w:tc>
          <w:tcPr>
            <w:tcW w:w="2952" w:type="dxa"/>
          </w:tcPr>
          <w:p w:rsidR="005C5C95" w:rsidRPr="006232F6" w:rsidRDefault="005C5C95" w:rsidP="004068B2">
            <w:r>
              <w:t>0.2.0.3</w:t>
            </w:r>
          </w:p>
        </w:tc>
        <w:tc>
          <w:tcPr>
            <w:tcW w:w="2952" w:type="dxa"/>
          </w:tcPr>
          <w:p w:rsidR="005C5C95" w:rsidRPr="006232F6" w:rsidRDefault="005C5C95" w:rsidP="004068B2">
            <w:r>
              <w:t>1A</w:t>
            </w:r>
          </w:p>
        </w:tc>
      </w:tr>
      <w:tr w:rsidR="005C5C95" w:rsidRPr="006232F6" w:rsidTr="004068B2">
        <w:tc>
          <w:tcPr>
            <w:tcW w:w="2952" w:type="dxa"/>
          </w:tcPr>
          <w:p w:rsidR="005C5C95" w:rsidRPr="006232F6" w:rsidRDefault="005C5C95" w:rsidP="004068B2">
            <w:r>
              <w:t>GBD</w:t>
            </w:r>
          </w:p>
        </w:tc>
        <w:tc>
          <w:tcPr>
            <w:tcW w:w="2952" w:type="dxa"/>
          </w:tcPr>
          <w:p w:rsidR="005C5C95" w:rsidRPr="006232F6" w:rsidRDefault="005C5C95" w:rsidP="004068B2">
            <w:r>
              <w:t>1.4.0.21</w:t>
            </w:r>
          </w:p>
        </w:tc>
        <w:tc>
          <w:tcPr>
            <w:tcW w:w="2952" w:type="dxa"/>
          </w:tcPr>
          <w:p w:rsidR="005C5C95" w:rsidRPr="006232F6" w:rsidRDefault="005C5C95" w:rsidP="004068B2">
            <w:r>
              <w:t>1B</w:t>
            </w:r>
          </w:p>
        </w:tc>
      </w:tr>
      <w:tr w:rsidR="005C5C95" w:rsidRPr="006232F6" w:rsidTr="004068B2">
        <w:tc>
          <w:tcPr>
            <w:tcW w:w="2952" w:type="dxa"/>
          </w:tcPr>
          <w:p w:rsidR="005C5C95" w:rsidRPr="006232F6" w:rsidRDefault="005C5C95" w:rsidP="004068B2">
            <w:r>
              <w:t>LCD Keypad</w:t>
            </w:r>
          </w:p>
        </w:tc>
        <w:tc>
          <w:tcPr>
            <w:tcW w:w="2952" w:type="dxa"/>
          </w:tcPr>
          <w:p w:rsidR="005C5C95" w:rsidRPr="006232F6" w:rsidRDefault="005C5C95" w:rsidP="004068B2">
            <w:r>
              <w:t>1.0.5.11</w:t>
            </w:r>
          </w:p>
        </w:tc>
        <w:tc>
          <w:tcPr>
            <w:tcW w:w="2952" w:type="dxa"/>
          </w:tcPr>
          <w:p w:rsidR="005C5C95" w:rsidRPr="006232F6" w:rsidRDefault="005C5C95" w:rsidP="004068B2">
            <w:r>
              <w:t>1B</w:t>
            </w:r>
          </w:p>
        </w:tc>
      </w:tr>
    </w:tbl>
    <w:p w:rsidR="005C5C95" w:rsidRPr="007467BE" w:rsidRDefault="005C5C95" w:rsidP="005C5C95">
      <w:pPr>
        <w:rPr>
          <w:rFonts w:asciiTheme="minorBidi" w:hAnsiTheme="minorBidi"/>
          <w:sz w:val="20"/>
          <w:szCs w:val="20"/>
        </w:rPr>
      </w:pPr>
    </w:p>
    <w:p w:rsidR="005C5C95" w:rsidRPr="00483824" w:rsidRDefault="005C5C95" w:rsidP="005C5C95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483824">
        <w:rPr>
          <w:rFonts w:asciiTheme="minorBidi" w:hAnsiTheme="minorBidi"/>
          <w:sz w:val="20"/>
          <w:szCs w:val="20"/>
          <w:u w:val="single"/>
        </w:rPr>
        <w:t>Changes:</w:t>
      </w:r>
    </w:p>
    <w:p w:rsidR="007467BE" w:rsidRPr="005C5C95" w:rsidRDefault="007467BE" w:rsidP="00AD563B">
      <w:pPr>
        <w:pStyle w:val="ListParagraph"/>
        <w:numPr>
          <w:ilvl w:val="0"/>
          <w:numId w:val="24"/>
        </w:numPr>
        <w:rPr>
          <w:rFonts w:asciiTheme="minorBidi" w:hAnsiTheme="minorBidi"/>
          <w:sz w:val="20"/>
          <w:szCs w:val="20"/>
        </w:rPr>
      </w:pPr>
      <w:r w:rsidRPr="005C5C95">
        <w:rPr>
          <w:rFonts w:asciiTheme="minorBidi" w:hAnsiTheme="minorBidi"/>
          <w:sz w:val="20"/>
          <w:szCs w:val="20"/>
        </w:rPr>
        <w:t>Other Security Areas support</w:t>
      </w:r>
    </w:p>
    <w:p w:rsidR="007467BE" w:rsidRPr="005C5C95" w:rsidRDefault="007467BE" w:rsidP="00AD563B">
      <w:pPr>
        <w:pStyle w:val="ListParagraph"/>
        <w:numPr>
          <w:ilvl w:val="0"/>
          <w:numId w:val="24"/>
        </w:numPr>
        <w:rPr>
          <w:rFonts w:asciiTheme="minorBidi" w:hAnsiTheme="minorBidi"/>
          <w:sz w:val="20"/>
          <w:szCs w:val="20"/>
        </w:rPr>
      </w:pPr>
      <w:proofErr w:type="spellStart"/>
      <w:r w:rsidRPr="005C5C95">
        <w:rPr>
          <w:rFonts w:asciiTheme="minorBidi" w:hAnsiTheme="minorBidi"/>
          <w:sz w:val="20"/>
          <w:szCs w:val="20"/>
        </w:rPr>
        <w:t>KeyPad</w:t>
      </w:r>
      <w:proofErr w:type="spellEnd"/>
      <w:r w:rsidRPr="005C5C95">
        <w:rPr>
          <w:rFonts w:asciiTheme="minorBidi" w:hAnsiTheme="minorBidi"/>
          <w:sz w:val="20"/>
          <w:szCs w:val="20"/>
        </w:rPr>
        <w:t xml:space="preserve"> support bypass with user validation</w:t>
      </w:r>
    </w:p>
    <w:p w:rsidR="005C5C95" w:rsidRDefault="005C5C95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br w:type="page"/>
      </w:r>
    </w:p>
    <w:p w:rsidR="007467BE" w:rsidRPr="007467BE" w:rsidRDefault="007467BE" w:rsidP="005C5C95">
      <w:pPr>
        <w:pStyle w:val="Heading2"/>
      </w:pPr>
      <w:bookmarkStart w:id="83" w:name="_Toc523816844"/>
      <w:r w:rsidRPr="007467BE">
        <w:lastRenderedPageBreak/>
        <w:t>Release Date: 6/3/2016</w:t>
      </w:r>
      <w:bookmarkEnd w:id="83"/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>SVN Location: https://subversion.ise.de/svn/gira/AlarmSystemCrow</w:t>
      </w:r>
    </w:p>
    <w:p w:rsidR="007467BE" w:rsidRPr="004068B2" w:rsidRDefault="007467BE" w:rsidP="004068B2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4068B2">
        <w:rPr>
          <w:rFonts w:asciiTheme="minorBidi" w:hAnsiTheme="minorBidi"/>
          <w:sz w:val="20"/>
          <w:szCs w:val="20"/>
          <w:u w:val="single"/>
        </w:rPr>
        <w:t>The Package includes:</w:t>
      </w:r>
    </w:p>
    <w:p w:rsidR="007467BE" w:rsidRPr="004068B2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4068B2">
        <w:rPr>
          <w:rFonts w:asciiTheme="minorBidi" w:hAnsiTheme="minorBidi"/>
          <w:sz w:val="20"/>
          <w:szCs w:val="20"/>
        </w:rPr>
        <w:t>CrowLibrary</w:t>
      </w:r>
      <w:proofErr w:type="spellEnd"/>
      <w:r w:rsidRPr="004068B2">
        <w:rPr>
          <w:rFonts w:asciiTheme="minorBidi" w:hAnsiTheme="minorBidi"/>
          <w:sz w:val="20"/>
          <w:szCs w:val="20"/>
        </w:rPr>
        <w:t xml:space="preserve"> Version 2.1.2.27</w:t>
      </w:r>
    </w:p>
    <w:p w:rsidR="007467BE" w:rsidRPr="004068B2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4068B2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4068B2">
        <w:rPr>
          <w:rFonts w:asciiTheme="minorBidi" w:hAnsiTheme="minorBidi"/>
          <w:sz w:val="20"/>
          <w:szCs w:val="20"/>
        </w:rPr>
        <w:t>IPMApplication</w:t>
      </w:r>
      <w:proofErr w:type="spellEnd"/>
      <w:r w:rsidRPr="004068B2">
        <w:rPr>
          <w:rFonts w:asciiTheme="minorBidi" w:hAnsiTheme="minorBidi"/>
          <w:sz w:val="20"/>
          <w:szCs w:val="20"/>
        </w:rPr>
        <w:t xml:space="preserve"> Version 2.1.3.26</w:t>
      </w:r>
    </w:p>
    <w:p w:rsidR="007467BE" w:rsidRPr="004068B2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4068B2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4068B2">
        <w:rPr>
          <w:rFonts w:asciiTheme="minorBidi" w:hAnsiTheme="minorBidi"/>
          <w:sz w:val="20"/>
          <w:szCs w:val="20"/>
        </w:rPr>
        <w:t>UpdateFirmware</w:t>
      </w:r>
      <w:proofErr w:type="spellEnd"/>
      <w:r w:rsidRPr="004068B2">
        <w:rPr>
          <w:rFonts w:asciiTheme="minorBidi" w:hAnsiTheme="minorBidi"/>
          <w:sz w:val="20"/>
          <w:szCs w:val="20"/>
        </w:rPr>
        <w:t xml:space="preserve"> Version 1.6.2.67</w:t>
      </w:r>
    </w:p>
    <w:p w:rsidR="007467BE" w:rsidRPr="004068B2" w:rsidRDefault="004068B2" w:rsidP="004068B2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4068B2">
        <w:rPr>
          <w:rFonts w:asciiTheme="minorBidi" w:hAnsiTheme="minorBidi"/>
          <w:sz w:val="20"/>
          <w:szCs w:val="20"/>
          <w:u w:val="single"/>
        </w:rPr>
        <w:t>Compatibility</w:t>
      </w:r>
      <w:r w:rsidR="007467BE" w:rsidRPr="004068B2">
        <w:rPr>
          <w:rFonts w:asciiTheme="minorBidi" w:hAnsiTheme="minorBidi"/>
          <w:sz w:val="20"/>
          <w:szCs w:val="20"/>
          <w:u w:val="single"/>
        </w:rPr>
        <w:t>:</w:t>
      </w:r>
    </w:p>
    <w:p w:rsidR="007467BE" w:rsidRPr="004068B2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4068B2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4068B2">
        <w:rPr>
          <w:rFonts w:asciiTheme="minorBidi" w:hAnsiTheme="minorBidi"/>
          <w:sz w:val="20"/>
          <w:szCs w:val="20"/>
        </w:rPr>
        <w:t xml:space="preserve"> Version 1.0.6.18</w:t>
      </w:r>
    </w:p>
    <w:p w:rsidR="007467BE" w:rsidRPr="004068B2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4068B2">
        <w:rPr>
          <w:rFonts w:asciiTheme="minorBidi" w:hAnsiTheme="minorBidi"/>
          <w:sz w:val="20"/>
          <w:szCs w:val="20"/>
        </w:rPr>
        <w:t>Gira</w:t>
      </w:r>
      <w:proofErr w:type="spellEnd"/>
      <w:r w:rsidRPr="004068B2">
        <w:rPr>
          <w:rFonts w:asciiTheme="minorBidi" w:hAnsiTheme="minorBidi"/>
          <w:sz w:val="20"/>
          <w:szCs w:val="20"/>
        </w:rPr>
        <w:t xml:space="preserve"> Device Package : 1.0.335.0</w:t>
      </w:r>
    </w:p>
    <w:p w:rsidR="007467BE" w:rsidRPr="004068B2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4068B2">
        <w:rPr>
          <w:rFonts w:asciiTheme="minorBidi" w:hAnsiTheme="minorBidi"/>
          <w:sz w:val="20"/>
          <w:szCs w:val="20"/>
        </w:rPr>
        <w:t>XSD version 1.0.0.8</w:t>
      </w:r>
    </w:p>
    <w:p w:rsidR="007467BE" w:rsidRPr="004068B2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4068B2">
        <w:rPr>
          <w:rFonts w:asciiTheme="minorBidi" w:hAnsiTheme="minorBidi"/>
          <w:sz w:val="20"/>
          <w:szCs w:val="20"/>
        </w:rPr>
        <w:t>GPA Version 2.0.6187</w:t>
      </w:r>
    </w:p>
    <w:p w:rsidR="004068B2" w:rsidRPr="00070691" w:rsidRDefault="007467BE" w:rsidP="004068B2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r w:rsidR="004068B2" w:rsidRPr="00070691">
        <w:rPr>
          <w:rFonts w:asciiTheme="minorBidi" w:hAnsiTheme="minorBidi"/>
          <w:sz w:val="20"/>
          <w:szCs w:val="20"/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4068B2" w:rsidRPr="00A7013A" w:rsidTr="004068B2">
        <w:tc>
          <w:tcPr>
            <w:tcW w:w="2952" w:type="dxa"/>
          </w:tcPr>
          <w:p w:rsidR="004068B2" w:rsidRPr="00A7013A" w:rsidRDefault="004068B2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4068B2" w:rsidRPr="00A7013A" w:rsidRDefault="004068B2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4068B2" w:rsidRPr="00A7013A" w:rsidRDefault="004068B2" w:rsidP="004068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4068B2" w:rsidRPr="006232F6" w:rsidTr="004068B2">
        <w:tc>
          <w:tcPr>
            <w:tcW w:w="2952" w:type="dxa"/>
          </w:tcPr>
          <w:p w:rsidR="004068B2" w:rsidRPr="006232F6" w:rsidRDefault="004068B2" w:rsidP="004068B2">
            <w:r w:rsidRPr="006232F6">
              <w:t>Control Panel</w:t>
            </w:r>
          </w:p>
        </w:tc>
        <w:tc>
          <w:tcPr>
            <w:tcW w:w="2952" w:type="dxa"/>
          </w:tcPr>
          <w:p w:rsidR="004068B2" w:rsidRPr="006232F6" w:rsidRDefault="004068B2" w:rsidP="004068B2">
            <w:r>
              <w:t>2.1.4.49</w:t>
            </w:r>
          </w:p>
        </w:tc>
        <w:tc>
          <w:tcPr>
            <w:tcW w:w="2952" w:type="dxa"/>
          </w:tcPr>
          <w:p w:rsidR="004068B2" w:rsidRPr="006232F6" w:rsidRDefault="004068B2" w:rsidP="004068B2">
            <w:r w:rsidRPr="006232F6">
              <w:t>4A</w:t>
            </w:r>
          </w:p>
        </w:tc>
      </w:tr>
      <w:tr w:rsidR="004068B2" w:rsidRPr="006232F6" w:rsidTr="004068B2">
        <w:tc>
          <w:tcPr>
            <w:tcW w:w="2952" w:type="dxa"/>
          </w:tcPr>
          <w:p w:rsidR="004068B2" w:rsidRPr="006232F6" w:rsidRDefault="004068B2" w:rsidP="004068B2">
            <w:r w:rsidRPr="006232F6">
              <w:t>RF Module</w:t>
            </w:r>
          </w:p>
        </w:tc>
        <w:tc>
          <w:tcPr>
            <w:tcW w:w="2952" w:type="dxa"/>
          </w:tcPr>
          <w:p w:rsidR="004068B2" w:rsidRPr="006232F6" w:rsidRDefault="004068B2" w:rsidP="004068B2">
            <w:r>
              <w:t>4.6.0.23</w:t>
            </w:r>
          </w:p>
        </w:tc>
        <w:tc>
          <w:tcPr>
            <w:tcW w:w="2952" w:type="dxa"/>
          </w:tcPr>
          <w:p w:rsidR="004068B2" w:rsidRPr="006232F6" w:rsidRDefault="004068B2" w:rsidP="004068B2">
            <w:r>
              <w:t>3A</w:t>
            </w:r>
          </w:p>
        </w:tc>
      </w:tr>
      <w:tr w:rsidR="004068B2" w:rsidRPr="006232F6" w:rsidTr="004068B2">
        <w:tc>
          <w:tcPr>
            <w:tcW w:w="2952" w:type="dxa"/>
          </w:tcPr>
          <w:p w:rsidR="004068B2" w:rsidRPr="006232F6" w:rsidRDefault="004068B2" w:rsidP="004068B2">
            <w:r w:rsidRPr="006232F6">
              <w:t>PIR</w:t>
            </w:r>
          </w:p>
        </w:tc>
        <w:tc>
          <w:tcPr>
            <w:tcW w:w="2952" w:type="dxa"/>
          </w:tcPr>
          <w:p w:rsidR="004068B2" w:rsidRPr="006232F6" w:rsidRDefault="004068B2" w:rsidP="004068B2">
            <w:r>
              <w:t>0.4.0.5</w:t>
            </w:r>
          </w:p>
        </w:tc>
        <w:tc>
          <w:tcPr>
            <w:tcW w:w="2952" w:type="dxa"/>
          </w:tcPr>
          <w:p w:rsidR="004068B2" w:rsidRPr="006232F6" w:rsidRDefault="004068B2" w:rsidP="004068B2">
            <w:r>
              <w:t>3</w:t>
            </w:r>
          </w:p>
        </w:tc>
      </w:tr>
      <w:tr w:rsidR="004068B2" w:rsidRPr="006232F6" w:rsidTr="004068B2">
        <w:tc>
          <w:tcPr>
            <w:tcW w:w="2952" w:type="dxa"/>
          </w:tcPr>
          <w:p w:rsidR="004068B2" w:rsidRPr="006232F6" w:rsidRDefault="004068B2" w:rsidP="004068B2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4068B2" w:rsidRPr="006232F6" w:rsidRDefault="004068B2" w:rsidP="004068B2">
            <w:r>
              <w:t>1.2.0.15</w:t>
            </w:r>
          </w:p>
        </w:tc>
        <w:tc>
          <w:tcPr>
            <w:tcW w:w="2952" w:type="dxa"/>
          </w:tcPr>
          <w:p w:rsidR="004068B2" w:rsidRPr="006232F6" w:rsidRDefault="004068B2" w:rsidP="004068B2">
            <w:r>
              <w:t>3</w:t>
            </w:r>
          </w:p>
        </w:tc>
      </w:tr>
      <w:tr w:rsidR="004068B2" w:rsidRPr="006232F6" w:rsidTr="004068B2">
        <w:tc>
          <w:tcPr>
            <w:tcW w:w="2952" w:type="dxa"/>
          </w:tcPr>
          <w:p w:rsidR="004068B2" w:rsidRPr="006232F6" w:rsidRDefault="004068B2" w:rsidP="004068B2">
            <w:r w:rsidRPr="00A7013A">
              <w:t>Magnet</w:t>
            </w:r>
          </w:p>
        </w:tc>
        <w:tc>
          <w:tcPr>
            <w:tcW w:w="2952" w:type="dxa"/>
          </w:tcPr>
          <w:p w:rsidR="004068B2" w:rsidRPr="006232F6" w:rsidRDefault="004068B2" w:rsidP="004068B2">
            <w:r>
              <w:t>0.6.0.7</w:t>
            </w:r>
          </w:p>
        </w:tc>
        <w:tc>
          <w:tcPr>
            <w:tcW w:w="2952" w:type="dxa"/>
          </w:tcPr>
          <w:p w:rsidR="004068B2" w:rsidRPr="006232F6" w:rsidRDefault="004068B2" w:rsidP="004068B2">
            <w:r>
              <w:t>4A</w:t>
            </w:r>
          </w:p>
        </w:tc>
      </w:tr>
      <w:tr w:rsidR="004068B2" w:rsidRPr="006232F6" w:rsidTr="004068B2">
        <w:tc>
          <w:tcPr>
            <w:tcW w:w="2952" w:type="dxa"/>
          </w:tcPr>
          <w:p w:rsidR="004068B2" w:rsidRPr="006232F6" w:rsidRDefault="004068B2" w:rsidP="004068B2">
            <w:r w:rsidRPr="00A7013A">
              <w:t>Technical Contact</w:t>
            </w:r>
          </w:p>
        </w:tc>
        <w:tc>
          <w:tcPr>
            <w:tcW w:w="2952" w:type="dxa"/>
          </w:tcPr>
          <w:p w:rsidR="004068B2" w:rsidRDefault="004068B2" w:rsidP="004068B2">
            <w:r w:rsidRPr="006072B4">
              <w:t>0.6.0.7</w:t>
            </w:r>
          </w:p>
        </w:tc>
        <w:tc>
          <w:tcPr>
            <w:tcW w:w="2952" w:type="dxa"/>
          </w:tcPr>
          <w:p w:rsidR="004068B2" w:rsidRPr="006232F6" w:rsidRDefault="004068B2" w:rsidP="004068B2">
            <w:r>
              <w:t>4A</w:t>
            </w:r>
          </w:p>
        </w:tc>
      </w:tr>
      <w:tr w:rsidR="004068B2" w:rsidRPr="006232F6" w:rsidTr="004068B2">
        <w:tc>
          <w:tcPr>
            <w:tcW w:w="2952" w:type="dxa"/>
          </w:tcPr>
          <w:p w:rsidR="004068B2" w:rsidRPr="006232F6" w:rsidRDefault="004068B2" w:rsidP="004068B2">
            <w:r>
              <w:t>Indoor Siren</w:t>
            </w:r>
          </w:p>
        </w:tc>
        <w:tc>
          <w:tcPr>
            <w:tcW w:w="2952" w:type="dxa"/>
          </w:tcPr>
          <w:p w:rsidR="004068B2" w:rsidRDefault="004068B2" w:rsidP="004068B2">
            <w:r>
              <w:t>0.6.0.6</w:t>
            </w:r>
          </w:p>
        </w:tc>
        <w:tc>
          <w:tcPr>
            <w:tcW w:w="2952" w:type="dxa"/>
          </w:tcPr>
          <w:p w:rsidR="004068B2" w:rsidRPr="006232F6" w:rsidRDefault="004068B2" w:rsidP="004068B2">
            <w:r>
              <w:t>2</w:t>
            </w:r>
          </w:p>
        </w:tc>
      </w:tr>
      <w:tr w:rsidR="004068B2" w:rsidRPr="006232F6" w:rsidTr="004068B2">
        <w:tc>
          <w:tcPr>
            <w:tcW w:w="2952" w:type="dxa"/>
          </w:tcPr>
          <w:p w:rsidR="004068B2" w:rsidRPr="006232F6" w:rsidRDefault="004068B2" w:rsidP="004068B2">
            <w:r>
              <w:t>Outdoor Siren</w:t>
            </w:r>
          </w:p>
        </w:tc>
        <w:tc>
          <w:tcPr>
            <w:tcW w:w="2952" w:type="dxa"/>
          </w:tcPr>
          <w:p w:rsidR="004068B2" w:rsidRDefault="004068B2" w:rsidP="004068B2">
            <w:r>
              <w:t>0.6.0.6</w:t>
            </w:r>
          </w:p>
        </w:tc>
        <w:tc>
          <w:tcPr>
            <w:tcW w:w="2952" w:type="dxa"/>
          </w:tcPr>
          <w:p w:rsidR="004068B2" w:rsidRPr="006232F6" w:rsidRDefault="004068B2" w:rsidP="004068B2">
            <w:r>
              <w:t>2</w:t>
            </w:r>
          </w:p>
        </w:tc>
      </w:tr>
      <w:tr w:rsidR="004068B2" w:rsidRPr="006232F6" w:rsidTr="004068B2">
        <w:tc>
          <w:tcPr>
            <w:tcW w:w="2952" w:type="dxa"/>
          </w:tcPr>
          <w:p w:rsidR="004068B2" w:rsidRPr="006232F6" w:rsidRDefault="004068B2" w:rsidP="004068B2">
            <w:r>
              <w:t>I/O Device</w:t>
            </w:r>
          </w:p>
        </w:tc>
        <w:tc>
          <w:tcPr>
            <w:tcW w:w="2952" w:type="dxa"/>
          </w:tcPr>
          <w:p w:rsidR="004068B2" w:rsidRPr="006232F6" w:rsidRDefault="004068B2" w:rsidP="004068B2">
            <w:r>
              <w:t>1.1.0.11</w:t>
            </w:r>
          </w:p>
        </w:tc>
        <w:tc>
          <w:tcPr>
            <w:tcW w:w="2952" w:type="dxa"/>
          </w:tcPr>
          <w:p w:rsidR="004068B2" w:rsidRPr="006232F6" w:rsidRDefault="004068B2" w:rsidP="004068B2">
            <w:r>
              <w:t>2B</w:t>
            </w:r>
          </w:p>
        </w:tc>
      </w:tr>
      <w:tr w:rsidR="004068B2" w:rsidRPr="006232F6" w:rsidTr="004068B2">
        <w:tc>
          <w:tcPr>
            <w:tcW w:w="2952" w:type="dxa"/>
          </w:tcPr>
          <w:p w:rsidR="004068B2" w:rsidRPr="006232F6" w:rsidRDefault="004068B2" w:rsidP="004068B2">
            <w:r>
              <w:t>Keyfob</w:t>
            </w:r>
          </w:p>
        </w:tc>
        <w:tc>
          <w:tcPr>
            <w:tcW w:w="2952" w:type="dxa"/>
          </w:tcPr>
          <w:p w:rsidR="004068B2" w:rsidRPr="006232F6" w:rsidRDefault="004068B2" w:rsidP="004068B2">
            <w:r>
              <w:t>0.2.0.3</w:t>
            </w:r>
          </w:p>
        </w:tc>
        <w:tc>
          <w:tcPr>
            <w:tcW w:w="2952" w:type="dxa"/>
          </w:tcPr>
          <w:p w:rsidR="004068B2" w:rsidRPr="006232F6" w:rsidRDefault="004068B2" w:rsidP="004068B2">
            <w:r>
              <w:t>1A</w:t>
            </w:r>
          </w:p>
        </w:tc>
      </w:tr>
      <w:tr w:rsidR="004068B2" w:rsidRPr="006232F6" w:rsidTr="004068B2">
        <w:tc>
          <w:tcPr>
            <w:tcW w:w="2952" w:type="dxa"/>
          </w:tcPr>
          <w:p w:rsidR="004068B2" w:rsidRPr="006232F6" w:rsidRDefault="004068B2" w:rsidP="004068B2">
            <w:r>
              <w:t>GBD</w:t>
            </w:r>
          </w:p>
        </w:tc>
        <w:tc>
          <w:tcPr>
            <w:tcW w:w="2952" w:type="dxa"/>
          </w:tcPr>
          <w:p w:rsidR="004068B2" w:rsidRPr="006232F6" w:rsidRDefault="004068B2" w:rsidP="004068B2">
            <w:r>
              <w:t>1.4.0.21</w:t>
            </w:r>
          </w:p>
        </w:tc>
        <w:tc>
          <w:tcPr>
            <w:tcW w:w="2952" w:type="dxa"/>
          </w:tcPr>
          <w:p w:rsidR="004068B2" w:rsidRPr="006232F6" w:rsidRDefault="004068B2" w:rsidP="004068B2">
            <w:r>
              <w:t>1B</w:t>
            </w:r>
          </w:p>
        </w:tc>
      </w:tr>
      <w:tr w:rsidR="004068B2" w:rsidRPr="006232F6" w:rsidTr="004068B2">
        <w:tc>
          <w:tcPr>
            <w:tcW w:w="2952" w:type="dxa"/>
          </w:tcPr>
          <w:p w:rsidR="004068B2" w:rsidRPr="006232F6" w:rsidRDefault="004068B2" w:rsidP="004068B2">
            <w:r>
              <w:t>LCD Keypad</w:t>
            </w:r>
          </w:p>
        </w:tc>
        <w:tc>
          <w:tcPr>
            <w:tcW w:w="2952" w:type="dxa"/>
          </w:tcPr>
          <w:p w:rsidR="004068B2" w:rsidRPr="006232F6" w:rsidRDefault="004068B2" w:rsidP="004068B2">
            <w:r>
              <w:t>1.0.5.11</w:t>
            </w:r>
          </w:p>
        </w:tc>
        <w:tc>
          <w:tcPr>
            <w:tcW w:w="2952" w:type="dxa"/>
          </w:tcPr>
          <w:p w:rsidR="004068B2" w:rsidRPr="006232F6" w:rsidRDefault="004068B2" w:rsidP="004068B2">
            <w:r>
              <w:t>1B</w:t>
            </w:r>
          </w:p>
        </w:tc>
      </w:tr>
    </w:tbl>
    <w:p w:rsidR="004068B2" w:rsidRPr="007467BE" w:rsidRDefault="004068B2" w:rsidP="004068B2">
      <w:pPr>
        <w:rPr>
          <w:rFonts w:asciiTheme="minorBidi" w:hAnsiTheme="minorBidi"/>
          <w:sz w:val="20"/>
          <w:szCs w:val="20"/>
        </w:rPr>
      </w:pPr>
    </w:p>
    <w:p w:rsidR="004068B2" w:rsidRPr="00483824" w:rsidRDefault="004068B2" w:rsidP="004068B2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483824">
        <w:rPr>
          <w:rFonts w:asciiTheme="minorBidi" w:hAnsiTheme="minorBidi"/>
          <w:sz w:val="20"/>
          <w:szCs w:val="20"/>
          <w:u w:val="single"/>
        </w:rPr>
        <w:t>Changes:</w:t>
      </w:r>
    </w:p>
    <w:p w:rsidR="007467BE" w:rsidRPr="00DE5509" w:rsidRDefault="007467BE" w:rsidP="00AD563B">
      <w:pPr>
        <w:pStyle w:val="ListParagraph"/>
        <w:numPr>
          <w:ilvl w:val="0"/>
          <w:numId w:val="25"/>
        </w:numPr>
        <w:rPr>
          <w:rFonts w:asciiTheme="minorBidi" w:hAnsiTheme="minorBidi"/>
          <w:sz w:val="20"/>
          <w:szCs w:val="20"/>
        </w:rPr>
      </w:pPr>
      <w:r w:rsidRPr="00DE5509">
        <w:rPr>
          <w:rFonts w:asciiTheme="minorBidi" w:hAnsiTheme="minorBidi"/>
          <w:sz w:val="20"/>
          <w:szCs w:val="20"/>
        </w:rPr>
        <w:t>Bypass logging is now implemented</w:t>
      </w:r>
    </w:p>
    <w:p w:rsidR="007467BE" w:rsidRPr="00DE5509" w:rsidRDefault="007467BE" w:rsidP="00AD563B">
      <w:pPr>
        <w:pStyle w:val="ListParagraph"/>
        <w:numPr>
          <w:ilvl w:val="0"/>
          <w:numId w:val="25"/>
        </w:numPr>
        <w:rPr>
          <w:rFonts w:asciiTheme="minorBidi" w:hAnsiTheme="minorBidi"/>
          <w:sz w:val="20"/>
          <w:szCs w:val="20"/>
        </w:rPr>
      </w:pPr>
      <w:proofErr w:type="spellStart"/>
      <w:r w:rsidRPr="00DE5509">
        <w:rPr>
          <w:rFonts w:asciiTheme="minorBidi" w:hAnsiTheme="minorBidi"/>
          <w:sz w:val="20"/>
          <w:szCs w:val="20"/>
        </w:rPr>
        <w:t>KeyPad</w:t>
      </w:r>
      <w:proofErr w:type="spellEnd"/>
      <w:r w:rsidRPr="00DE5509">
        <w:rPr>
          <w:rFonts w:asciiTheme="minorBidi" w:hAnsiTheme="minorBidi"/>
          <w:sz w:val="20"/>
          <w:szCs w:val="20"/>
        </w:rPr>
        <w:t xml:space="preserve"> group 4 for detectors is implemented</w:t>
      </w:r>
    </w:p>
    <w:p w:rsidR="007467BE" w:rsidRPr="00DE5509" w:rsidRDefault="007467BE" w:rsidP="00AD563B">
      <w:pPr>
        <w:pStyle w:val="ListParagraph"/>
        <w:numPr>
          <w:ilvl w:val="0"/>
          <w:numId w:val="25"/>
        </w:numPr>
        <w:rPr>
          <w:rFonts w:asciiTheme="minorBidi" w:hAnsiTheme="minorBidi"/>
          <w:sz w:val="20"/>
          <w:szCs w:val="20"/>
        </w:rPr>
      </w:pPr>
      <w:r w:rsidRPr="00DE5509">
        <w:rPr>
          <w:rFonts w:asciiTheme="minorBidi" w:hAnsiTheme="minorBidi"/>
          <w:sz w:val="20"/>
          <w:szCs w:val="20"/>
        </w:rPr>
        <w:t>Camera Profiles is now supported</w:t>
      </w:r>
    </w:p>
    <w:p w:rsidR="007467BE" w:rsidRPr="00DE5509" w:rsidRDefault="007467BE" w:rsidP="00AD563B">
      <w:pPr>
        <w:pStyle w:val="ListParagraph"/>
        <w:numPr>
          <w:ilvl w:val="0"/>
          <w:numId w:val="25"/>
        </w:numPr>
        <w:rPr>
          <w:rFonts w:asciiTheme="minorBidi" w:hAnsiTheme="minorBidi"/>
          <w:sz w:val="20"/>
          <w:szCs w:val="20"/>
        </w:rPr>
      </w:pPr>
      <w:proofErr w:type="spellStart"/>
      <w:r w:rsidRPr="00DE5509">
        <w:rPr>
          <w:rFonts w:asciiTheme="minorBidi" w:hAnsiTheme="minorBidi"/>
          <w:sz w:val="20"/>
          <w:szCs w:val="20"/>
        </w:rPr>
        <w:t>IsGlobal</w:t>
      </w:r>
      <w:proofErr w:type="spellEnd"/>
      <w:r w:rsidRPr="00DE5509">
        <w:rPr>
          <w:rFonts w:asciiTheme="minorBidi" w:hAnsiTheme="minorBidi"/>
          <w:sz w:val="20"/>
          <w:szCs w:val="20"/>
        </w:rPr>
        <w:t xml:space="preserve"> parameter of output is now supported</w:t>
      </w:r>
    </w:p>
    <w:p w:rsidR="007467BE" w:rsidRPr="00DE5509" w:rsidRDefault="007467BE" w:rsidP="00AD563B">
      <w:pPr>
        <w:pStyle w:val="ListParagraph"/>
        <w:numPr>
          <w:ilvl w:val="0"/>
          <w:numId w:val="25"/>
        </w:numPr>
        <w:rPr>
          <w:rFonts w:asciiTheme="minorBidi" w:hAnsiTheme="minorBidi"/>
          <w:sz w:val="20"/>
          <w:szCs w:val="20"/>
        </w:rPr>
      </w:pPr>
      <w:r w:rsidRPr="00DE5509">
        <w:rPr>
          <w:rFonts w:asciiTheme="minorBidi" w:hAnsiTheme="minorBidi"/>
          <w:sz w:val="20"/>
          <w:szCs w:val="20"/>
        </w:rPr>
        <w:t>Inevitability mode features are supported</w:t>
      </w:r>
    </w:p>
    <w:p w:rsidR="007467BE" w:rsidRPr="00DE5509" w:rsidRDefault="007467BE" w:rsidP="00AD563B">
      <w:pPr>
        <w:pStyle w:val="ListParagraph"/>
        <w:numPr>
          <w:ilvl w:val="0"/>
          <w:numId w:val="25"/>
        </w:numPr>
        <w:rPr>
          <w:rFonts w:asciiTheme="minorBidi" w:hAnsiTheme="minorBidi"/>
          <w:sz w:val="20"/>
          <w:szCs w:val="20"/>
        </w:rPr>
      </w:pPr>
      <w:r w:rsidRPr="00DE5509">
        <w:rPr>
          <w:rFonts w:asciiTheme="minorBidi" w:hAnsiTheme="minorBidi"/>
          <w:sz w:val="20"/>
          <w:szCs w:val="20"/>
        </w:rPr>
        <w:t>Tamper &amp; Low Battery component events for external devices are fixed</w:t>
      </w:r>
    </w:p>
    <w:p w:rsidR="007467BE" w:rsidRPr="00DE5509" w:rsidRDefault="007467BE" w:rsidP="00AD563B">
      <w:pPr>
        <w:pStyle w:val="ListParagraph"/>
        <w:numPr>
          <w:ilvl w:val="0"/>
          <w:numId w:val="25"/>
        </w:numPr>
        <w:rPr>
          <w:rFonts w:asciiTheme="minorBidi" w:hAnsiTheme="minorBidi"/>
          <w:sz w:val="20"/>
          <w:szCs w:val="20"/>
        </w:rPr>
      </w:pPr>
      <w:r w:rsidRPr="00DE5509">
        <w:rPr>
          <w:rFonts w:asciiTheme="minorBidi" w:hAnsiTheme="minorBidi"/>
          <w:sz w:val="20"/>
          <w:szCs w:val="20"/>
        </w:rPr>
        <w:t>Arming priority is available</w:t>
      </w:r>
    </w:p>
    <w:p w:rsidR="007467BE" w:rsidRPr="00DE5509" w:rsidRDefault="007467BE" w:rsidP="00AD563B">
      <w:pPr>
        <w:pStyle w:val="ListParagraph"/>
        <w:numPr>
          <w:ilvl w:val="0"/>
          <w:numId w:val="25"/>
        </w:numPr>
        <w:rPr>
          <w:rFonts w:asciiTheme="minorBidi" w:hAnsiTheme="minorBidi"/>
          <w:sz w:val="20"/>
          <w:szCs w:val="20"/>
        </w:rPr>
      </w:pPr>
      <w:r w:rsidRPr="00DE5509">
        <w:rPr>
          <w:rFonts w:asciiTheme="minorBidi" w:hAnsiTheme="minorBidi"/>
          <w:sz w:val="20"/>
          <w:szCs w:val="20"/>
        </w:rPr>
        <w:t>new log events: Arm Away Keyfob &amp; Arm Stay Keyfob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</w:p>
    <w:p w:rsidR="00DE5509" w:rsidRDefault="00DE5509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br w:type="page"/>
      </w:r>
    </w:p>
    <w:p w:rsidR="007467BE" w:rsidRPr="007467BE" w:rsidRDefault="007467BE" w:rsidP="00DE5509">
      <w:pPr>
        <w:pStyle w:val="Heading2"/>
      </w:pPr>
      <w:bookmarkStart w:id="84" w:name="_Toc523816845"/>
      <w:r w:rsidRPr="007467BE">
        <w:lastRenderedPageBreak/>
        <w:t>Release Date: 25/2/2016</w:t>
      </w:r>
      <w:bookmarkEnd w:id="84"/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>SVN Location: https://subversion.ise.de/svn/gira/AlarmSystemCrow</w:t>
      </w:r>
    </w:p>
    <w:p w:rsidR="007467BE" w:rsidRPr="00FC3568" w:rsidRDefault="007467BE" w:rsidP="00FC3568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FC3568">
        <w:rPr>
          <w:rFonts w:asciiTheme="minorBidi" w:hAnsiTheme="minorBidi"/>
          <w:sz w:val="20"/>
          <w:szCs w:val="20"/>
          <w:u w:val="single"/>
        </w:rPr>
        <w:t>The Package includes:</w:t>
      </w:r>
    </w:p>
    <w:p w:rsidR="007467BE" w:rsidRPr="00FC3568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FC3568">
        <w:rPr>
          <w:rFonts w:asciiTheme="minorBidi" w:hAnsiTheme="minorBidi"/>
          <w:sz w:val="20"/>
          <w:szCs w:val="20"/>
        </w:rPr>
        <w:t>CrowLibrary</w:t>
      </w:r>
      <w:proofErr w:type="spellEnd"/>
      <w:r w:rsidRPr="00FC3568">
        <w:rPr>
          <w:rFonts w:asciiTheme="minorBidi" w:hAnsiTheme="minorBidi"/>
          <w:sz w:val="20"/>
          <w:szCs w:val="20"/>
        </w:rPr>
        <w:t xml:space="preserve"> Version 2.1.2.27</w:t>
      </w:r>
    </w:p>
    <w:p w:rsidR="007467BE" w:rsidRPr="00FC3568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FC3568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FC3568">
        <w:rPr>
          <w:rFonts w:asciiTheme="minorBidi" w:hAnsiTheme="minorBidi"/>
          <w:sz w:val="20"/>
          <w:szCs w:val="20"/>
        </w:rPr>
        <w:t>IPMApplication</w:t>
      </w:r>
      <w:proofErr w:type="spellEnd"/>
      <w:r w:rsidRPr="00FC3568">
        <w:rPr>
          <w:rFonts w:asciiTheme="minorBidi" w:hAnsiTheme="minorBidi"/>
          <w:sz w:val="20"/>
          <w:szCs w:val="20"/>
        </w:rPr>
        <w:t xml:space="preserve"> Version 2.1.3.26</w:t>
      </w:r>
    </w:p>
    <w:p w:rsidR="007467BE" w:rsidRPr="00FC3568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FC3568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FC3568">
        <w:rPr>
          <w:rFonts w:asciiTheme="minorBidi" w:hAnsiTheme="minorBidi"/>
          <w:sz w:val="20"/>
          <w:szCs w:val="20"/>
        </w:rPr>
        <w:t>UpdateFirmware</w:t>
      </w:r>
      <w:proofErr w:type="spellEnd"/>
      <w:r w:rsidRPr="00FC3568">
        <w:rPr>
          <w:rFonts w:asciiTheme="minorBidi" w:hAnsiTheme="minorBidi"/>
          <w:sz w:val="20"/>
          <w:szCs w:val="20"/>
        </w:rPr>
        <w:t xml:space="preserve"> Version 1.6.2.67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</w:p>
    <w:p w:rsidR="007467BE" w:rsidRPr="00FC3568" w:rsidRDefault="00FC3568" w:rsidP="00FC3568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FC3568">
        <w:rPr>
          <w:rFonts w:asciiTheme="minorBidi" w:hAnsiTheme="minorBidi"/>
          <w:sz w:val="20"/>
          <w:szCs w:val="20"/>
          <w:u w:val="single"/>
        </w:rPr>
        <w:t>Compatibility</w:t>
      </w:r>
      <w:r w:rsidR="007467BE" w:rsidRPr="00FC3568">
        <w:rPr>
          <w:rFonts w:asciiTheme="minorBidi" w:hAnsiTheme="minorBidi"/>
          <w:sz w:val="20"/>
          <w:szCs w:val="20"/>
          <w:u w:val="single"/>
        </w:rPr>
        <w:t>:</w:t>
      </w:r>
    </w:p>
    <w:p w:rsidR="007467BE" w:rsidRPr="00FC3568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FC3568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FC3568">
        <w:rPr>
          <w:rFonts w:asciiTheme="minorBidi" w:hAnsiTheme="minorBidi"/>
          <w:sz w:val="20"/>
          <w:szCs w:val="20"/>
        </w:rPr>
        <w:t xml:space="preserve"> Version 1.0.6.18</w:t>
      </w:r>
    </w:p>
    <w:p w:rsidR="007467BE" w:rsidRPr="00FC3568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FC3568">
        <w:rPr>
          <w:rFonts w:asciiTheme="minorBidi" w:hAnsiTheme="minorBidi"/>
          <w:sz w:val="20"/>
          <w:szCs w:val="20"/>
        </w:rPr>
        <w:t>Gira</w:t>
      </w:r>
      <w:proofErr w:type="spellEnd"/>
      <w:r w:rsidRPr="00FC3568">
        <w:rPr>
          <w:rFonts w:asciiTheme="minorBidi" w:hAnsiTheme="minorBidi"/>
          <w:sz w:val="20"/>
          <w:szCs w:val="20"/>
        </w:rPr>
        <w:t xml:space="preserve"> Device Package : 1.0.335.0</w:t>
      </w:r>
    </w:p>
    <w:p w:rsidR="007467BE" w:rsidRPr="00FC3568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FC3568">
        <w:rPr>
          <w:rFonts w:asciiTheme="minorBidi" w:hAnsiTheme="minorBidi"/>
          <w:sz w:val="20"/>
          <w:szCs w:val="20"/>
        </w:rPr>
        <w:t>XSD version 1.0.0.8</w:t>
      </w:r>
    </w:p>
    <w:p w:rsidR="007467BE" w:rsidRPr="00FC3568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FC3568">
        <w:rPr>
          <w:rFonts w:asciiTheme="minorBidi" w:hAnsiTheme="minorBidi"/>
          <w:sz w:val="20"/>
          <w:szCs w:val="20"/>
        </w:rPr>
        <w:t>GPA Version 2.0.6187</w:t>
      </w:r>
    </w:p>
    <w:p w:rsidR="00FC3568" w:rsidRPr="00070691" w:rsidRDefault="007467BE" w:rsidP="00FC3568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r w:rsidR="00FC3568" w:rsidRPr="00070691">
        <w:rPr>
          <w:rFonts w:asciiTheme="minorBidi" w:hAnsiTheme="minorBidi"/>
          <w:sz w:val="20"/>
          <w:szCs w:val="20"/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FC3568" w:rsidRPr="00A7013A" w:rsidTr="00005BE9">
        <w:tc>
          <w:tcPr>
            <w:tcW w:w="2952" w:type="dxa"/>
          </w:tcPr>
          <w:p w:rsidR="00FC3568" w:rsidRPr="00A7013A" w:rsidRDefault="00FC3568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FC3568" w:rsidRPr="00A7013A" w:rsidRDefault="00FC3568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FC3568" w:rsidRPr="00A7013A" w:rsidRDefault="00FC3568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FC3568" w:rsidRPr="006232F6" w:rsidTr="00005BE9">
        <w:tc>
          <w:tcPr>
            <w:tcW w:w="2952" w:type="dxa"/>
          </w:tcPr>
          <w:p w:rsidR="00FC3568" w:rsidRPr="006232F6" w:rsidRDefault="00FC3568" w:rsidP="00005BE9">
            <w:r w:rsidRPr="006232F6">
              <w:t>Control Panel</w:t>
            </w:r>
          </w:p>
        </w:tc>
        <w:tc>
          <w:tcPr>
            <w:tcW w:w="2952" w:type="dxa"/>
          </w:tcPr>
          <w:p w:rsidR="00FC3568" w:rsidRPr="006232F6" w:rsidRDefault="00FC3568" w:rsidP="00005BE9">
            <w:r>
              <w:t>2.1.4.48</w:t>
            </w:r>
          </w:p>
        </w:tc>
        <w:tc>
          <w:tcPr>
            <w:tcW w:w="2952" w:type="dxa"/>
          </w:tcPr>
          <w:p w:rsidR="00FC3568" w:rsidRPr="006232F6" w:rsidRDefault="00FC3568" w:rsidP="00005BE9">
            <w:r w:rsidRPr="006232F6">
              <w:t>4A</w:t>
            </w:r>
          </w:p>
        </w:tc>
      </w:tr>
      <w:tr w:rsidR="00FC3568" w:rsidRPr="006232F6" w:rsidTr="00005BE9">
        <w:tc>
          <w:tcPr>
            <w:tcW w:w="2952" w:type="dxa"/>
          </w:tcPr>
          <w:p w:rsidR="00FC3568" w:rsidRPr="006232F6" w:rsidRDefault="00FC3568" w:rsidP="00005BE9">
            <w:r w:rsidRPr="006232F6">
              <w:t>RF Module</w:t>
            </w:r>
          </w:p>
        </w:tc>
        <w:tc>
          <w:tcPr>
            <w:tcW w:w="2952" w:type="dxa"/>
          </w:tcPr>
          <w:p w:rsidR="00FC3568" w:rsidRPr="006232F6" w:rsidRDefault="00FC3568" w:rsidP="00005BE9">
            <w:r>
              <w:t>4.6.0.23</w:t>
            </w:r>
          </w:p>
        </w:tc>
        <w:tc>
          <w:tcPr>
            <w:tcW w:w="2952" w:type="dxa"/>
          </w:tcPr>
          <w:p w:rsidR="00FC3568" w:rsidRPr="006232F6" w:rsidRDefault="00FC3568" w:rsidP="00005BE9">
            <w:r>
              <w:t>3A</w:t>
            </w:r>
          </w:p>
        </w:tc>
      </w:tr>
      <w:tr w:rsidR="00FC3568" w:rsidRPr="006232F6" w:rsidTr="00005BE9">
        <w:tc>
          <w:tcPr>
            <w:tcW w:w="2952" w:type="dxa"/>
          </w:tcPr>
          <w:p w:rsidR="00FC3568" w:rsidRPr="006232F6" w:rsidRDefault="00FC3568" w:rsidP="00005BE9">
            <w:r w:rsidRPr="006232F6">
              <w:t>PIR</w:t>
            </w:r>
          </w:p>
        </w:tc>
        <w:tc>
          <w:tcPr>
            <w:tcW w:w="2952" w:type="dxa"/>
          </w:tcPr>
          <w:p w:rsidR="00FC3568" w:rsidRPr="006232F6" w:rsidRDefault="00FC3568" w:rsidP="00005BE9">
            <w:r>
              <w:t>0.4.0.5</w:t>
            </w:r>
          </w:p>
        </w:tc>
        <w:tc>
          <w:tcPr>
            <w:tcW w:w="2952" w:type="dxa"/>
          </w:tcPr>
          <w:p w:rsidR="00FC3568" w:rsidRPr="006232F6" w:rsidRDefault="00FC3568" w:rsidP="00005BE9">
            <w:r>
              <w:t>3</w:t>
            </w:r>
          </w:p>
        </w:tc>
      </w:tr>
      <w:tr w:rsidR="00FC3568" w:rsidRPr="006232F6" w:rsidTr="00005BE9">
        <w:tc>
          <w:tcPr>
            <w:tcW w:w="2952" w:type="dxa"/>
          </w:tcPr>
          <w:p w:rsidR="00FC3568" w:rsidRPr="006232F6" w:rsidRDefault="00FC3568" w:rsidP="00005BE9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FC3568" w:rsidRPr="006232F6" w:rsidRDefault="00FC3568" w:rsidP="00005BE9">
            <w:r>
              <w:t>1.2.0.15</w:t>
            </w:r>
          </w:p>
        </w:tc>
        <w:tc>
          <w:tcPr>
            <w:tcW w:w="2952" w:type="dxa"/>
          </w:tcPr>
          <w:p w:rsidR="00FC3568" w:rsidRPr="006232F6" w:rsidRDefault="00FC3568" w:rsidP="00005BE9">
            <w:r>
              <w:t>3</w:t>
            </w:r>
          </w:p>
        </w:tc>
      </w:tr>
      <w:tr w:rsidR="00FC3568" w:rsidRPr="006232F6" w:rsidTr="00005BE9">
        <w:tc>
          <w:tcPr>
            <w:tcW w:w="2952" w:type="dxa"/>
          </w:tcPr>
          <w:p w:rsidR="00FC3568" w:rsidRPr="006232F6" w:rsidRDefault="00FC3568" w:rsidP="00005BE9">
            <w:r w:rsidRPr="00A7013A">
              <w:t>Magnet</w:t>
            </w:r>
          </w:p>
        </w:tc>
        <w:tc>
          <w:tcPr>
            <w:tcW w:w="2952" w:type="dxa"/>
          </w:tcPr>
          <w:p w:rsidR="00FC3568" w:rsidRPr="006232F6" w:rsidRDefault="00FC3568" w:rsidP="00005BE9">
            <w:r>
              <w:t>0.6.0.7</w:t>
            </w:r>
          </w:p>
        </w:tc>
        <w:tc>
          <w:tcPr>
            <w:tcW w:w="2952" w:type="dxa"/>
          </w:tcPr>
          <w:p w:rsidR="00FC3568" w:rsidRPr="006232F6" w:rsidRDefault="00FC3568" w:rsidP="00005BE9">
            <w:r>
              <w:t>4A</w:t>
            </w:r>
          </w:p>
        </w:tc>
      </w:tr>
      <w:tr w:rsidR="00FC3568" w:rsidRPr="006232F6" w:rsidTr="00005BE9">
        <w:tc>
          <w:tcPr>
            <w:tcW w:w="2952" w:type="dxa"/>
          </w:tcPr>
          <w:p w:rsidR="00FC3568" w:rsidRPr="006232F6" w:rsidRDefault="00FC3568" w:rsidP="00005BE9">
            <w:r w:rsidRPr="00A7013A">
              <w:t>Technical Contact</w:t>
            </w:r>
          </w:p>
        </w:tc>
        <w:tc>
          <w:tcPr>
            <w:tcW w:w="2952" w:type="dxa"/>
          </w:tcPr>
          <w:p w:rsidR="00FC3568" w:rsidRDefault="00FC3568" w:rsidP="00005BE9">
            <w:r w:rsidRPr="006072B4">
              <w:t>0.6.0.7</w:t>
            </w:r>
          </w:p>
        </w:tc>
        <w:tc>
          <w:tcPr>
            <w:tcW w:w="2952" w:type="dxa"/>
          </w:tcPr>
          <w:p w:rsidR="00FC3568" w:rsidRPr="006232F6" w:rsidRDefault="00FC3568" w:rsidP="00005BE9">
            <w:r>
              <w:t>4A</w:t>
            </w:r>
          </w:p>
        </w:tc>
      </w:tr>
      <w:tr w:rsidR="00FC3568" w:rsidRPr="006232F6" w:rsidTr="00005BE9">
        <w:tc>
          <w:tcPr>
            <w:tcW w:w="2952" w:type="dxa"/>
          </w:tcPr>
          <w:p w:rsidR="00FC3568" w:rsidRPr="006232F6" w:rsidRDefault="00FC3568" w:rsidP="00005BE9">
            <w:r>
              <w:t>Indoor Siren</w:t>
            </w:r>
          </w:p>
        </w:tc>
        <w:tc>
          <w:tcPr>
            <w:tcW w:w="2952" w:type="dxa"/>
          </w:tcPr>
          <w:p w:rsidR="00FC3568" w:rsidRDefault="00FC3568" w:rsidP="00005BE9">
            <w:r>
              <w:t>0.6.0.6</w:t>
            </w:r>
          </w:p>
        </w:tc>
        <w:tc>
          <w:tcPr>
            <w:tcW w:w="2952" w:type="dxa"/>
          </w:tcPr>
          <w:p w:rsidR="00FC3568" w:rsidRPr="006232F6" w:rsidRDefault="00FC3568" w:rsidP="00005BE9">
            <w:r>
              <w:t>2</w:t>
            </w:r>
          </w:p>
        </w:tc>
      </w:tr>
      <w:tr w:rsidR="00FC3568" w:rsidRPr="006232F6" w:rsidTr="00005BE9">
        <w:tc>
          <w:tcPr>
            <w:tcW w:w="2952" w:type="dxa"/>
          </w:tcPr>
          <w:p w:rsidR="00FC3568" w:rsidRPr="006232F6" w:rsidRDefault="00FC3568" w:rsidP="00005BE9">
            <w:r>
              <w:t>Outdoor Siren</w:t>
            </w:r>
          </w:p>
        </w:tc>
        <w:tc>
          <w:tcPr>
            <w:tcW w:w="2952" w:type="dxa"/>
          </w:tcPr>
          <w:p w:rsidR="00FC3568" w:rsidRDefault="00FC3568" w:rsidP="00005BE9">
            <w:r>
              <w:t>0.6.0.6</w:t>
            </w:r>
          </w:p>
        </w:tc>
        <w:tc>
          <w:tcPr>
            <w:tcW w:w="2952" w:type="dxa"/>
          </w:tcPr>
          <w:p w:rsidR="00FC3568" w:rsidRPr="006232F6" w:rsidRDefault="00FC3568" w:rsidP="00005BE9">
            <w:r>
              <w:t>2</w:t>
            </w:r>
          </w:p>
        </w:tc>
      </w:tr>
      <w:tr w:rsidR="00FC3568" w:rsidRPr="006232F6" w:rsidTr="00005BE9">
        <w:tc>
          <w:tcPr>
            <w:tcW w:w="2952" w:type="dxa"/>
          </w:tcPr>
          <w:p w:rsidR="00FC3568" w:rsidRPr="006232F6" w:rsidRDefault="00FC3568" w:rsidP="00005BE9">
            <w:r>
              <w:t>I/O Device</w:t>
            </w:r>
          </w:p>
        </w:tc>
        <w:tc>
          <w:tcPr>
            <w:tcW w:w="2952" w:type="dxa"/>
          </w:tcPr>
          <w:p w:rsidR="00FC3568" w:rsidRPr="006232F6" w:rsidRDefault="00FC3568" w:rsidP="00005BE9">
            <w:r>
              <w:t>1.1.0.11</w:t>
            </w:r>
          </w:p>
        </w:tc>
        <w:tc>
          <w:tcPr>
            <w:tcW w:w="2952" w:type="dxa"/>
          </w:tcPr>
          <w:p w:rsidR="00FC3568" w:rsidRPr="006232F6" w:rsidRDefault="00FC3568" w:rsidP="00005BE9">
            <w:r>
              <w:t>2B</w:t>
            </w:r>
          </w:p>
        </w:tc>
      </w:tr>
      <w:tr w:rsidR="00FC3568" w:rsidRPr="006232F6" w:rsidTr="00005BE9">
        <w:tc>
          <w:tcPr>
            <w:tcW w:w="2952" w:type="dxa"/>
          </w:tcPr>
          <w:p w:rsidR="00FC3568" w:rsidRPr="006232F6" w:rsidRDefault="00FC3568" w:rsidP="00005BE9">
            <w:r>
              <w:t>Keyfob</w:t>
            </w:r>
          </w:p>
        </w:tc>
        <w:tc>
          <w:tcPr>
            <w:tcW w:w="2952" w:type="dxa"/>
          </w:tcPr>
          <w:p w:rsidR="00FC3568" w:rsidRPr="006232F6" w:rsidRDefault="00FC3568" w:rsidP="00005BE9">
            <w:r>
              <w:t>0.2.0.3</w:t>
            </w:r>
          </w:p>
        </w:tc>
        <w:tc>
          <w:tcPr>
            <w:tcW w:w="2952" w:type="dxa"/>
          </w:tcPr>
          <w:p w:rsidR="00FC3568" w:rsidRPr="006232F6" w:rsidRDefault="00FC3568" w:rsidP="00005BE9">
            <w:r>
              <w:t>1A</w:t>
            </w:r>
          </w:p>
        </w:tc>
      </w:tr>
      <w:tr w:rsidR="00FC3568" w:rsidRPr="006232F6" w:rsidTr="00005BE9">
        <w:tc>
          <w:tcPr>
            <w:tcW w:w="2952" w:type="dxa"/>
          </w:tcPr>
          <w:p w:rsidR="00FC3568" w:rsidRPr="006232F6" w:rsidRDefault="00FC3568" w:rsidP="00005BE9">
            <w:r>
              <w:t>GBD</w:t>
            </w:r>
          </w:p>
        </w:tc>
        <w:tc>
          <w:tcPr>
            <w:tcW w:w="2952" w:type="dxa"/>
          </w:tcPr>
          <w:p w:rsidR="00FC3568" w:rsidRPr="006232F6" w:rsidRDefault="00FC3568" w:rsidP="00005BE9">
            <w:r>
              <w:t>1.4.0.21</w:t>
            </w:r>
          </w:p>
        </w:tc>
        <w:tc>
          <w:tcPr>
            <w:tcW w:w="2952" w:type="dxa"/>
          </w:tcPr>
          <w:p w:rsidR="00FC3568" w:rsidRPr="006232F6" w:rsidRDefault="00FC3568" w:rsidP="00005BE9">
            <w:r>
              <w:t>1B</w:t>
            </w:r>
          </w:p>
        </w:tc>
      </w:tr>
      <w:tr w:rsidR="00FC3568" w:rsidRPr="006232F6" w:rsidTr="00005BE9">
        <w:tc>
          <w:tcPr>
            <w:tcW w:w="2952" w:type="dxa"/>
          </w:tcPr>
          <w:p w:rsidR="00FC3568" w:rsidRPr="006232F6" w:rsidRDefault="00FC3568" w:rsidP="00005BE9">
            <w:r>
              <w:t>LCD Keypad</w:t>
            </w:r>
          </w:p>
        </w:tc>
        <w:tc>
          <w:tcPr>
            <w:tcW w:w="2952" w:type="dxa"/>
          </w:tcPr>
          <w:p w:rsidR="00FC3568" w:rsidRPr="006232F6" w:rsidRDefault="00FC3568" w:rsidP="00005BE9">
            <w:r>
              <w:t>1.0.5.11</w:t>
            </w:r>
          </w:p>
        </w:tc>
        <w:tc>
          <w:tcPr>
            <w:tcW w:w="2952" w:type="dxa"/>
          </w:tcPr>
          <w:p w:rsidR="00FC3568" w:rsidRPr="006232F6" w:rsidRDefault="00FC3568" w:rsidP="00005BE9">
            <w:r>
              <w:t>1B</w:t>
            </w:r>
          </w:p>
        </w:tc>
      </w:tr>
    </w:tbl>
    <w:p w:rsidR="00FC3568" w:rsidRPr="007467BE" w:rsidRDefault="00FC3568" w:rsidP="00FC3568">
      <w:pPr>
        <w:rPr>
          <w:rFonts w:asciiTheme="minorBidi" w:hAnsiTheme="minorBidi"/>
          <w:sz w:val="20"/>
          <w:szCs w:val="20"/>
        </w:rPr>
      </w:pPr>
    </w:p>
    <w:p w:rsidR="00FC3568" w:rsidRPr="00483824" w:rsidRDefault="00FC3568" w:rsidP="00FC3568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483824">
        <w:rPr>
          <w:rFonts w:asciiTheme="minorBidi" w:hAnsiTheme="minorBidi"/>
          <w:sz w:val="20"/>
          <w:szCs w:val="20"/>
          <w:u w:val="single"/>
        </w:rPr>
        <w:t>Changes:</w:t>
      </w:r>
    </w:p>
    <w:p w:rsidR="007467BE" w:rsidRPr="00FC3568" w:rsidRDefault="007467BE" w:rsidP="00AD563B">
      <w:pPr>
        <w:pStyle w:val="ListParagraph"/>
        <w:numPr>
          <w:ilvl w:val="0"/>
          <w:numId w:val="26"/>
        </w:numPr>
        <w:rPr>
          <w:rFonts w:asciiTheme="minorBidi" w:hAnsiTheme="minorBidi"/>
          <w:sz w:val="20"/>
          <w:szCs w:val="20"/>
        </w:rPr>
      </w:pPr>
      <w:r w:rsidRPr="00FC3568">
        <w:rPr>
          <w:rFonts w:asciiTheme="minorBidi" w:hAnsiTheme="minorBidi"/>
          <w:sz w:val="20"/>
          <w:szCs w:val="20"/>
        </w:rPr>
        <w:t xml:space="preserve">history log in </w:t>
      </w:r>
      <w:proofErr w:type="spellStart"/>
      <w:r w:rsidRPr="00FC3568">
        <w:rPr>
          <w:rFonts w:asciiTheme="minorBidi" w:hAnsiTheme="minorBidi"/>
          <w:sz w:val="20"/>
          <w:szCs w:val="20"/>
        </w:rPr>
        <w:t>KeyPad</w:t>
      </w:r>
      <w:proofErr w:type="spellEnd"/>
      <w:r w:rsidRPr="00FC3568">
        <w:rPr>
          <w:rFonts w:asciiTheme="minorBidi" w:hAnsiTheme="minorBidi"/>
          <w:sz w:val="20"/>
          <w:szCs w:val="20"/>
        </w:rPr>
        <w:t xml:space="preserve"> is implemented</w:t>
      </w:r>
    </w:p>
    <w:p w:rsidR="007467BE" w:rsidRPr="00FC3568" w:rsidRDefault="007467BE" w:rsidP="00AD563B">
      <w:pPr>
        <w:pStyle w:val="ListParagraph"/>
        <w:numPr>
          <w:ilvl w:val="0"/>
          <w:numId w:val="26"/>
        </w:numPr>
        <w:rPr>
          <w:rFonts w:asciiTheme="minorBidi" w:hAnsiTheme="minorBidi"/>
          <w:sz w:val="20"/>
          <w:szCs w:val="20"/>
        </w:rPr>
      </w:pPr>
      <w:r w:rsidRPr="00FC3568">
        <w:rPr>
          <w:rFonts w:asciiTheme="minorBidi" w:hAnsiTheme="minorBidi"/>
          <w:sz w:val="20"/>
          <w:szCs w:val="20"/>
        </w:rPr>
        <w:t xml:space="preserve">Added </w:t>
      </w:r>
      <w:proofErr w:type="spellStart"/>
      <w:r w:rsidRPr="00FC3568">
        <w:rPr>
          <w:rFonts w:asciiTheme="minorBidi" w:hAnsiTheme="minorBidi"/>
          <w:sz w:val="20"/>
          <w:szCs w:val="20"/>
        </w:rPr>
        <w:t>KeyPad</w:t>
      </w:r>
      <w:proofErr w:type="spellEnd"/>
      <w:r w:rsidRPr="00FC3568">
        <w:rPr>
          <w:rFonts w:asciiTheme="minorBidi" w:hAnsiTheme="minorBidi"/>
          <w:sz w:val="20"/>
          <w:szCs w:val="20"/>
        </w:rPr>
        <w:t xml:space="preserve"> group 4 events</w:t>
      </w:r>
    </w:p>
    <w:p w:rsidR="007467BE" w:rsidRPr="00FC3568" w:rsidRDefault="007467BE" w:rsidP="00AD563B">
      <w:pPr>
        <w:pStyle w:val="ListParagraph"/>
        <w:numPr>
          <w:ilvl w:val="0"/>
          <w:numId w:val="26"/>
        </w:numPr>
        <w:rPr>
          <w:rFonts w:asciiTheme="minorBidi" w:hAnsiTheme="minorBidi"/>
          <w:sz w:val="20"/>
          <w:szCs w:val="20"/>
        </w:rPr>
      </w:pPr>
      <w:r w:rsidRPr="00FC3568">
        <w:rPr>
          <w:rFonts w:asciiTheme="minorBidi" w:hAnsiTheme="minorBidi"/>
          <w:sz w:val="20"/>
          <w:szCs w:val="20"/>
        </w:rPr>
        <w:t xml:space="preserve">Browsing on </w:t>
      </w:r>
      <w:proofErr w:type="spellStart"/>
      <w:r w:rsidRPr="00FC3568">
        <w:rPr>
          <w:rFonts w:asciiTheme="minorBidi" w:hAnsiTheme="minorBidi"/>
          <w:sz w:val="20"/>
          <w:szCs w:val="20"/>
        </w:rPr>
        <w:t>KeyPad</w:t>
      </w:r>
      <w:proofErr w:type="spellEnd"/>
      <w:r w:rsidRPr="00FC3568">
        <w:rPr>
          <w:rFonts w:asciiTheme="minorBidi" w:hAnsiTheme="minorBidi"/>
          <w:sz w:val="20"/>
          <w:szCs w:val="20"/>
        </w:rPr>
        <w:t xml:space="preserve"> is implemented</w:t>
      </w:r>
    </w:p>
    <w:p w:rsidR="007467BE" w:rsidRPr="00FC3568" w:rsidRDefault="007467BE" w:rsidP="00AD563B">
      <w:pPr>
        <w:pStyle w:val="ListParagraph"/>
        <w:numPr>
          <w:ilvl w:val="0"/>
          <w:numId w:val="26"/>
        </w:numPr>
        <w:rPr>
          <w:rFonts w:asciiTheme="minorBidi" w:hAnsiTheme="minorBidi"/>
          <w:sz w:val="20"/>
          <w:szCs w:val="20"/>
        </w:rPr>
      </w:pPr>
      <w:r w:rsidRPr="00FC3568">
        <w:rPr>
          <w:rFonts w:asciiTheme="minorBidi" w:hAnsiTheme="minorBidi"/>
          <w:sz w:val="20"/>
          <w:szCs w:val="20"/>
        </w:rPr>
        <w:t>fixed ghost component (not paired) in refresh components command bug</w:t>
      </w:r>
    </w:p>
    <w:p w:rsidR="007467BE" w:rsidRPr="00FC3568" w:rsidRDefault="007467BE" w:rsidP="00AD563B">
      <w:pPr>
        <w:pStyle w:val="ListParagraph"/>
        <w:numPr>
          <w:ilvl w:val="0"/>
          <w:numId w:val="26"/>
        </w:numPr>
        <w:rPr>
          <w:rFonts w:asciiTheme="minorBidi" w:hAnsiTheme="minorBidi"/>
          <w:sz w:val="20"/>
          <w:szCs w:val="20"/>
        </w:rPr>
      </w:pPr>
      <w:proofErr w:type="spellStart"/>
      <w:r w:rsidRPr="00FC3568">
        <w:rPr>
          <w:rFonts w:asciiTheme="minorBidi" w:hAnsiTheme="minorBidi"/>
          <w:sz w:val="20"/>
          <w:szCs w:val="20"/>
        </w:rPr>
        <w:t>PirCam</w:t>
      </w:r>
      <w:proofErr w:type="spellEnd"/>
      <w:r w:rsidRPr="00FC3568">
        <w:rPr>
          <w:rFonts w:asciiTheme="minorBidi" w:hAnsiTheme="minorBidi"/>
          <w:sz w:val="20"/>
          <w:szCs w:val="20"/>
        </w:rPr>
        <w:t xml:space="preserve"> profile is now supported</w:t>
      </w:r>
    </w:p>
    <w:p w:rsidR="007467BE" w:rsidRPr="00FC3568" w:rsidRDefault="007467BE" w:rsidP="00AD563B">
      <w:pPr>
        <w:pStyle w:val="ListParagraph"/>
        <w:numPr>
          <w:ilvl w:val="0"/>
          <w:numId w:val="26"/>
        </w:numPr>
        <w:rPr>
          <w:rFonts w:asciiTheme="minorBidi" w:hAnsiTheme="minorBidi"/>
          <w:sz w:val="20"/>
          <w:szCs w:val="20"/>
        </w:rPr>
      </w:pPr>
      <w:r w:rsidRPr="00FC3568">
        <w:rPr>
          <w:rFonts w:asciiTheme="minorBidi" w:hAnsiTheme="minorBidi"/>
          <w:sz w:val="20"/>
          <w:szCs w:val="20"/>
        </w:rPr>
        <w:t>Arming/Disarming notification on sirens fixed</w:t>
      </w:r>
    </w:p>
    <w:p w:rsidR="007467BE" w:rsidRPr="00FC3568" w:rsidRDefault="007467BE" w:rsidP="00AD563B">
      <w:pPr>
        <w:pStyle w:val="ListParagraph"/>
        <w:numPr>
          <w:ilvl w:val="0"/>
          <w:numId w:val="26"/>
        </w:numPr>
        <w:rPr>
          <w:rFonts w:asciiTheme="minorBidi" w:hAnsiTheme="minorBidi"/>
          <w:sz w:val="20"/>
          <w:szCs w:val="20"/>
        </w:rPr>
      </w:pPr>
      <w:r w:rsidRPr="00FC3568">
        <w:rPr>
          <w:rFonts w:asciiTheme="minorBidi" w:hAnsiTheme="minorBidi"/>
          <w:sz w:val="20"/>
          <w:szCs w:val="20"/>
        </w:rPr>
        <w:t xml:space="preserve">fix "Is </w:t>
      </w:r>
      <w:proofErr w:type="spellStart"/>
      <w:r w:rsidRPr="00FC3568">
        <w:rPr>
          <w:rFonts w:asciiTheme="minorBidi" w:hAnsiTheme="minorBidi"/>
          <w:sz w:val="20"/>
          <w:szCs w:val="20"/>
        </w:rPr>
        <w:t>normaly</w:t>
      </w:r>
      <w:proofErr w:type="spellEnd"/>
      <w:r w:rsidRPr="00FC3568">
        <w:rPr>
          <w:rFonts w:asciiTheme="minorBidi" w:hAnsiTheme="minorBidi"/>
          <w:sz w:val="20"/>
          <w:szCs w:val="20"/>
        </w:rPr>
        <w:t xml:space="preserve"> closed" bug of inputs of the CU</w:t>
      </w:r>
    </w:p>
    <w:p w:rsidR="007467BE" w:rsidRPr="00FC3568" w:rsidRDefault="007467BE" w:rsidP="00AD563B">
      <w:pPr>
        <w:pStyle w:val="ListParagraph"/>
        <w:numPr>
          <w:ilvl w:val="0"/>
          <w:numId w:val="26"/>
        </w:numPr>
        <w:rPr>
          <w:rFonts w:asciiTheme="minorBidi" w:hAnsiTheme="minorBidi"/>
          <w:sz w:val="20"/>
          <w:szCs w:val="20"/>
        </w:rPr>
      </w:pPr>
      <w:r w:rsidRPr="00FC3568">
        <w:rPr>
          <w:rFonts w:asciiTheme="minorBidi" w:hAnsiTheme="minorBidi"/>
          <w:sz w:val="20"/>
          <w:szCs w:val="20"/>
        </w:rPr>
        <w:t>XSD - some documentation were added</w:t>
      </w:r>
    </w:p>
    <w:p w:rsidR="00FC3568" w:rsidRDefault="00FC3568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br w:type="page"/>
      </w:r>
    </w:p>
    <w:p w:rsidR="007467BE" w:rsidRPr="007467BE" w:rsidRDefault="007467BE" w:rsidP="00FC3568">
      <w:pPr>
        <w:pStyle w:val="Heading2"/>
      </w:pPr>
      <w:bookmarkStart w:id="85" w:name="_Toc523816846"/>
      <w:r w:rsidRPr="007467BE">
        <w:lastRenderedPageBreak/>
        <w:t>Release Date: 17/2/2016</w:t>
      </w:r>
      <w:bookmarkEnd w:id="85"/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>SVN Location: https://subversion.ise.de/svn/gira/AlarmSystemCrow</w:t>
      </w:r>
    </w:p>
    <w:p w:rsidR="007467BE" w:rsidRPr="005D4ABC" w:rsidRDefault="007467BE" w:rsidP="005D4ABC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5D4ABC">
        <w:rPr>
          <w:rFonts w:asciiTheme="minorBidi" w:hAnsiTheme="minorBidi"/>
          <w:sz w:val="20"/>
          <w:szCs w:val="20"/>
          <w:u w:val="single"/>
        </w:rPr>
        <w:t>The Package includes:</w:t>
      </w:r>
    </w:p>
    <w:p w:rsidR="007467BE" w:rsidRPr="005D4ABC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5D4ABC">
        <w:rPr>
          <w:rFonts w:asciiTheme="minorBidi" w:hAnsiTheme="minorBidi"/>
          <w:sz w:val="20"/>
          <w:szCs w:val="20"/>
        </w:rPr>
        <w:t>CrowLibrary</w:t>
      </w:r>
      <w:proofErr w:type="spellEnd"/>
      <w:r w:rsidRPr="005D4ABC">
        <w:rPr>
          <w:rFonts w:asciiTheme="minorBidi" w:hAnsiTheme="minorBidi"/>
          <w:sz w:val="20"/>
          <w:szCs w:val="20"/>
        </w:rPr>
        <w:t xml:space="preserve"> Version 2.1.2.26</w:t>
      </w:r>
    </w:p>
    <w:p w:rsidR="007467BE" w:rsidRPr="005D4ABC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5D4ABC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5D4ABC">
        <w:rPr>
          <w:rFonts w:asciiTheme="minorBidi" w:hAnsiTheme="minorBidi"/>
          <w:sz w:val="20"/>
          <w:szCs w:val="20"/>
        </w:rPr>
        <w:t>IPMApplication</w:t>
      </w:r>
      <w:proofErr w:type="spellEnd"/>
      <w:r w:rsidRPr="005D4ABC">
        <w:rPr>
          <w:rFonts w:asciiTheme="minorBidi" w:hAnsiTheme="minorBidi"/>
          <w:sz w:val="20"/>
          <w:szCs w:val="20"/>
        </w:rPr>
        <w:t xml:space="preserve"> Version 2.1.3.25</w:t>
      </w:r>
    </w:p>
    <w:p w:rsidR="007467BE" w:rsidRPr="005D4ABC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5D4ABC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5D4ABC">
        <w:rPr>
          <w:rFonts w:asciiTheme="minorBidi" w:hAnsiTheme="minorBidi"/>
          <w:sz w:val="20"/>
          <w:szCs w:val="20"/>
        </w:rPr>
        <w:t>UpdateFirmware</w:t>
      </w:r>
      <w:proofErr w:type="spellEnd"/>
      <w:r w:rsidRPr="005D4ABC">
        <w:rPr>
          <w:rFonts w:asciiTheme="minorBidi" w:hAnsiTheme="minorBidi"/>
          <w:sz w:val="20"/>
          <w:szCs w:val="20"/>
        </w:rPr>
        <w:t xml:space="preserve"> Version 1.6.2.67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</w:p>
    <w:p w:rsidR="007467BE" w:rsidRPr="005D4ABC" w:rsidRDefault="007467BE" w:rsidP="005D4ABC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5D4ABC">
        <w:rPr>
          <w:rFonts w:asciiTheme="minorBidi" w:hAnsiTheme="minorBidi"/>
          <w:sz w:val="20"/>
          <w:szCs w:val="20"/>
          <w:u w:val="single"/>
        </w:rPr>
        <w:t xml:space="preserve"> </w:t>
      </w:r>
      <w:r w:rsidR="005D4ABC" w:rsidRPr="005D4ABC">
        <w:rPr>
          <w:rFonts w:asciiTheme="minorBidi" w:hAnsiTheme="minorBidi"/>
          <w:sz w:val="20"/>
          <w:szCs w:val="20"/>
          <w:u w:val="single"/>
        </w:rPr>
        <w:t>Compatibility</w:t>
      </w:r>
      <w:r w:rsidRPr="005D4ABC">
        <w:rPr>
          <w:rFonts w:asciiTheme="minorBidi" w:hAnsiTheme="minorBidi"/>
          <w:sz w:val="20"/>
          <w:szCs w:val="20"/>
          <w:u w:val="single"/>
        </w:rPr>
        <w:t>:</w:t>
      </w:r>
    </w:p>
    <w:p w:rsidR="007467BE" w:rsidRPr="005D4ABC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5D4ABC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5D4ABC">
        <w:rPr>
          <w:rFonts w:asciiTheme="minorBidi" w:hAnsiTheme="minorBidi"/>
          <w:sz w:val="20"/>
          <w:szCs w:val="20"/>
        </w:rPr>
        <w:t xml:space="preserve"> Version 1.0.6.17</w:t>
      </w:r>
    </w:p>
    <w:p w:rsidR="007467BE" w:rsidRPr="005D4ABC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5D4ABC">
        <w:rPr>
          <w:rFonts w:asciiTheme="minorBidi" w:hAnsiTheme="minorBidi"/>
          <w:sz w:val="20"/>
          <w:szCs w:val="20"/>
        </w:rPr>
        <w:t>Gira</w:t>
      </w:r>
      <w:proofErr w:type="spellEnd"/>
      <w:r w:rsidRPr="005D4ABC">
        <w:rPr>
          <w:rFonts w:asciiTheme="minorBidi" w:hAnsiTheme="minorBidi"/>
          <w:sz w:val="20"/>
          <w:szCs w:val="20"/>
        </w:rPr>
        <w:t xml:space="preserve"> Device Package : 1.0.332.0</w:t>
      </w:r>
    </w:p>
    <w:p w:rsidR="007467BE" w:rsidRPr="005D4ABC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5D4ABC">
        <w:rPr>
          <w:rFonts w:asciiTheme="minorBidi" w:hAnsiTheme="minorBidi"/>
          <w:sz w:val="20"/>
          <w:szCs w:val="20"/>
        </w:rPr>
        <w:t>XSD version 1.0.0.8</w:t>
      </w:r>
    </w:p>
    <w:p w:rsidR="007467BE" w:rsidRPr="005D4ABC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5D4ABC">
        <w:rPr>
          <w:rFonts w:asciiTheme="minorBidi" w:hAnsiTheme="minorBidi"/>
          <w:sz w:val="20"/>
          <w:szCs w:val="20"/>
        </w:rPr>
        <w:t>GPA Version 2.0.6068</w:t>
      </w:r>
    </w:p>
    <w:p w:rsidR="005D4ABC" w:rsidRPr="00070691" w:rsidRDefault="007467BE" w:rsidP="005D4ABC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r w:rsidR="005D4ABC" w:rsidRPr="00070691">
        <w:rPr>
          <w:rFonts w:asciiTheme="minorBidi" w:hAnsiTheme="minorBidi"/>
          <w:sz w:val="20"/>
          <w:szCs w:val="20"/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5D4ABC" w:rsidRPr="00A7013A" w:rsidTr="00005BE9">
        <w:tc>
          <w:tcPr>
            <w:tcW w:w="2952" w:type="dxa"/>
          </w:tcPr>
          <w:p w:rsidR="005D4ABC" w:rsidRPr="00A7013A" w:rsidRDefault="005D4ABC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5D4ABC" w:rsidRPr="00A7013A" w:rsidRDefault="005D4ABC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5D4ABC" w:rsidRPr="00A7013A" w:rsidRDefault="005D4ABC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5D4ABC" w:rsidRPr="006232F6" w:rsidTr="00005BE9">
        <w:tc>
          <w:tcPr>
            <w:tcW w:w="2952" w:type="dxa"/>
          </w:tcPr>
          <w:p w:rsidR="005D4ABC" w:rsidRPr="006232F6" w:rsidRDefault="005D4ABC" w:rsidP="00005BE9">
            <w:r w:rsidRPr="006232F6">
              <w:t>Control Panel</w:t>
            </w:r>
          </w:p>
        </w:tc>
        <w:tc>
          <w:tcPr>
            <w:tcW w:w="2952" w:type="dxa"/>
          </w:tcPr>
          <w:p w:rsidR="005D4ABC" w:rsidRPr="006232F6" w:rsidRDefault="005D4ABC" w:rsidP="00005BE9">
            <w:r>
              <w:t>2.1.4.46</w:t>
            </w:r>
          </w:p>
        </w:tc>
        <w:tc>
          <w:tcPr>
            <w:tcW w:w="2952" w:type="dxa"/>
          </w:tcPr>
          <w:p w:rsidR="005D4ABC" w:rsidRPr="006232F6" w:rsidRDefault="005D4ABC" w:rsidP="00005BE9">
            <w:r w:rsidRPr="006232F6">
              <w:t>4A</w:t>
            </w:r>
          </w:p>
        </w:tc>
      </w:tr>
      <w:tr w:rsidR="005D4ABC" w:rsidRPr="006232F6" w:rsidTr="00005BE9">
        <w:tc>
          <w:tcPr>
            <w:tcW w:w="2952" w:type="dxa"/>
          </w:tcPr>
          <w:p w:rsidR="005D4ABC" w:rsidRPr="006232F6" w:rsidRDefault="005D4ABC" w:rsidP="00005BE9">
            <w:r w:rsidRPr="006232F6">
              <w:t>RF Module</w:t>
            </w:r>
          </w:p>
        </w:tc>
        <w:tc>
          <w:tcPr>
            <w:tcW w:w="2952" w:type="dxa"/>
          </w:tcPr>
          <w:p w:rsidR="005D4ABC" w:rsidRPr="006232F6" w:rsidRDefault="005D4ABC" w:rsidP="00005BE9">
            <w:r>
              <w:t>4.6.0.23</w:t>
            </w:r>
          </w:p>
        </w:tc>
        <w:tc>
          <w:tcPr>
            <w:tcW w:w="2952" w:type="dxa"/>
          </w:tcPr>
          <w:p w:rsidR="005D4ABC" w:rsidRPr="006232F6" w:rsidRDefault="005D4ABC" w:rsidP="00005BE9">
            <w:r>
              <w:t>3A</w:t>
            </w:r>
          </w:p>
        </w:tc>
      </w:tr>
      <w:tr w:rsidR="005D4ABC" w:rsidRPr="006232F6" w:rsidTr="00005BE9">
        <w:tc>
          <w:tcPr>
            <w:tcW w:w="2952" w:type="dxa"/>
          </w:tcPr>
          <w:p w:rsidR="005D4ABC" w:rsidRPr="006232F6" w:rsidRDefault="005D4ABC" w:rsidP="00005BE9">
            <w:r w:rsidRPr="006232F6">
              <w:t>PIR</w:t>
            </w:r>
          </w:p>
        </w:tc>
        <w:tc>
          <w:tcPr>
            <w:tcW w:w="2952" w:type="dxa"/>
          </w:tcPr>
          <w:p w:rsidR="005D4ABC" w:rsidRPr="006232F6" w:rsidRDefault="005D4ABC" w:rsidP="00005BE9">
            <w:r>
              <w:t>0.4.0.5</w:t>
            </w:r>
          </w:p>
        </w:tc>
        <w:tc>
          <w:tcPr>
            <w:tcW w:w="2952" w:type="dxa"/>
          </w:tcPr>
          <w:p w:rsidR="005D4ABC" w:rsidRPr="006232F6" w:rsidRDefault="005D4ABC" w:rsidP="00005BE9">
            <w:r>
              <w:t>3</w:t>
            </w:r>
          </w:p>
        </w:tc>
      </w:tr>
      <w:tr w:rsidR="005D4ABC" w:rsidRPr="006232F6" w:rsidTr="00005BE9">
        <w:tc>
          <w:tcPr>
            <w:tcW w:w="2952" w:type="dxa"/>
          </w:tcPr>
          <w:p w:rsidR="005D4ABC" w:rsidRPr="006232F6" w:rsidRDefault="005D4ABC" w:rsidP="00005BE9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5D4ABC" w:rsidRPr="006232F6" w:rsidRDefault="005D4ABC" w:rsidP="00005BE9">
            <w:r>
              <w:t>1.2.0.15</w:t>
            </w:r>
          </w:p>
        </w:tc>
        <w:tc>
          <w:tcPr>
            <w:tcW w:w="2952" w:type="dxa"/>
          </w:tcPr>
          <w:p w:rsidR="005D4ABC" w:rsidRPr="006232F6" w:rsidRDefault="005D4ABC" w:rsidP="00005BE9">
            <w:r>
              <w:t>3</w:t>
            </w:r>
          </w:p>
        </w:tc>
      </w:tr>
      <w:tr w:rsidR="005D4ABC" w:rsidRPr="006232F6" w:rsidTr="00005BE9">
        <w:tc>
          <w:tcPr>
            <w:tcW w:w="2952" w:type="dxa"/>
          </w:tcPr>
          <w:p w:rsidR="005D4ABC" w:rsidRPr="006232F6" w:rsidRDefault="005D4ABC" w:rsidP="00005BE9">
            <w:r w:rsidRPr="00A7013A">
              <w:t>Magnet</w:t>
            </w:r>
          </w:p>
        </w:tc>
        <w:tc>
          <w:tcPr>
            <w:tcW w:w="2952" w:type="dxa"/>
          </w:tcPr>
          <w:p w:rsidR="005D4ABC" w:rsidRPr="006232F6" w:rsidRDefault="005D4ABC" w:rsidP="00005BE9">
            <w:r>
              <w:t>0.6.0.7</w:t>
            </w:r>
          </w:p>
        </w:tc>
        <w:tc>
          <w:tcPr>
            <w:tcW w:w="2952" w:type="dxa"/>
          </w:tcPr>
          <w:p w:rsidR="005D4ABC" w:rsidRPr="006232F6" w:rsidRDefault="005D4ABC" w:rsidP="00005BE9">
            <w:r>
              <w:t>4A</w:t>
            </w:r>
          </w:p>
        </w:tc>
      </w:tr>
      <w:tr w:rsidR="005D4ABC" w:rsidRPr="006232F6" w:rsidTr="00005BE9">
        <w:tc>
          <w:tcPr>
            <w:tcW w:w="2952" w:type="dxa"/>
          </w:tcPr>
          <w:p w:rsidR="005D4ABC" w:rsidRPr="006232F6" w:rsidRDefault="005D4ABC" w:rsidP="00005BE9">
            <w:r w:rsidRPr="00A7013A">
              <w:t>Technical Contact</w:t>
            </w:r>
          </w:p>
        </w:tc>
        <w:tc>
          <w:tcPr>
            <w:tcW w:w="2952" w:type="dxa"/>
          </w:tcPr>
          <w:p w:rsidR="005D4ABC" w:rsidRDefault="005D4ABC" w:rsidP="00005BE9">
            <w:r w:rsidRPr="006072B4">
              <w:t>0.6.0.7</w:t>
            </w:r>
          </w:p>
        </w:tc>
        <w:tc>
          <w:tcPr>
            <w:tcW w:w="2952" w:type="dxa"/>
          </w:tcPr>
          <w:p w:rsidR="005D4ABC" w:rsidRPr="006232F6" w:rsidRDefault="005D4ABC" w:rsidP="00005BE9">
            <w:r>
              <w:t>4A</w:t>
            </w:r>
          </w:p>
        </w:tc>
      </w:tr>
      <w:tr w:rsidR="005D4ABC" w:rsidRPr="006232F6" w:rsidTr="00005BE9">
        <w:tc>
          <w:tcPr>
            <w:tcW w:w="2952" w:type="dxa"/>
          </w:tcPr>
          <w:p w:rsidR="005D4ABC" w:rsidRPr="006232F6" w:rsidRDefault="005D4ABC" w:rsidP="00005BE9">
            <w:r>
              <w:t>Indoor Siren</w:t>
            </w:r>
          </w:p>
        </w:tc>
        <w:tc>
          <w:tcPr>
            <w:tcW w:w="2952" w:type="dxa"/>
          </w:tcPr>
          <w:p w:rsidR="005D4ABC" w:rsidRDefault="005D4ABC" w:rsidP="00005BE9">
            <w:r>
              <w:t>0.6.0.6</w:t>
            </w:r>
          </w:p>
        </w:tc>
        <w:tc>
          <w:tcPr>
            <w:tcW w:w="2952" w:type="dxa"/>
          </w:tcPr>
          <w:p w:rsidR="005D4ABC" w:rsidRPr="006232F6" w:rsidRDefault="005D4ABC" w:rsidP="00005BE9">
            <w:r>
              <w:t>2</w:t>
            </w:r>
          </w:p>
        </w:tc>
      </w:tr>
      <w:tr w:rsidR="005D4ABC" w:rsidRPr="006232F6" w:rsidTr="00005BE9">
        <w:tc>
          <w:tcPr>
            <w:tcW w:w="2952" w:type="dxa"/>
          </w:tcPr>
          <w:p w:rsidR="005D4ABC" w:rsidRPr="006232F6" w:rsidRDefault="005D4ABC" w:rsidP="00005BE9">
            <w:r>
              <w:t>Outdoor Siren</w:t>
            </w:r>
          </w:p>
        </w:tc>
        <w:tc>
          <w:tcPr>
            <w:tcW w:w="2952" w:type="dxa"/>
          </w:tcPr>
          <w:p w:rsidR="005D4ABC" w:rsidRDefault="005D4ABC" w:rsidP="00005BE9">
            <w:r>
              <w:t>0.6.0.6</w:t>
            </w:r>
          </w:p>
        </w:tc>
        <w:tc>
          <w:tcPr>
            <w:tcW w:w="2952" w:type="dxa"/>
          </w:tcPr>
          <w:p w:rsidR="005D4ABC" w:rsidRPr="006232F6" w:rsidRDefault="005D4ABC" w:rsidP="00005BE9">
            <w:r>
              <w:t>2</w:t>
            </w:r>
          </w:p>
        </w:tc>
      </w:tr>
      <w:tr w:rsidR="005D4ABC" w:rsidRPr="006232F6" w:rsidTr="00005BE9">
        <w:tc>
          <w:tcPr>
            <w:tcW w:w="2952" w:type="dxa"/>
          </w:tcPr>
          <w:p w:rsidR="005D4ABC" w:rsidRPr="006232F6" w:rsidRDefault="005D4ABC" w:rsidP="00005BE9">
            <w:r>
              <w:t>I/O Device</w:t>
            </w:r>
          </w:p>
        </w:tc>
        <w:tc>
          <w:tcPr>
            <w:tcW w:w="2952" w:type="dxa"/>
          </w:tcPr>
          <w:p w:rsidR="005D4ABC" w:rsidRPr="006232F6" w:rsidRDefault="005D4ABC" w:rsidP="00005BE9">
            <w:r>
              <w:t>1.1.0.11</w:t>
            </w:r>
          </w:p>
        </w:tc>
        <w:tc>
          <w:tcPr>
            <w:tcW w:w="2952" w:type="dxa"/>
          </w:tcPr>
          <w:p w:rsidR="005D4ABC" w:rsidRPr="006232F6" w:rsidRDefault="005D4ABC" w:rsidP="00005BE9">
            <w:r>
              <w:t>2B</w:t>
            </w:r>
          </w:p>
        </w:tc>
      </w:tr>
      <w:tr w:rsidR="005D4ABC" w:rsidRPr="006232F6" w:rsidTr="00005BE9">
        <w:tc>
          <w:tcPr>
            <w:tcW w:w="2952" w:type="dxa"/>
          </w:tcPr>
          <w:p w:rsidR="005D4ABC" w:rsidRPr="006232F6" w:rsidRDefault="005D4ABC" w:rsidP="00005BE9">
            <w:r>
              <w:t>Keyfob</w:t>
            </w:r>
          </w:p>
        </w:tc>
        <w:tc>
          <w:tcPr>
            <w:tcW w:w="2952" w:type="dxa"/>
          </w:tcPr>
          <w:p w:rsidR="005D4ABC" w:rsidRPr="006232F6" w:rsidRDefault="005D4ABC" w:rsidP="00005BE9">
            <w:r>
              <w:t>0.2.0.3</w:t>
            </w:r>
          </w:p>
        </w:tc>
        <w:tc>
          <w:tcPr>
            <w:tcW w:w="2952" w:type="dxa"/>
          </w:tcPr>
          <w:p w:rsidR="005D4ABC" w:rsidRPr="006232F6" w:rsidRDefault="005D4ABC" w:rsidP="00005BE9">
            <w:r>
              <w:t>1A</w:t>
            </w:r>
          </w:p>
        </w:tc>
      </w:tr>
      <w:tr w:rsidR="005D4ABC" w:rsidRPr="006232F6" w:rsidTr="00005BE9">
        <w:tc>
          <w:tcPr>
            <w:tcW w:w="2952" w:type="dxa"/>
          </w:tcPr>
          <w:p w:rsidR="005D4ABC" w:rsidRPr="006232F6" w:rsidRDefault="005D4ABC" w:rsidP="00005BE9">
            <w:r>
              <w:t>GBD</w:t>
            </w:r>
          </w:p>
        </w:tc>
        <w:tc>
          <w:tcPr>
            <w:tcW w:w="2952" w:type="dxa"/>
          </w:tcPr>
          <w:p w:rsidR="005D4ABC" w:rsidRPr="006232F6" w:rsidRDefault="005D4ABC" w:rsidP="00005BE9">
            <w:r>
              <w:t>1.4.0.21</w:t>
            </w:r>
          </w:p>
        </w:tc>
        <w:tc>
          <w:tcPr>
            <w:tcW w:w="2952" w:type="dxa"/>
          </w:tcPr>
          <w:p w:rsidR="005D4ABC" w:rsidRPr="006232F6" w:rsidRDefault="005D4ABC" w:rsidP="00005BE9">
            <w:r>
              <w:t>1B</w:t>
            </w:r>
          </w:p>
        </w:tc>
      </w:tr>
      <w:tr w:rsidR="005D4ABC" w:rsidRPr="006232F6" w:rsidTr="00005BE9">
        <w:tc>
          <w:tcPr>
            <w:tcW w:w="2952" w:type="dxa"/>
          </w:tcPr>
          <w:p w:rsidR="005D4ABC" w:rsidRPr="006232F6" w:rsidRDefault="005D4ABC" w:rsidP="00005BE9">
            <w:r>
              <w:t>LCD Keypad</w:t>
            </w:r>
          </w:p>
        </w:tc>
        <w:tc>
          <w:tcPr>
            <w:tcW w:w="2952" w:type="dxa"/>
          </w:tcPr>
          <w:p w:rsidR="005D4ABC" w:rsidRPr="006232F6" w:rsidRDefault="005D4ABC" w:rsidP="00005BE9">
            <w:r>
              <w:t>1.0.5.11</w:t>
            </w:r>
          </w:p>
        </w:tc>
        <w:tc>
          <w:tcPr>
            <w:tcW w:w="2952" w:type="dxa"/>
          </w:tcPr>
          <w:p w:rsidR="005D4ABC" w:rsidRPr="006232F6" w:rsidRDefault="005D4ABC" w:rsidP="00005BE9">
            <w:r>
              <w:t>1B</w:t>
            </w:r>
          </w:p>
        </w:tc>
      </w:tr>
    </w:tbl>
    <w:p w:rsidR="005D4ABC" w:rsidRPr="007467BE" w:rsidRDefault="005D4ABC" w:rsidP="005D4ABC">
      <w:pPr>
        <w:rPr>
          <w:rFonts w:asciiTheme="minorBidi" w:hAnsiTheme="minorBidi"/>
          <w:sz w:val="20"/>
          <w:szCs w:val="20"/>
        </w:rPr>
      </w:pPr>
    </w:p>
    <w:p w:rsidR="005D4ABC" w:rsidRPr="00483824" w:rsidRDefault="005D4ABC" w:rsidP="005D4ABC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483824">
        <w:rPr>
          <w:rFonts w:asciiTheme="minorBidi" w:hAnsiTheme="minorBidi"/>
          <w:sz w:val="20"/>
          <w:szCs w:val="20"/>
          <w:u w:val="single"/>
        </w:rPr>
        <w:t>Changes:</w:t>
      </w:r>
    </w:p>
    <w:p w:rsidR="007467BE" w:rsidRPr="005D4ABC" w:rsidRDefault="007467BE" w:rsidP="00AD563B">
      <w:pPr>
        <w:pStyle w:val="ListParagraph"/>
        <w:numPr>
          <w:ilvl w:val="0"/>
          <w:numId w:val="27"/>
        </w:numPr>
        <w:rPr>
          <w:rFonts w:asciiTheme="minorBidi" w:hAnsiTheme="minorBidi"/>
          <w:sz w:val="20"/>
          <w:szCs w:val="20"/>
        </w:rPr>
      </w:pPr>
      <w:r w:rsidRPr="005D4ABC">
        <w:rPr>
          <w:rFonts w:asciiTheme="minorBidi" w:hAnsiTheme="minorBidi"/>
          <w:sz w:val="20"/>
          <w:szCs w:val="20"/>
        </w:rPr>
        <w:t>Added xml validations</w:t>
      </w:r>
    </w:p>
    <w:p w:rsidR="007467BE" w:rsidRPr="005D4ABC" w:rsidRDefault="007467BE" w:rsidP="00AD563B">
      <w:pPr>
        <w:pStyle w:val="ListParagraph"/>
        <w:numPr>
          <w:ilvl w:val="0"/>
          <w:numId w:val="27"/>
        </w:numPr>
        <w:rPr>
          <w:rFonts w:asciiTheme="minorBidi" w:hAnsiTheme="minorBidi"/>
          <w:sz w:val="20"/>
          <w:szCs w:val="20"/>
        </w:rPr>
      </w:pPr>
      <w:r w:rsidRPr="005D4ABC">
        <w:rPr>
          <w:rFonts w:asciiTheme="minorBidi" w:hAnsiTheme="minorBidi"/>
          <w:sz w:val="20"/>
          <w:szCs w:val="20"/>
        </w:rPr>
        <w:t xml:space="preserve">no need to copy </w:t>
      </w:r>
      <w:proofErr w:type="spellStart"/>
      <w:r w:rsidRPr="005D4ABC">
        <w:rPr>
          <w:rFonts w:asciiTheme="minorBidi" w:hAnsiTheme="minorBidi"/>
          <w:sz w:val="20"/>
          <w:szCs w:val="20"/>
        </w:rPr>
        <w:t>xsd</w:t>
      </w:r>
      <w:proofErr w:type="spellEnd"/>
      <w:r w:rsidRPr="005D4ABC">
        <w:rPr>
          <w:rFonts w:asciiTheme="minorBidi" w:hAnsiTheme="minorBidi"/>
          <w:sz w:val="20"/>
          <w:szCs w:val="20"/>
        </w:rPr>
        <w:t xml:space="preserve"> to /opt/</w:t>
      </w:r>
      <w:proofErr w:type="spellStart"/>
      <w:r w:rsidRPr="005D4ABC">
        <w:rPr>
          <w:rFonts w:asciiTheme="minorBidi" w:hAnsiTheme="minorBidi"/>
          <w:sz w:val="20"/>
          <w:szCs w:val="20"/>
        </w:rPr>
        <w:t>userdata</w:t>
      </w:r>
      <w:proofErr w:type="spellEnd"/>
    </w:p>
    <w:p w:rsidR="007467BE" w:rsidRPr="005D4ABC" w:rsidRDefault="007467BE" w:rsidP="00AD563B">
      <w:pPr>
        <w:pStyle w:val="ListParagraph"/>
        <w:numPr>
          <w:ilvl w:val="0"/>
          <w:numId w:val="27"/>
        </w:numPr>
        <w:rPr>
          <w:rFonts w:asciiTheme="minorBidi" w:hAnsiTheme="minorBidi"/>
          <w:sz w:val="20"/>
          <w:szCs w:val="20"/>
        </w:rPr>
      </w:pPr>
      <w:r w:rsidRPr="005D4ABC">
        <w:rPr>
          <w:rFonts w:asciiTheme="minorBidi" w:hAnsiTheme="minorBidi"/>
          <w:sz w:val="20"/>
          <w:szCs w:val="20"/>
        </w:rPr>
        <w:t xml:space="preserve">added validation of component ids in </w:t>
      </w:r>
      <w:proofErr w:type="spellStart"/>
      <w:r w:rsidRPr="005D4ABC">
        <w:rPr>
          <w:rFonts w:asciiTheme="minorBidi" w:hAnsiTheme="minorBidi"/>
          <w:sz w:val="20"/>
          <w:szCs w:val="20"/>
        </w:rPr>
        <w:t>IpmApp</w:t>
      </w:r>
      <w:proofErr w:type="spellEnd"/>
    </w:p>
    <w:p w:rsidR="007467BE" w:rsidRPr="005D4ABC" w:rsidRDefault="007467BE" w:rsidP="00AD563B">
      <w:pPr>
        <w:pStyle w:val="ListParagraph"/>
        <w:numPr>
          <w:ilvl w:val="0"/>
          <w:numId w:val="27"/>
        </w:numPr>
        <w:rPr>
          <w:rFonts w:asciiTheme="minorBidi" w:hAnsiTheme="minorBidi"/>
          <w:sz w:val="20"/>
          <w:szCs w:val="20"/>
        </w:rPr>
      </w:pPr>
      <w:r w:rsidRPr="005D4ABC">
        <w:rPr>
          <w:rFonts w:asciiTheme="minorBidi" w:hAnsiTheme="minorBidi"/>
          <w:sz w:val="20"/>
          <w:szCs w:val="20"/>
        </w:rPr>
        <w:t>added parameter true/false for learn device command</w:t>
      </w:r>
    </w:p>
    <w:p w:rsidR="007467BE" w:rsidRPr="005D4ABC" w:rsidRDefault="007467BE" w:rsidP="00AD563B">
      <w:pPr>
        <w:pStyle w:val="ListParagraph"/>
        <w:numPr>
          <w:ilvl w:val="0"/>
          <w:numId w:val="27"/>
        </w:numPr>
        <w:rPr>
          <w:rFonts w:asciiTheme="minorBidi" w:hAnsiTheme="minorBidi"/>
          <w:sz w:val="20"/>
          <w:szCs w:val="20"/>
        </w:rPr>
      </w:pPr>
      <w:r w:rsidRPr="005D4ABC">
        <w:rPr>
          <w:rFonts w:asciiTheme="minorBidi" w:hAnsiTheme="minorBidi"/>
          <w:sz w:val="20"/>
          <w:szCs w:val="20"/>
        </w:rPr>
        <w:t>new parser for events &amp; commands messages - fixed few bugs</w:t>
      </w:r>
    </w:p>
    <w:p w:rsidR="005D4ABC" w:rsidRDefault="005D4ABC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br w:type="page"/>
      </w:r>
    </w:p>
    <w:p w:rsidR="007467BE" w:rsidRPr="007467BE" w:rsidRDefault="007467BE" w:rsidP="005D4ABC">
      <w:pPr>
        <w:pStyle w:val="Heading2"/>
      </w:pPr>
      <w:bookmarkStart w:id="86" w:name="_Toc523816847"/>
      <w:r w:rsidRPr="007467BE">
        <w:lastRenderedPageBreak/>
        <w:t>Release Date: 8/2/2016</w:t>
      </w:r>
      <w:bookmarkEnd w:id="86"/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>SVN Location: https://subversion.ise.de/svn/gira/AlarmSystemCrow</w:t>
      </w:r>
    </w:p>
    <w:p w:rsidR="007467BE" w:rsidRPr="00D362AD" w:rsidRDefault="007467BE" w:rsidP="00D362AD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D362AD">
        <w:rPr>
          <w:rFonts w:asciiTheme="minorBidi" w:hAnsiTheme="minorBidi"/>
          <w:sz w:val="20"/>
          <w:szCs w:val="20"/>
          <w:u w:val="single"/>
        </w:rPr>
        <w:t>The Package includes:</w:t>
      </w:r>
    </w:p>
    <w:p w:rsidR="007467BE" w:rsidRPr="00D362AD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D362AD">
        <w:rPr>
          <w:rFonts w:asciiTheme="minorBidi" w:hAnsiTheme="minorBidi"/>
          <w:sz w:val="20"/>
          <w:szCs w:val="20"/>
        </w:rPr>
        <w:t>CrowLibrary</w:t>
      </w:r>
      <w:proofErr w:type="spellEnd"/>
      <w:r w:rsidRPr="00D362AD">
        <w:rPr>
          <w:rFonts w:asciiTheme="minorBidi" w:hAnsiTheme="minorBidi"/>
          <w:sz w:val="20"/>
          <w:szCs w:val="20"/>
        </w:rPr>
        <w:t xml:space="preserve"> Version 2.1.2.25</w:t>
      </w:r>
    </w:p>
    <w:p w:rsidR="007467BE" w:rsidRPr="00D362AD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D362AD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D362AD">
        <w:rPr>
          <w:rFonts w:asciiTheme="minorBidi" w:hAnsiTheme="minorBidi"/>
          <w:sz w:val="20"/>
          <w:szCs w:val="20"/>
        </w:rPr>
        <w:t>IPMApplication</w:t>
      </w:r>
      <w:proofErr w:type="spellEnd"/>
      <w:r w:rsidRPr="00D362AD">
        <w:rPr>
          <w:rFonts w:asciiTheme="minorBidi" w:hAnsiTheme="minorBidi"/>
          <w:sz w:val="20"/>
          <w:szCs w:val="20"/>
        </w:rPr>
        <w:t xml:space="preserve"> Version 2.1.3.24</w:t>
      </w:r>
    </w:p>
    <w:p w:rsidR="007467BE" w:rsidRPr="00D362AD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D362AD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D362AD">
        <w:rPr>
          <w:rFonts w:asciiTheme="minorBidi" w:hAnsiTheme="minorBidi"/>
          <w:sz w:val="20"/>
          <w:szCs w:val="20"/>
        </w:rPr>
        <w:t>UpdateFirmware</w:t>
      </w:r>
      <w:proofErr w:type="spellEnd"/>
      <w:r w:rsidRPr="00D362AD">
        <w:rPr>
          <w:rFonts w:asciiTheme="minorBidi" w:hAnsiTheme="minorBidi"/>
          <w:sz w:val="20"/>
          <w:szCs w:val="20"/>
        </w:rPr>
        <w:t xml:space="preserve"> Version 1.6.2.67</w:t>
      </w:r>
    </w:p>
    <w:p w:rsidR="007467BE" w:rsidRPr="00D362AD" w:rsidRDefault="007467BE" w:rsidP="00D362AD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D362AD">
        <w:rPr>
          <w:rFonts w:asciiTheme="minorBidi" w:hAnsiTheme="minorBidi"/>
          <w:sz w:val="20"/>
          <w:szCs w:val="20"/>
          <w:u w:val="single"/>
        </w:rPr>
        <w:t xml:space="preserve">  </w:t>
      </w:r>
      <w:r w:rsidR="00D362AD" w:rsidRPr="00D362AD">
        <w:rPr>
          <w:rFonts w:asciiTheme="minorBidi" w:hAnsiTheme="minorBidi"/>
          <w:sz w:val="20"/>
          <w:szCs w:val="20"/>
          <w:u w:val="single"/>
        </w:rPr>
        <w:t>Compatibility</w:t>
      </w:r>
      <w:r w:rsidRPr="00D362AD">
        <w:rPr>
          <w:rFonts w:asciiTheme="minorBidi" w:hAnsiTheme="minorBidi"/>
          <w:sz w:val="20"/>
          <w:szCs w:val="20"/>
          <w:u w:val="single"/>
        </w:rPr>
        <w:t>:</w:t>
      </w:r>
    </w:p>
    <w:p w:rsidR="007467BE" w:rsidRPr="00D362AD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D362AD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D362AD">
        <w:rPr>
          <w:rFonts w:asciiTheme="minorBidi" w:hAnsiTheme="minorBidi"/>
          <w:sz w:val="20"/>
          <w:szCs w:val="20"/>
        </w:rPr>
        <w:t xml:space="preserve"> Version 1.0.6.17</w:t>
      </w:r>
    </w:p>
    <w:p w:rsidR="007467BE" w:rsidRPr="00D362AD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D362AD">
        <w:rPr>
          <w:rFonts w:asciiTheme="minorBidi" w:hAnsiTheme="minorBidi"/>
          <w:sz w:val="20"/>
          <w:szCs w:val="20"/>
        </w:rPr>
        <w:t>Gira</w:t>
      </w:r>
      <w:proofErr w:type="spellEnd"/>
      <w:r w:rsidRPr="00D362AD">
        <w:rPr>
          <w:rFonts w:asciiTheme="minorBidi" w:hAnsiTheme="minorBidi"/>
          <w:sz w:val="20"/>
          <w:szCs w:val="20"/>
        </w:rPr>
        <w:t xml:space="preserve"> Device Package : 1.0.325.0</w:t>
      </w:r>
    </w:p>
    <w:p w:rsidR="007467BE" w:rsidRPr="00D362AD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D362AD">
        <w:rPr>
          <w:rFonts w:asciiTheme="minorBidi" w:hAnsiTheme="minorBidi"/>
          <w:sz w:val="20"/>
          <w:szCs w:val="20"/>
        </w:rPr>
        <w:t>XSD version 1.0.0.8</w:t>
      </w:r>
    </w:p>
    <w:p w:rsidR="007467BE" w:rsidRPr="00D362AD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D362AD">
        <w:rPr>
          <w:rFonts w:asciiTheme="minorBidi" w:hAnsiTheme="minorBidi"/>
          <w:sz w:val="20"/>
          <w:szCs w:val="20"/>
        </w:rPr>
        <w:t>GPA Version 2.0.6068</w:t>
      </w:r>
    </w:p>
    <w:p w:rsidR="00D362AD" w:rsidRPr="00070691" w:rsidRDefault="007467BE" w:rsidP="00D362AD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r w:rsidR="00D362AD" w:rsidRPr="00070691">
        <w:rPr>
          <w:rFonts w:asciiTheme="minorBidi" w:hAnsiTheme="minorBidi"/>
          <w:sz w:val="20"/>
          <w:szCs w:val="20"/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D362AD" w:rsidRPr="00A7013A" w:rsidTr="00005BE9">
        <w:tc>
          <w:tcPr>
            <w:tcW w:w="2952" w:type="dxa"/>
          </w:tcPr>
          <w:p w:rsidR="00D362AD" w:rsidRPr="00A7013A" w:rsidRDefault="00D362AD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D362AD" w:rsidRPr="00A7013A" w:rsidRDefault="00D362AD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D362AD" w:rsidRPr="00A7013A" w:rsidRDefault="00D362AD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 w:rsidRPr="006232F6">
              <w:t>Control Panel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2.1.4.44</w:t>
            </w:r>
          </w:p>
        </w:tc>
        <w:tc>
          <w:tcPr>
            <w:tcW w:w="2952" w:type="dxa"/>
          </w:tcPr>
          <w:p w:rsidR="00D362AD" w:rsidRPr="006232F6" w:rsidRDefault="00D362AD" w:rsidP="00005BE9">
            <w:r w:rsidRPr="006232F6">
              <w:t>4A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 w:rsidRPr="006232F6">
              <w:t>RF Module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4.6.0.23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3A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 w:rsidRPr="006232F6">
              <w:t>PIR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0.4.0.5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3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D362AD" w:rsidRPr="006232F6" w:rsidRDefault="00D362AD" w:rsidP="00005BE9">
            <w:r>
              <w:t>1.2.0.15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3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 w:rsidRPr="00A7013A">
              <w:t>Magnet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0.6.0.7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4A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 w:rsidRPr="00A7013A">
              <w:t>Technical Contact</w:t>
            </w:r>
          </w:p>
        </w:tc>
        <w:tc>
          <w:tcPr>
            <w:tcW w:w="2952" w:type="dxa"/>
          </w:tcPr>
          <w:p w:rsidR="00D362AD" w:rsidRDefault="00D362AD" w:rsidP="00005BE9">
            <w:r w:rsidRPr="006072B4">
              <w:t>0.6.0.7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4A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>
              <w:t>Indoor Siren</w:t>
            </w:r>
          </w:p>
        </w:tc>
        <w:tc>
          <w:tcPr>
            <w:tcW w:w="2952" w:type="dxa"/>
          </w:tcPr>
          <w:p w:rsidR="00D362AD" w:rsidRDefault="00D362AD" w:rsidP="00005BE9">
            <w:r>
              <w:t>0.6.0.6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2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>
              <w:t>Outdoor Siren</w:t>
            </w:r>
          </w:p>
        </w:tc>
        <w:tc>
          <w:tcPr>
            <w:tcW w:w="2952" w:type="dxa"/>
          </w:tcPr>
          <w:p w:rsidR="00D362AD" w:rsidRDefault="00D362AD" w:rsidP="00005BE9">
            <w:r>
              <w:t>0.6.0.6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2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>
              <w:t>I/O Device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1.1.0.11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2B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>
              <w:t>Keyfob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0.2.0.3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1A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>
              <w:t>GBD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1.4.0.21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1B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>
              <w:t>LCD Keypad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1.0.5.11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1B</w:t>
            </w:r>
          </w:p>
        </w:tc>
      </w:tr>
    </w:tbl>
    <w:p w:rsidR="00D362AD" w:rsidRPr="007467BE" w:rsidRDefault="00D362AD" w:rsidP="00D362AD">
      <w:pPr>
        <w:rPr>
          <w:rFonts w:asciiTheme="minorBidi" w:hAnsiTheme="minorBidi"/>
          <w:sz w:val="20"/>
          <w:szCs w:val="20"/>
        </w:rPr>
      </w:pPr>
    </w:p>
    <w:p w:rsidR="00D362AD" w:rsidRPr="00483824" w:rsidRDefault="00D362AD" w:rsidP="00D362AD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483824">
        <w:rPr>
          <w:rFonts w:asciiTheme="minorBidi" w:hAnsiTheme="minorBidi"/>
          <w:sz w:val="20"/>
          <w:szCs w:val="20"/>
          <w:u w:val="single"/>
        </w:rPr>
        <w:t>Changes:</w:t>
      </w:r>
    </w:p>
    <w:p w:rsidR="007467BE" w:rsidRPr="00D362AD" w:rsidRDefault="007467BE" w:rsidP="00AD563B">
      <w:pPr>
        <w:pStyle w:val="ListParagraph"/>
        <w:numPr>
          <w:ilvl w:val="0"/>
          <w:numId w:val="28"/>
        </w:numPr>
        <w:rPr>
          <w:rFonts w:asciiTheme="minorBidi" w:hAnsiTheme="minorBidi"/>
          <w:sz w:val="20"/>
          <w:szCs w:val="20"/>
        </w:rPr>
      </w:pPr>
      <w:r w:rsidRPr="00D362AD">
        <w:rPr>
          <w:rFonts w:asciiTheme="minorBidi" w:hAnsiTheme="minorBidi"/>
          <w:sz w:val="20"/>
          <w:szCs w:val="20"/>
        </w:rPr>
        <w:t>fixed parsing of Time Zone slots for vital alarm</w:t>
      </w:r>
    </w:p>
    <w:p w:rsidR="007467BE" w:rsidRPr="00D362AD" w:rsidRDefault="007467BE" w:rsidP="00AD563B">
      <w:pPr>
        <w:pStyle w:val="ListParagraph"/>
        <w:numPr>
          <w:ilvl w:val="0"/>
          <w:numId w:val="28"/>
        </w:numPr>
        <w:rPr>
          <w:rFonts w:asciiTheme="minorBidi" w:hAnsiTheme="minorBidi"/>
          <w:sz w:val="20"/>
          <w:szCs w:val="20"/>
        </w:rPr>
      </w:pPr>
      <w:r w:rsidRPr="00D362AD">
        <w:rPr>
          <w:rFonts w:asciiTheme="minorBidi" w:hAnsiTheme="minorBidi"/>
          <w:sz w:val="20"/>
          <w:szCs w:val="20"/>
        </w:rPr>
        <w:t>fixed handling of stuck events buffer in Crow Library</w:t>
      </w:r>
    </w:p>
    <w:p w:rsidR="007467BE" w:rsidRPr="00D362AD" w:rsidRDefault="007467BE" w:rsidP="00AD563B">
      <w:pPr>
        <w:pStyle w:val="ListParagraph"/>
        <w:numPr>
          <w:ilvl w:val="0"/>
          <w:numId w:val="28"/>
        </w:numPr>
        <w:rPr>
          <w:rFonts w:asciiTheme="minorBidi" w:hAnsiTheme="minorBidi"/>
          <w:sz w:val="20"/>
          <w:szCs w:val="20"/>
        </w:rPr>
      </w:pPr>
      <w:r w:rsidRPr="00D362AD">
        <w:rPr>
          <w:rFonts w:asciiTheme="minorBidi" w:hAnsiTheme="minorBidi"/>
          <w:sz w:val="20"/>
          <w:szCs w:val="20"/>
        </w:rPr>
        <w:t>removed duplicate Configure MCU control command codes</w:t>
      </w:r>
    </w:p>
    <w:p w:rsidR="007467BE" w:rsidRPr="00D362AD" w:rsidRDefault="007467BE" w:rsidP="00AD563B">
      <w:pPr>
        <w:pStyle w:val="ListParagraph"/>
        <w:numPr>
          <w:ilvl w:val="0"/>
          <w:numId w:val="28"/>
        </w:numPr>
        <w:rPr>
          <w:rFonts w:asciiTheme="minorBidi" w:hAnsiTheme="minorBidi"/>
          <w:sz w:val="20"/>
          <w:szCs w:val="20"/>
        </w:rPr>
      </w:pPr>
      <w:r w:rsidRPr="00D362AD">
        <w:rPr>
          <w:rFonts w:asciiTheme="minorBidi" w:hAnsiTheme="minorBidi"/>
          <w:sz w:val="20"/>
          <w:szCs w:val="20"/>
        </w:rPr>
        <w:t>added debug messages for configuration parsing processing</w:t>
      </w:r>
    </w:p>
    <w:p w:rsidR="00D362AD" w:rsidRDefault="00D362AD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br w:type="page"/>
      </w:r>
    </w:p>
    <w:p w:rsidR="007467BE" w:rsidRPr="007467BE" w:rsidRDefault="007467BE" w:rsidP="00D362AD">
      <w:pPr>
        <w:pStyle w:val="Heading2"/>
      </w:pPr>
      <w:bookmarkStart w:id="87" w:name="_Toc523816848"/>
      <w:r w:rsidRPr="007467BE">
        <w:lastRenderedPageBreak/>
        <w:t>Release Date: 3/2/2016</w:t>
      </w:r>
      <w:bookmarkEnd w:id="87"/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>SVN Location: https://subversion.ise.de/svn/gira/AlarmSystemCrow</w:t>
      </w:r>
    </w:p>
    <w:p w:rsidR="007467BE" w:rsidRPr="00D362AD" w:rsidRDefault="007467BE" w:rsidP="00D362AD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D362AD">
        <w:rPr>
          <w:rFonts w:asciiTheme="minorBidi" w:hAnsiTheme="minorBidi"/>
          <w:sz w:val="20"/>
          <w:szCs w:val="20"/>
          <w:u w:val="single"/>
        </w:rPr>
        <w:t>The Package includes:</w:t>
      </w:r>
    </w:p>
    <w:p w:rsidR="007467BE" w:rsidRPr="00D362AD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D362AD">
        <w:rPr>
          <w:rFonts w:asciiTheme="minorBidi" w:hAnsiTheme="minorBidi"/>
          <w:sz w:val="20"/>
          <w:szCs w:val="20"/>
        </w:rPr>
        <w:t>CrowLibrary</w:t>
      </w:r>
      <w:proofErr w:type="spellEnd"/>
      <w:r w:rsidRPr="00D362AD">
        <w:rPr>
          <w:rFonts w:asciiTheme="minorBidi" w:hAnsiTheme="minorBidi"/>
          <w:sz w:val="20"/>
          <w:szCs w:val="20"/>
        </w:rPr>
        <w:t xml:space="preserve"> Version 2.1.2.24</w:t>
      </w:r>
    </w:p>
    <w:p w:rsidR="007467BE" w:rsidRPr="00D362AD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D362AD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D362AD">
        <w:rPr>
          <w:rFonts w:asciiTheme="minorBidi" w:hAnsiTheme="minorBidi"/>
          <w:sz w:val="20"/>
          <w:szCs w:val="20"/>
        </w:rPr>
        <w:t>IPMApplication</w:t>
      </w:r>
      <w:proofErr w:type="spellEnd"/>
      <w:r w:rsidRPr="00D362AD">
        <w:rPr>
          <w:rFonts w:asciiTheme="minorBidi" w:hAnsiTheme="minorBidi"/>
          <w:sz w:val="20"/>
          <w:szCs w:val="20"/>
        </w:rPr>
        <w:t xml:space="preserve"> Version 2.1.3.23</w:t>
      </w:r>
    </w:p>
    <w:p w:rsidR="007467BE" w:rsidRPr="00D362AD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D362AD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D362AD">
        <w:rPr>
          <w:rFonts w:asciiTheme="minorBidi" w:hAnsiTheme="minorBidi"/>
          <w:sz w:val="20"/>
          <w:szCs w:val="20"/>
        </w:rPr>
        <w:t>UpdateFirmware</w:t>
      </w:r>
      <w:proofErr w:type="spellEnd"/>
      <w:r w:rsidRPr="00D362AD">
        <w:rPr>
          <w:rFonts w:asciiTheme="minorBidi" w:hAnsiTheme="minorBidi"/>
          <w:sz w:val="20"/>
          <w:szCs w:val="20"/>
        </w:rPr>
        <w:t xml:space="preserve"> Version 1.6.2.67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</w:p>
    <w:p w:rsidR="007467BE" w:rsidRPr="00D362AD" w:rsidRDefault="007467BE" w:rsidP="00D362AD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D362AD">
        <w:rPr>
          <w:rFonts w:asciiTheme="minorBidi" w:hAnsiTheme="minorBidi"/>
          <w:sz w:val="20"/>
          <w:szCs w:val="20"/>
          <w:u w:val="single"/>
        </w:rPr>
        <w:t xml:space="preserve"> </w:t>
      </w:r>
      <w:r w:rsidR="00D362AD" w:rsidRPr="00D362AD">
        <w:rPr>
          <w:rFonts w:asciiTheme="minorBidi" w:hAnsiTheme="minorBidi"/>
          <w:sz w:val="20"/>
          <w:szCs w:val="20"/>
          <w:u w:val="single"/>
        </w:rPr>
        <w:t>Compatibility</w:t>
      </w:r>
      <w:r w:rsidRPr="00D362AD">
        <w:rPr>
          <w:rFonts w:asciiTheme="minorBidi" w:hAnsiTheme="minorBidi"/>
          <w:sz w:val="20"/>
          <w:szCs w:val="20"/>
          <w:u w:val="single"/>
        </w:rPr>
        <w:t>:</w:t>
      </w:r>
    </w:p>
    <w:p w:rsidR="007467BE" w:rsidRPr="00D362AD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D362AD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D362AD">
        <w:rPr>
          <w:rFonts w:asciiTheme="minorBidi" w:hAnsiTheme="minorBidi"/>
          <w:sz w:val="20"/>
          <w:szCs w:val="20"/>
        </w:rPr>
        <w:t xml:space="preserve"> Version 1.0.6.17</w:t>
      </w:r>
    </w:p>
    <w:p w:rsidR="007467BE" w:rsidRPr="00D362AD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D362AD">
        <w:rPr>
          <w:rFonts w:asciiTheme="minorBidi" w:hAnsiTheme="minorBidi"/>
          <w:sz w:val="20"/>
          <w:szCs w:val="20"/>
        </w:rPr>
        <w:t>Gira</w:t>
      </w:r>
      <w:proofErr w:type="spellEnd"/>
      <w:r w:rsidRPr="00D362AD">
        <w:rPr>
          <w:rFonts w:asciiTheme="minorBidi" w:hAnsiTheme="minorBidi"/>
          <w:sz w:val="20"/>
          <w:szCs w:val="20"/>
        </w:rPr>
        <w:t xml:space="preserve"> Device Package : 1.0.321.0</w:t>
      </w:r>
    </w:p>
    <w:p w:rsidR="007467BE" w:rsidRPr="00D362AD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D362AD">
        <w:rPr>
          <w:rFonts w:asciiTheme="minorBidi" w:hAnsiTheme="minorBidi"/>
          <w:sz w:val="20"/>
          <w:szCs w:val="20"/>
        </w:rPr>
        <w:t>XSD version 1.0.0.8</w:t>
      </w:r>
    </w:p>
    <w:p w:rsidR="007467BE" w:rsidRPr="00D362AD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D362AD">
        <w:rPr>
          <w:rFonts w:asciiTheme="minorBidi" w:hAnsiTheme="minorBidi"/>
          <w:sz w:val="20"/>
          <w:szCs w:val="20"/>
        </w:rPr>
        <w:t>GPA Version 2.0.6068</w:t>
      </w:r>
    </w:p>
    <w:p w:rsidR="00D362AD" w:rsidRPr="00070691" w:rsidRDefault="007467BE" w:rsidP="00D362AD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r w:rsidR="00D362AD" w:rsidRPr="00070691">
        <w:rPr>
          <w:rFonts w:asciiTheme="minorBidi" w:hAnsiTheme="minorBidi"/>
          <w:sz w:val="20"/>
          <w:szCs w:val="20"/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D362AD" w:rsidRPr="00A7013A" w:rsidTr="00005BE9">
        <w:tc>
          <w:tcPr>
            <w:tcW w:w="2952" w:type="dxa"/>
          </w:tcPr>
          <w:p w:rsidR="00D362AD" w:rsidRPr="00A7013A" w:rsidRDefault="00D362AD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D362AD" w:rsidRPr="00A7013A" w:rsidRDefault="00D362AD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D362AD" w:rsidRPr="00A7013A" w:rsidRDefault="00D362AD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 w:rsidRPr="006232F6">
              <w:t>Control Panel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2.1.4.44</w:t>
            </w:r>
          </w:p>
        </w:tc>
        <w:tc>
          <w:tcPr>
            <w:tcW w:w="2952" w:type="dxa"/>
          </w:tcPr>
          <w:p w:rsidR="00D362AD" w:rsidRPr="006232F6" w:rsidRDefault="00D362AD" w:rsidP="00005BE9">
            <w:r w:rsidRPr="006232F6">
              <w:t>4A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 w:rsidRPr="006232F6">
              <w:t>RF Module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4.6.0.23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3A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 w:rsidRPr="006232F6">
              <w:t>PIR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0.4.0.5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3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D362AD" w:rsidRPr="006232F6" w:rsidRDefault="00D362AD" w:rsidP="00005BE9">
            <w:r>
              <w:t>1.2.0.15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3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 w:rsidRPr="00A7013A">
              <w:t>Magnet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0.6.0.7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4A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 w:rsidRPr="00A7013A">
              <w:t>Technical Contact</w:t>
            </w:r>
          </w:p>
        </w:tc>
        <w:tc>
          <w:tcPr>
            <w:tcW w:w="2952" w:type="dxa"/>
          </w:tcPr>
          <w:p w:rsidR="00D362AD" w:rsidRDefault="00D362AD" w:rsidP="00005BE9">
            <w:r w:rsidRPr="006072B4">
              <w:t>0.6.0.7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4A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>
              <w:t>Indoor Siren</w:t>
            </w:r>
          </w:p>
        </w:tc>
        <w:tc>
          <w:tcPr>
            <w:tcW w:w="2952" w:type="dxa"/>
          </w:tcPr>
          <w:p w:rsidR="00D362AD" w:rsidRDefault="00D362AD" w:rsidP="00005BE9">
            <w:r>
              <w:t>0.6.0.6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2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>
              <w:t>Outdoor Siren</w:t>
            </w:r>
          </w:p>
        </w:tc>
        <w:tc>
          <w:tcPr>
            <w:tcW w:w="2952" w:type="dxa"/>
          </w:tcPr>
          <w:p w:rsidR="00D362AD" w:rsidRDefault="00D362AD" w:rsidP="00005BE9">
            <w:r>
              <w:t>0.6.0.6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2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>
              <w:t>I/O Device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1.1.0.11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2B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>
              <w:t>Keyfob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0.2.0.3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1A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>
              <w:t>GBD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1.4.0.21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1B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>
              <w:t>LCD Keypad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1.0.5.11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1B</w:t>
            </w:r>
          </w:p>
        </w:tc>
      </w:tr>
    </w:tbl>
    <w:p w:rsidR="00D362AD" w:rsidRPr="007467BE" w:rsidRDefault="00D362AD" w:rsidP="00D362AD">
      <w:pPr>
        <w:rPr>
          <w:rFonts w:asciiTheme="minorBidi" w:hAnsiTheme="minorBidi"/>
          <w:sz w:val="20"/>
          <w:szCs w:val="20"/>
        </w:rPr>
      </w:pPr>
    </w:p>
    <w:p w:rsidR="00D362AD" w:rsidRPr="00483824" w:rsidRDefault="00D362AD" w:rsidP="00D362AD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483824">
        <w:rPr>
          <w:rFonts w:asciiTheme="minorBidi" w:hAnsiTheme="minorBidi"/>
          <w:sz w:val="20"/>
          <w:szCs w:val="20"/>
          <w:u w:val="single"/>
        </w:rPr>
        <w:t>Changes:</w:t>
      </w:r>
    </w:p>
    <w:p w:rsidR="007467BE" w:rsidRPr="00D362AD" w:rsidRDefault="007467BE" w:rsidP="00AD563B">
      <w:pPr>
        <w:pStyle w:val="ListParagraph"/>
        <w:numPr>
          <w:ilvl w:val="0"/>
          <w:numId w:val="29"/>
        </w:numPr>
        <w:rPr>
          <w:rFonts w:asciiTheme="minorBidi" w:hAnsiTheme="minorBidi"/>
          <w:sz w:val="20"/>
          <w:szCs w:val="20"/>
        </w:rPr>
      </w:pPr>
      <w:r w:rsidRPr="00D362AD">
        <w:rPr>
          <w:rFonts w:asciiTheme="minorBidi" w:hAnsiTheme="minorBidi"/>
          <w:sz w:val="20"/>
          <w:szCs w:val="20"/>
        </w:rPr>
        <w:t>Any user except installer can deactivate alarms.</w:t>
      </w:r>
    </w:p>
    <w:p w:rsidR="007467BE" w:rsidRPr="00D362AD" w:rsidRDefault="007467BE" w:rsidP="00AD563B">
      <w:pPr>
        <w:pStyle w:val="ListParagraph"/>
        <w:numPr>
          <w:ilvl w:val="0"/>
          <w:numId w:val="29"/>
        </w:numPr>
        <w:rPr>
          <w:rFonts w:asciiTheme="minorBidi" w:hAnsiTheme="minorBidi"/>
          <w:sz w:val="20"/>
          <w:szCs w:val="20"/>
        </w:rPr>
      </w:pPr>
      <w:proofErr w:type="spellStart"/>
      <w:r w:rsidRPr="00D362AD">
        <w:rPr>
          <w:rFonts w:asciiTheme="minorBidi" w:hAnsiTheme="minorBidi"/>
          <w:sz w:val="20"/>
          <w:szCs w:val="20"/>
        </w:rPr>
        <w:t>PirCam</w:t>
      </w:r>
      <w:proofErr w:type="spellEnd"/>
      <w:r w:rsidRPr="00D362AD">
        <w:rPr>
          <w:rFonts w:asciiTheme="minorBidi" w:hAnsiTheme="minorBidi"/>
          <w:sz w:val="20"/>
          <w:szCs w:val="20"/>
        </w:rPr>
        <w:t xml:space="preserve"> Profile can be changed.</w:t>
      </w:r>
    </w:p>
    <w:p w:rsidR="007467BE" w:rsidRPr="00D362AD" w:rsidRDefault="007467BE" w:rsidP="00AD563B">
      <w:pPr>
        <w:pStyle w:val="ListParagraph"/>
        <w:numPr>
          <w:ilvl w:val="0"/>
          <w:numId w:val="29"/>
        </w:numPr>
        <w:rPr>
          <w:rFonts w:asciiTheme="minorBidi" w:hAnsiTheme="minorBidi"/>
          <w:sz w:val="20"/>
          <w:szCs w:val="20"/>
        </w:rPr>
      </w:pPr>
      <w:r w:rsidRPr="00D362AD">
        <w:rPr>
          <w:rFonts w:asciiTheme="minorBidi" w:hAnsiTheme="minorBidi"/>
          <w:sz w:val="20"/>
          <w:szCs w:val="20"/>
        </w:rPr>
        <w:t>I/O Module Normally Open &amp; Normally Closed are now working.</w:t>
      </w:r>
    </w:p>
    <w:p w:rsidR="007467BE" w:rsidRPr="00D362AD" w:rsidRDefault="007467BE" w:rsidP="00AD563B">
      <w:pPr>
        <w:pStyle w:val="ListParagraph"/>
        <w:numPr>
          <w:ilvl w:val="0"/>
          <w:numId w:val="29"/>
        </w:numPr>
        <w:rPr>
          <w:rFonts w:asciiTheme="minorBidi" w:hAnsiTheme="minorBidi"/>
          <w:sz w:val="20"/>
          <w:szCs w:val="20"/>
        </w:rPr>
      </w:pPr>
      <w:r w:rsidRPr="00D362AD">
        <w:rPr>
          <w:rFonts w:asciiTheme="minorBidi" w:hAnsiTheme="minorBidi"/>
          <w:sz w:val="20"/>
          <w:szCs w:val="20"/>
        </w:rPr>
        <w:t xml:space="preserve">New </w:t>
      </w:r>
      <w:proofErr w:type="spellStart"/>
      <w:r w:rsidRPr="00D362AD">
        <w:rPr>
          <w:rFonts w:asciiTheme="minorBidi" w:hAnsiTheme="minorBidi"/>
          <w:sz w:val="20"/>
          <w:szCs w:val="20"/>
        </w:rPr>
        <w:t>KeyPad</w:t>
      </w:r>
      <w:proofErr w:type="spellEnd"/>
      <w:r w:rsidRPr="00D362AD">
        <w:rPr>
          <w:rFonts w:asciiTheme="minorBidi" w:hAnsiTheme="minorBidi"/>
          <w:sz w:val="20"/>
          <w:szCs w:val="20"/>
        </w:rPr>
        <w:t xml:space="preserve"> release.</w:t>
      </w:r>
    </w:p>
    <w:p w:rsidR="007467BE" w:rsidRPr="00D362AD" w:rsidRDefault="007467BE" w:rsidP="00AD563B">
      <w:pPr>
        <w:pStyle w:val="ListParagraph"/>
        <w:numPr>
          <w:ilvl w:val="0"/>
          <w:numId w:val="29"/>
        </w:numPr>
        <w:rPr>
          <w:rFonts w:asciiTheme="minorBidi" w:hAnsiTheme="minorBidi"/>
          <w:sz w:val="20"/>
          <w:szCs w:val="20"/>
        </w:rPr>
      </w:pPr>
      <w:r w:rsidRPr="00D362AD">
        <w:rPr>
          <w:rFonts w:asciiTheme="minorBidi" w:hAnsiTheme="minorBidi"/>
          <w:sz w:val="20"/>
          <w:szCs w:val="20"/>
        </w:rPr>
        <w:t>Double Panic Event is now working.</w:t>
      </w:r>
    </w:p>
    <w:p w:rsidR="007467BE" w:rsidRPr="00D362AD" w:rsidRDefault="007467BE" w:rsidP="00AD563B">
      <w:pPr>
        <w:pStyle w:val="ListParagraph"/>
        <w:numPr>
          <w:ilvl w:val="0"/>
          <w:numId w:val="29"/>
        </w:numPr>
        <w:rPr>
          <w:rFonts w:asciiTheme="minorBidi" w:hAnsiTheme="minorBidi"/>
          <w:sz w:val="20"/>
          <w:szCs w:val="20"/>
        </w:rPr>
      </w:pPr>
      <w:r w:rsidRPr="00D362AD">
        <w:rPr>
          <w:rFonts w:asciiTheme="minorBidi" w:hAnsiTheme="minorBidi"/>
          <w:sz w:val="20"/>
          <w:szCs w:val="20"/>
        </w:rPr>
        <w:t>Technical Alarm &amp; Technical Alarm Urgent bug fix.</w:t>
      </w:r>
    </w:p>
    <w:p w:rsidR="007467BE" w:rsidRPr="00D362AD" w:rsidRDefault="007467BE" w:rsidP="00AD563B">
      <w:pPr>
        <w:pStyle w:val="ListParagraph"/>
        <w:numPr>
          <w:ilvl w:val="0"/>
          <w:numId w:val="29"/>
        </w:numPr>
        <w:rPr>
          <w:rFonts w:asciiTheme="minorBidi" w:hAnsiTheme="minorBidi"/>
          <w:sz w:val="20"/>
          <w:szCs w:val="20"/>
        </w:rPr>
      </w:pPr>
      <w:r w:rsidRPr="00D362AD">
        <w:rPr>
          <w:rFonts w:asciiTheme="minorBidi" w:hAnsiTheme="minorBidi"/>
          <w:sz w:val="20"/>
          <w:szCs w:val="20"/>
        </w:rPr>
        <w:t>Arming after Bypass bug fix.</w:t>
      </w:r>
    </w:p>
    <w:p w:rsidR="00D362AD" w:rsidRDefault="00D362AD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br w:type="page"/>
      </w:r>
    </w:p>
    <w:p w:rsidR="007467BE" w:rsidRPr="007467BE" w:rsidRDefault="007467BE" w:rsidP="00D362AD">
      <w:pPr>
        <w:pStyle w:val="Heading2"/>
      </w:pPr>
      <w:bookmarkStart w:id="88" w:name="_Toc523816849"/>
      <w:r w:rsidRPr="007467BE">
        <w:lastRenderedPageBreak/>
        <w:t>Release Date: 2/2/2016</w:t>
      </w:r>
      <w:bookmarkEnd w:id="88"/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>SVN Location: https://subversion.ise.de/svn/gira/AlarmSystemCrow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</w:p>
    <w:p w:rsidR="007467BE" w:rsidRPr="00D362AD" w:rsidRDefault="007467BE" w:rsidP="00D362AD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D362AD">
        <w:rPr>
          <w:rFonts w:asciiTheme="minorBidi" w:hAnsiTheme="minorBidi"/>
          <w:sz w:val="20"/>
          <w:szCs w:val="20"/>
          <w:u w:val="single"/>
        </w:rPr>
        <w:t>The Package includes:</w:t>
      </w:r>
    </w:p>
    <w:p w:rsidR="007467BE" w:rsidRPr="00D362AD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proofErr w:type="spellStart"/>
      <w:r w:rsidRPr="00D362AD">
        <w:rPr>
          <w:rFonts w:asciiTheme="minorBidi" w:hAnsiTheme="minorBidi"/>
          <w:sz w:val="20"/>
          <w:szCs w:val="20"/>
        </w:rPr>
        <w:t>CrowLibrary</w:t>
      </w:r>
      <w:proofErr w:type="spellEnd"/>
      <w:r w:rsidRPr="00D362AD">
        <w:rPr>
          <w:rFonts w:asciiTheme="minorBidi" w:hAnsiTheme="minorBidi"/>
          <w:sz w:val="20"/>
          <w:szCs w:val="20"/>
        </w:rPr>
        <w:t xml:space="preserve"> Version 2.1.2.24</w:t>
      </w:r>
    </w:p>
    <w:p w:rsidR="007467BE" w:rsidRPr="00D362AD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D362AD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D362AD">
        <w:rPr>
          <w:rFonts w:asciiTheme="minorBidi" w:hAnsiTheme="minorBidi"/>
          <w:sz w:val="20"/>
          <w:szCs w:val="20"/>
        </w:rPr>
        <w:t>IPMApplication</w:t>
      </w:r>
      <w:proofErr w:type="spellEnd"/>
      <w:r w:rsidRPr="00D362AD">
        <w:rPr>
          <w:rFonts w:asciiTheme="minorBidi" w:hAnsiTheme="minorBidi"/>
          <w:sz w:val="20"/>
          <w:szCs w:val="20"/>
        </w:rPr>
        <w:t xml:space="preserve"> Version 2.1.3.23</w:t>
      </w:r>
    </w:p>
    <w:p w:rsidR="007467BE" w:rsidRPr="00D362AD" w:rsidRDefault="007467BE" w:rsidP="00AD563B">
      <w:pPr>
        <w:pStyle w:val="ListParagraph"/>
        <w:numPr>
          <w:ilvl w:val="0"/>
          <w:numId w:val="16"/>
        </w:numPr>
        <w:rPr>
          <w:rFonts w:asciiTheme="minorBidi" w:hAnsiTheme="minorBidi"/>
          <w:sz w:val="20"/>
          <w:szCs w:val="20"/>
        </w:rPr>
      </w:pPr>
      <w:r w:rsidRPr="00D362AD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D362AD">
        <w:rPr>
          <w:rFonts w:asciiTheme="minorBidi" w:hAnsiTheme="minorBidi"/>
          <w:sz w:val="20"/>
          <w:szCs w:val="20"/>
        </w:rPr>
        <w:t>UpdateFirmware</w:t>
      </w:r>
      <w:proofErr w:type="spellEnd"/>
      <w:r w:rsidRPr="00D362AD">
        <w:rPr>
          <w:rFonts w:asciiTheme="minorBidi" w:hAnsiTheme="minorBidi"/>
          <w:sz w:val="20"/>
          <w:szCs w:val="20"/>
        </w:rPr>
        <w:t xml:space="preserve"> Version 1.6.2.67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</w:p>
    <w:p w:rsidR="007467BE" w:rsidRPr="00D362AD" w:rsidRDefault="007467BE" w:rsidP="00D362AD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D362AD">
        <w:rPr>
          <w:rFonts w:asciiTheme="minorBidi" w:hAnsiTheme="minorBidi"/>
          <w:sz w:val="20"/>
          <w:szCs w:val="20"/>
          <w:u w:val="single"/>
        </w:rPr>
        <w:t xml:space="preserve"> </w:t>
      </w:r>
      <w:r w:rsidR="00D362AD" w:rsidRPr="00D362AD">
        <w:rPr>
          <w:rFonts w:asciiTheme="minorBidi" w:hAnsiTheme="minorBidi"/>
          <w:sz w:val="20"/>
          <w:szCs w:val="20"/>
          <w:u w:val="single"/>
        </w:rPr>
        <w:t>Compatibility</w:t>
      </w:r>
      <w:r w:rsidRPr="00D362AD">
        <w:rPr>
          <w:rFonts w:asciiTheme="minorBidi" w:hAnsiTheme="minorBidi"/>
          <w:sz w:val="20"/>
          <w:szCs w:val="20"/>
          <w:u w:val="single"/>
        </w:rPr>
        <w:t>:</w:t>
      </w:r>
    </w:p>
    <w:p w:rsidR="007467BE" w:rsidRPr="00D362AD" w:rsidRDefault="007467BE" w:rsidP="00AD563B">
      <w:pPr>
        <w:pStyle w:val="ListParagraph"/>
        <w:numPr>
          <w:ilvl w:val="0"/>
          <w:numId w:val="30"/>
        </w:numPr>
        <w:rPr>
          <w:rFonts w:asciiTheme="minorBidi" w:hAnsiTheme="minorBidi"/>
          <w:sz w:val="20"/>
          <w:szCs w:val="20"/>
        </w:rPr>
      </w:pPr>
      <w:proofErr w:type="spellStart"/>
      <w:r w:rsidRPr="00D362AD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D362AD">
        <w:rPr>
          <w:rFonts w:asciiTheme="minorBidi" w:hAnsiTheme="minorBidi"/>
          <w:sz w:val="20"/>
          <w:szCs w:val="20"/>
        </w:rPr>
        <w:t xml:space="preserve"> Version 1.0.6.17</w:t>
      </w:r>
    </w:p>
    <w:p w:rsidR="007467BE" w:rsidRPr="00D362AD" w:rsidRDefault="007467BE" w:rsidP="00AD563B">
      <w:pPr>
        <w:pStyle w:val="ListParagraph"/>
        <w:numPr>
          <w:ilvl w:val="0"/>
          <w:numId w:val="30"/>
        </w:numPr>
        <w:rPr>
          <w:rFonts w:asciiTheme="minorBidi" w:hAnsiTheme="minorBidi"/>
          <w:sz w:val="20"/>
          <w:szCs w:val="20"/>
        </w:rPr>
      </w:pPr>
      <w:proofErr w:type="spellStart"/>
      <w:r w:rsidRPr="00D362AD">
        <w:rPr>
          <w:rFonts w:asciiTheme="minorBidi" w:hAnsiTheme="minorBidi"/>
          <w:sz w:val="20"/>
          <w:szCs w:val="20"/>
        </w:rPr>
        <w:t>Gira</w:t>
      </w:r>
      <w:proofErr w:type="spellEnd"/>
      <w:r w:rsidRPr="00D362AD">
        <w:rPr>
          <w:rFonts w:asciiTheme="minorBidi" w:hAnsiTheme="minorBidi"/>
          <w:sz w:val="20"/>
          <w:szCs w:val="20"/>
        </w:rPr>
        <w:t xml:space="preserve"> Device Package : 1.0.321.0</w:t>
      </w:r>
    </w:p>
    <w:p w:rsidR="007467BE" w:rsidRPr="00D362AD" w:rsidRDefault="007467BE" w:rsidP="00AD563B">
      <w:pPr>
        <w:pStyle w:val="ListParagraph"/>
        <w:numPr>
          <w:ilvl w:val="0"/>
          <w:numId w:val="30"/>
        </w:numPr>
        <w:rPr>
          <w:rFonts w:asciiTheme="minorBidi" w:hAnsiTheme="minorBidi"/>
          <w:sz w:val="20"/>
          <w:szCs w:val="20"/>
        </w:rPr>
      </w:pPr>
      <w:r w:rsidRPr="00D362AD">
        <w:rPr>
          <w:rFonts w:asciiTheme="minorBidi" w:hAnsiTheme="minorBidi"/>
          <w:sz w:val="20"/>
          <w:szCs w:val="20"/>
        </w:rPr>
        <w:t>XSD version 1.0.0.8</w:t>
      </w:r>
    </w:p>
    <w:p w:rsidR="007467BE" w:rsidRPr="00D362AD" w:rsidRDefault="007467BE" w:rsidP="00AD563B">
      <w:pPr>
        <w:pStyle w:val="ListParagraph"/>
        <w:numPr>
          <w:ilvl w:val="0"/>
          <w:numId w:val="30"/>
        </w:numPr>
        <w:rPr>
          <w:rFonts w:asciiTheme="minorBidi" w:hAnsiTheme="minorBidi"/>
          <w:sz w:val="20"/>
          <w:szCs w:val="20"/>
        </w:rPr>
      </w:pPr>
      <w:r w:rsidRPr="00D362AD">
        <w:rPr>
          <w:rFonts w:asciiTheme="minorBidi" w:hAnsiTheme="minorBidi"/>
          <w:sz w:val="20"/>
          <w:szCs w:val="20"/>
        </w:rPr>
        <w:t>GPA Version 2.0.6068</w:t>
      </w:r>
    </w:p>
    <w:p w:rsidR="00D362AD" w:rsidRPr="00070691" w:rsidRDefault="007467BE" w:rsidP="00D362AD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r w:rsidR="00D362AD" w:rsidRPr="00070691">
        <w:rPr>
          <w:rFonts w:asciiTheme="minorBidi" w:hAnsiTheme="minorBidi"/>
          <w:sz w:val="20"/>
          <w:szCs w:val="20"/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D362AD" w:rsidRPr="00A7013A" w:rsidTr="00005BE9">
        <w:tc>
          <w:tcPr>
            <w:tcW w:w="2952" w:type="dxa"/>
          </w:tcPr>
          <w:p w:rsidR="00D362AD" w:rsidRPr="00A7013A" w:rsidRDefault="00D362AD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D362AD" w:rsidRPr="00A7013A" w:rsidRDefault="00D362AD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D362AD" w:rsidRPr="00A7013A" w:rsidRDefault="00D362AD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 w:rsidRPr="006232F6">
              <w:t>Control Panel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2.1.4.43</w:t>
            </w:r>
          </w:p>
        </w:tc>
        <w:tc>
          <w:tcPr>
            <w:tcW w:w="2952" w:type="dxa"/>
          </w:tcPr>
          <w:p w:rsidR="00D362AD" w:rsidRPr="006232F6" w:rsidRDefault="00D362AD" w:rsidP="00005BE9">
            <w:r w:rsidRPr="006232F6">
              <w:t>4A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 w:rsidRPr="006232F6">
              <w:t>RF Module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4.6.0.23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3A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 w:rsidRPr="006232F6">
              <w:t>PIR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0.4.0.5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3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D362AD" w:rsidRPr="006232F6" w:rsidRDefault="00D362AD" w:rsidP="00005BE9">
            <w:r>
              <w:t>1.2.0.15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3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 w:rsidRPr="00A7013A">
              <w:t>Magnet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0.6.0.7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4A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 w:rsidRPr="00A7013A">
              <w:t>Technical Contact</w:t>
            </w:r>
          </w:p>
        </w:tc>
        <w:tc>
          <w:tcPr>
            <w:tcW w:w="2952" w:type="dxa"/>
          </w:tcPr>
          <w:p w:rsidR="00D362AD" w:rsidRDefault="00D362AD" w:rsidP="00005BE9">
            <w:r w:rsidRPr="006072B4">
              <w:t>0.6.0.7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4A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>
              <w:t>Indoor Siren</w:t>
            </w:r>
          </w:p>
        </w:tc>
        <w:tc>
          <w:tcPr>
            <w:tcW w:w="2952" w:type="dxa"/>
          </w:tcPr>
          <w:p w:rsidR="00D362AD" w:rsidRDefault="00D362AD" w:rsidP="00005BE9">
            <w:r>
              <w:t>0.6.0.6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2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>
              <w:t>Outdoor Siren</w:t>
            </w:r>
          </w:p>
        </w:tc>
        <w:tc>
          <w:tcPr>
            <w:tcW w:w="2952" w:type="dxa"/>
          </w:tcPr>
          <w:p w:rsidR="00D362AD" w:rsidRDefault="00D362AD" w:rsidP="00005BE9">
            <w:r>
              <w:t>0.6.0.6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2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>
              <w:t>I/O Device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1.1.0.11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2B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>
              <w:t>Keyfob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0.2.0.3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1A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>
              <w:t>GBD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1.4.0.21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1B</w:t>
            </w:r>
          </w:p>
        </w:tc>
      </w:tr>
      <w:tr w:rsidR="00D362AD" w:rsidRPr="006232F6" w:rsidTr="00005BE9">
        <w:tc>
          <w:tcPr>
            <w:tcW w:w="2952" w:type="dxa"/>
          </w:tcPr>
          <w:p w:rsidR="00D362AD" w:rsidRPr="006232F6" w:rsidRDefault="00D362AD" w:rsidP="00005BE9">
            <w:r>
              <w:t>LCD Keypad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1.0.5.10</w:t>
            </w:r>
          </w:p>
        </w:tc>
        <w:tc>
          <w:tcPr>
            <w:tcW w:w="2952" w:type="dxa"/>
          </w:tcPr>
          <w:p w:rsidR="00D362AD" w:rsidRPr="006232F6" w:rsidRDefault="00D362AD" w:rsidP="00005BE9">
            <w:r>
              <w:t>1B</w:t>
            </w:r>
          </w:p>
        </w:tc>
      </w:tr>
    </w:tbl>
    <w:p w:rsidR="00D362AD" w:rsidRPr="007467BE" w:rsidRDefault="00D362AD" w:rsidP="00D362AD">
      <w:pPr>
        <w:rPr>
          <w:rFonts w:asciiTheme="minorBidi" w:hAnsiTheme="minorBidi"/>
          <w:sz w:val="20"/>
          <w:szCs w:val="20"/>
        </w:rPr>
      </w:pPr>
    </w:p>
    <w:p w:rsidR="00D362AD" w:rsidRPr="00483824" w:rsidRDefault="00D362AD" w:rsidP="00D362AD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483824">
        <w:rPr>
          <w:rFonts w:asciiTheme="minorBidi" w:hAnsiTheme="minorBidi"/>
          <w:sz w:val="20"/>
          <w:szCs w:val="20"/>
          <w:u w:val="single"/>
        </w:rPr>
        <w:t>Changes:</w:t>
      </w:r>
    </w:p>
    <w:p w:rsidR="007467BE" w:rsidRPr="00D362AD" w:rsidRDefault="007467BE" w:rsidP="00AD563B">
      <w:pPr>
        <w:pStyle w:val="ListParagraph"/>
        <w:numPr>
          <w:ilvl w:val="0"/>
          <w:numId w:val="31"/>
        </w:numPr>
        <w:rPr>
          <w:rFonts w:asciiTheme="minorBidi" w:hAnsiTheme="minorBidi"/>
          <w:sz w:val="20"/>
          <w:szCs w:val="20"/>
        </w:rPr>
      </w:pPr>
      <w:r w:rsidRPr="00D362AD">
        <w:rPr>
          <w:rFonts w:asciiTheme="minorBidi" w:hAnsiTheme="minorBidi"/>
          <w:sz w:val="20"/>
          <w:szCs w:val="20"/>
        </w:rPr>
        <w:t>Validation of Xml is removed for the time being.</w:t>
      </w:r>
    </w:p>
    <w:p w:rsidR="007467BE" w:rsidRPr="00D362AD" w:rsidRDefault="007467BE" w:rsidP="00AD563B">
      <w:pPr>
        <w:pStyle w:val="ListParagraph"/>
        <w:numPr>
          <w:ilvl w:val="0"/>
          <w:numId w:val="31"/>
        </w:numPr>
        <w:rPr>
          <w:rFonts w:asciiTheme="minorBidi" w:hAnsiTheme="minorBidi"/>
          <w:sz w:val="20"/>
          <w:szCs w:val="20"/>
        </w:rPr>
      </w:pPr>
      <w:r w:rsidRPr="00D362AD">
        <w:rPr>
          <w:rFonts w:asciiTheme="minorBidi" w:hAnsiTheme="minorBidi"/>
          <w:sz w:val="20"/>
          <w:szCs w:val="20"/>
        </w:rPr>
        <w:t xml:space="preserve">resolving </w:t>
      </w:r>
      <w:proofErr w:type="spellStart"/>
      <w:r w:rsidRPr="00D362AD">
        <w:rPr>
          <w:rFonts w:asciiTheme="minorBidi" w:hAnsiTheme="minorBidi"/>
          <w:sz w:val="20"/>
          <w:szCs w:val="20"/>
        </w:rPr>
        <w:t>phisycal</w:t>
      </w:r>
      <w:proofErr w:type="spellEnd"/>
      <w:r w:rsidRPr="00D362AD">
        <w:rPr>
          <w:rFonts w:asciiTheme="minorBidi" w:hAnsiTheme="minorBidi"/>
          <w:sz w:val="20"/>
          <w:szCs w:val="20"/>
        </w:rPr>
        <w:t xml:space="preserve"> events with Ack commands is fixed and it clears the area alarm state.</w:t>
      </w:r>
    </w:p>
    <w:p w:rsidR="00D362AD" w:rsidRDefault="00D362AD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br w:type="page"/>
      </w:r>
    </w:p>
    <w:p w:rsidR="007467BE" w:rsidRPr="007467BE" w:rsidRDefault="007467BE" w:rsidP="00D362AD">
      <w:pPr>
        <w:pStyle w:val="Heading2"/>
      </w:pPr>
      <w:bookmarkStart w:id="89" w:name="_Toc523816850"/>
      <w:r w:rsidRPr="007467BE">
        <w:lastRenderedPageBreak/>
        <w:t>Release Date: 1/2/2016</w:t>
      </w:r>
      <w:bookmarkEnd w:id="89"/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>SVN Location: https://subversion.ise.de/svn/gira/AlarmSystemCrow (revision 41876)</w:t>
      </w:r>
    </w:p>
    <w:p w:rsidR="007467BE" w:rsidRPr="001F2B24" w:rsidRDefault="007467BE" w:rsidP="001F2B24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1F2B24">
        <w:rPr>
          <w:rFonts w:asciiTheme="minorBidi" w:hAnsiTheme="minorBidi"/>
          <w:sz w:val="20"/>
          <w:szCs w:val="20"/>
          <w:u w:val="single"/>
        </w:rPr>
        <w:t>The Package includes:</w:t>
      </w:r>
    </w:p>
    <w:p w:rsidR="007467BE" w:rsidRPr="001F2B24" w:rsidRDefault="007467BE" w:rsidP="00AD563B">
      <w:pPr>
        <w:pStyle w:val="ListParagraph"/>
        <w:numPr>
          <w:ilvl w:val="0"/>
          <w:numId w:val="30"/>
        </w:numPr>
        <w:rPr>
          <w:rFonts w:asciiTheme="minorBidi" w:hAnsiTheme="minorBidi"/>
          <w:sz w:val="20"/>
          <w:szCs w:val="20"/>
        </w:rPr>
      </w:pPr>
      <w:proofErr w:type="spellStart"/>
      <w:r w:rsidRPr="001F2B24">
        <w:rPr>
          <w:rFonts w:asciiTheme="minorBidi" w:hAnsiTheme="minorBidi"/>
          <w:sz w:val="20"/>
          <w:szCs w:val="20"/>
        </w:rPr>
        <w:t>CrowLibrary</w:t>
      </w:r>
      <w:proofErr w:type="spellEnd"/>
      <w:r w:rsidRPr="001F2B24">
        <w:rPr>
          <w:rFonts w:asciiTheme="minorBidi" w:hAnsiTheme="minorBidi"/>
          <w:sz w:val="20"/>
          <w:szCs w:val="20"/>
        </w:rPr>
        <w:t xml:space="preserve"> Version 2.1.2.24</w:t>
      </w:r>
    </w:p>
    <w:p w:rsidR="007467BE" w:rsidRPr="001F2B24" w:rsidRDefault="007467BE" w:rsidP="00AD563B">
      <w:pPr>
        <w:pStyle w:val="ListParagraph"/>
        <w:numPr>
          <w:ilvl w:val="0"/>
          <w:numId w:val="30"/>
        </w:numPr>
        <w:rPr>
          <w:rFonts w:asciiTheme="minorBidi" w:hAnsiTheme="minorBidi"/>
          <w:sz w:val="20"/>
          <w:szCs w:val="20"/>
        </w:rPr>
      </w:pPr>
      <w:r w:rsidRPr="001F2B24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1F2B24">
        <w:rPr>
          <w:rFonts w:asciiTheme="minorBidi" w:hAnsiTheme="minorBidi"/>
          <w:sz w:val="20"/>
          <w:szCs w:val="20"/>
        </w:rPr>
        <w:t>IPMApplication</w:t>
      </w:r>
      <w:proofErr w:type="spellEnd"/>
      <w:r w:rsidRPr="001F2B24">
        <w:rPr>
          <w:rFonts w:asciiTheme="minorBidi" w:hAnsiTheme="minorBidi"/>
          <w:sz w:val="20"/>
          <w:szCs w:val="20"/>
        </w:rPr>
        <w:t xml:space="preserve"> Version 2.1.3.22</w:t>
      </w:r>
    </w:p>
    <w:p w:rsidR="007467BE" w:rsidRPr="001F2B24" w:rsidRDefault="007467BE" w:rsidP="00AD563B">
      <w:pPr>
        <w:pStyle w:val="ListParagraph"/>
        <w:numPr>
          <w:ilvl w:val="0"/>
          <w:numId w:val="30"/>
        </w:numPr>
        <w:rPr>
          <w:rFonts w:asciiTheme="minorBidi" w:hAnsiTheme="minorBidi"/>
          <w:sz w:val="20"/>
          <w:szCs w:val="20"/>
        </w:rPr>
      </w:pPr>
      <w:r w:rsidRPr="001F2B24">
        <w:rPr>
          <w:rFonts w:asciiTheme="minorBidi" w:hAnsiTheme="minorBidi"/>
          <w:sz w:val="20"/>
          <w:szCs w:val="20"/>
        </w:rPr>
        <w:t>Crow MCU Version 2.1.3.42</w:t>
      </w:r>
    </w:p>
    <w:p w:rsidR="007467BE" w:rsidRPr="001F2B24" w:rsidRDefault="007467BE" w:rsidP="00AD563B">
      <w:pPr>
        <w:pStyle w:val="ListParagraph"/>
        <w:numPr>
          <w:ilvl w:val="0"/>
          <w:numId w:val="30"/>
        </w:numPr>
        <w:rPr>
          <w:rFonts w:asciiTheme="minorBidi" w:hAnsiTheme="minorBidi"/>
          <w:sz w:val="20"/>
          <w:szCs w:val="20"/>
        </w:rPr>
      </w:pPr>
      <w:r w:rsidRPr="001F2B24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1F2B24">
        <w:rPr>
          <w:rFonts w:asciiTheme="minorBidi" w:hAnsiTheme="minorBidi"/>
          <w:sz w:val="20"/>
          <w:szCs w:val="20"/>
        </w:rPr>
        <w:t>UpdateFirmware</w:t>
      </w:r>
      <w:proofErr w:type="spellEnd"/>
      <w:r w:rsidRPr="001F2B24">
        <w:rPr>
          <w:rFonts w:asciiTheme="minorBidi" w:hAnsiTheme="minorBidi"/>
          <w:sz w:val="20"/>
          <w:szCs w:val="20"/>
        </w:rPr>
        <w:t xml:space="preserve"> Version 1.6.2.67</w:t>
      </w:r>
    </w:p>
    <w:p w:rsidR="007467BE" w:rsidRPr="001F2B24" w:rsidRDefault="007467BE" w:rsidP="001F2B24">
      <w:pPr>
        <w:rPr>
          <w:rFonts w:asciiTheme="minorBidi" w:hAnsiTheme="minorBidi"/>
          <w:sz w:val="20"/>
          <w:szCs w:val="20"/>
          <w:u w:val="single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r w:rsidRPr="001F2B24">
        <w:rPr>
          <w:rFonts w:asciiTheme="minorBidi" w:hAnsiTheme="minorBidi"/>
          <w:sz w:val="20"/>
          <w:szCs w:val="20"/>
          <w:u w:val="single"/>
        </w:rPr>
        <w:t xml:space="preserve"> </w:t>
      </w:r>
      <w:r w:rsidR="001F2B24" w:rsidRPr="001F2B24">
        <w:rPr>
          <w:rFonts w:asciiTheme="minorBidi" w:hAnsiTheme="minorBidi"/>
          <w:sz w:val="20"/>
          <w:szCs w:val="20"/>
          <w:u w:val="single"/>
        </w:rPr>
        <w:t>Compatibility</w:t>
      </w:r>
      <w:r w:rsidRPr="001F2B24">
        <w:rPr>
          <w:rFonts w:asciiTheme="minorBidi" w:hAnsiTheme="minorBidi"/>
          <w:sz w:val="20"/>
          <w:szCs w:val="20"/>
          <w:u w:val="single"/>
        </w:rPr>
        <w:t>:</w:t>
      </w:r>
    </w:p>
    <w:p w:rsidR="007467BE" w:rsidRPr="001F2B24" w:rsidRDefault="007467BE" w:rsidP="00AD563B">
      <w:pPr>
        <w:pStyle w:val="ListParagraph"/>
        <w:numPr>
          <w:ilvl w:val="0"/>
          <w:numId w:val="30"/>
        </w:numPr>
        <w:rPr>
          <w:rFonts w:asciiTheme="minorBidi" w:hAnsiTheme="minorBidi"/>
          <w:sz w:val="20"/>
          <w:szCs w:val="20"/>
        </w:rPr>
      </w:pPr>
      <w:proofErr w:type="spellStart"/>
      <w:r w:rsidRPr="001F2B24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1F2B24">
        <w:rPr>
          <w:rFonts w:asciiTheme="minorBidi" w:hAnsiTheme="minorBidi"/>
          <w:sz w:val="20"/>
          <w:szCs w:val="20"/>
        </w:rPr>
        <w:t xml:space="preserve"> Version 1.0.6.17</w:t>
      </w:r>
    </w:p>
    <w:p w:rsidR="007467BE" w:rsidRPr="001F2B24" w:rsidRDefault="007467BE" w:rsidP="00AD563B">
      <w:pPr>
        <w:pStyle w:val="ListParagraph"/>
        <w:numPr>
          <w:ilvl w:val="0"/>
          <w:numId w:val="30"/>
        </w:numPr>
        <w:rPr>
          <w:rFonts w:asciiTheme="minorBidi" w:hAnsiTheme="minorBidi"/>
          <w:sz w:val="20"/>
          <w:szCs w:val="20"/>
        </w:rPr>
      </w:pPr>
      <w:proofErr w:type="spellStart"/>
      <w:r w:rsidRPr="001F2B24">
        <w:rPr>
          <w:rFonts w:asciiTheme="minorBidi" w:hAnsiTheme="minorBidi"/>
          <w:sz w:val="20"/>
          <w:szCs w:val="20"/>
        </w:rPr>
        <w:t>Gira</w:t>
      </w:r>
      <w:proofErr w:type="spellEnd"/>
      <w:r w:rsidRPr="001F2B24">
        <w:rPr>
          <w:rFonts w:asciiTheme="minorBidi" w:hAnsiTheme="minorBidi"/>
          <w:sz w:val="20"/>
          <w:szCs w:val="20"/>
        </w:rPr>
        <w:t xml:space="preserve"> Device Package : 1.0.321.0</w:t>
      </w:r>
    </w:p>
    <w:p w:rsidR="007467BE" w:rsidRPr="001F2B24" w:rsidRDefault="007467BE" w:rsidP="00AD563B">
      <w:pPr>
        <w:pStyle w:val="ListParagraph"/>
        <w:numPr>
          <w:ilvl w:val="0"/>
          <w:numId w:val="30"/>
        </w:numPr>
        <w:rPr>
          <w:rFonts w:asciiTheme="minorBidi" w:hAnsiTheme="minorBidi"/>
          <w:sz w:val="20"/>
          <w:szCs w:val="20"/>
        </w:rPr>
      </w:pPr>
      <w:r w:rsidRPr="001F2B24">
        <w:rPr>
          <w:rFonts w:asciiTheme="minorBidi" w:hAnsiTheme="minorBidi"/>
          <w:sz w:val="20"/>
          <w:szCs w:val="20"/>
        </w:rPr>
        <w:t>XSD version 1.0.0.8</w:t>
      </w:r>
    </w:p>
    <w:p w:rsidR="007467BE" w:rsidRPr="001F2B24" w:rsidRDefault="007467BE" w:rsidP="00AD563B">
      <w:pPr>
        <w:pStyle w:val="ListParagraph"/>
        <w:numPr>
          <w:ilvl w:val="0"/>
          <w:numId w:val="30"/>
        </w:numPr>
        <w:rPr>
          <w:rFonts w:asciiTheme="minorBidi" w:hAnsiTheme="minorBidi"/>
          <w:sz w:val="20"/>
          <w:szCs w:val="20"/>
        </w:rPr>
      </w:pPr>
      <w:r w:rsidRPr="001F2B24">
        <w:rPr>
          <w:rFonts w:asciiTheme="minorBidi" w:hAnsiTheme="minorBidi"/>
          <w:sz w:val="20"/>
          <w:szCs w:val="20"/>
        </w:rPr>
        <w:t>GPA Version 2.0.6068</w:t>
      </w:r>
    </w:p>
    <w:p w:rsidR="00036C2E" w:rsidRPr="00070691" w:rsidRDefault="007467BE" w:rsidP="00036C2E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r w:rsidR="00036C2E" w:rsidRPr="00070691">
        <w:rPr>
          <w:rFonts w:asciiTheme="minorBidi" w:hAnsiTheme="minorBidi"/>
          <w:sz w:val="20"/>
          <w:szCs w:val="20"/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036C2E" w:rsidRPr="00A7013A" w:rsidTr="00005BE9">
        <w:tc>
          <w:tcPr>
            <w:tcW w:w="2952" w:type="dxa"/>
          </w:tcPr>
          <w:p w:rsidR="00036C2E" w:rsidRPr="00A7013A" w:rsidRDefault="00036C2E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036C2E" w:rsidRPr="00A7013A" w:rsidRDefault="00036C2E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036C2E" w:rsidRPr="00A7013A" w:rsidRDefault="00036C2E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036C2E" w:rsidRPr="006232F6" w:rsidTr="00005BE9">
        <w:tc>
          <w:tcPr>
            <w:tcW w:w="2952" w:type="dxa"/>
          </w:tcPr>
          <w:p w:rsidR="00036C2E" w:rsidRPr="006232F6" w:rsidRDefault="00036C2E" w:rsidP="00005BE9">
            <w:r w:rsidRPr="006232F6">
              <w:t>Control Panel</w:t>
            </w:r>
          </w:p>
        </w:tc>
        <w:tc>
          <w:tcPr>
            <w:tcW w:w="2952" w:type="dxa"/>
          </w:tcPr>
          <w:p w:rsidR="00036C2E" w:rsidRPr="006232F6" w:rsidRDefault="00036C2E" w:rsidP="00005BE9">
            <w:r>
              <w:t>2.1.4.29</w:t>
            </w:r>
          </w:p>
        </w:tc>
        <w:tc>
          <w:tcPr>
            <w:tcW w:w="2952" w:type="dxa"/>
          </w:tcPr>
          <w:p w:rsidR="00036C2E" w:rsidRPr="006232F6" w:rsidRDefault="00036C2E" w:rsidP="00005BE9">
            <w:r w:rsidRPr="006232F6">
              <w:t>4A</w:t>
            </w:r>
          </w:p>
        </w:tc>
      </w:tr>
      <w:tr w:rsidR="00036C2E" w:rsidRPr="006232F6" w:rsidTr="00005BE9">
        <w:tc>
          <w:tcPr>
            <w:tcW w:w="2952" w:type="dxa"/>
          </w:tcPr>
          <w:p w:rsidR="00036C2E" w:rsidRPr="006232F6" w:rsidRDefault="00036C2E" w:rsidP="00005BE9">
            <w:r w:rsidRPr="006232F6">
              <w:t>RF Module</w:t>
            </w:r>
          </w:p>
        </w:tc>
        <w:tc>
          <w:tcPr>
            <w:tcW w:w="2952" w:type="dxa"/>
          </w:tcPr>
          <w:p w:rsidR="00036C2E" w:rsidRPr="006232F6" w:rsidRDefault="00036C2E" w:rsidP="00005BE9">
            <w:r>
              <w:t>4.6.0.23</w:t>
            </w:r>
          </w:p>
        </w:tc>
        <w:tc>
          <w:tcPr>
            <w:tcW w:w="2952" w:type="dxa"/>
          </w:tcPr>
          <w:p w:rsidR="00036C2E" w:rsidRPr="006232F6" w:rsidRDefault="00036C2E" w:rsidP="00005BE9">
            <w:r>
              <w:t>3A</w:t>
            </w:r>
          </w:p>
        </w:tc>
      </w:tr>
      <w:tr w:rsidR="00036C2E" w:rsidRPr="006232F6" w:rsidTr="00005BE9">
        <w:tc>
          <w:tcPr>
            <w:tcW w:w="2952" w:type="dxa"/>
          </w:tcPr>
          <w:p w:rsidR="00036C2E" w:rsidRPr="006232F6" w:rsidRDefault="00036C2E" w:rsidP="00005BE9">
            <w:r w:rsidRPr="006232F6">
              <w:t>PIR</w:t>
            </w:r>
          </w:p>
        </w:tc>
        <w:tc>
          <w:tcPr>
            <w:tcW w:w="2952" w:type="dxa"/>
          </w:tcPr>
          <w:p w:rsidR="00036C2E" w:rsidRPr="006232F6" w:rsidRDefault="00036C2E" w:rsidP="00005BE9">
            <w:r>
              <w:t>0.4.0.5</w:t>
            </w:r>
          </w:p>
        </w:tc>
        <w:tc>
          <w:tcPr>
            <w:tcW w:w="2952" w:type="dxa"/>
          </w:tcPr>
          <w:p w:rsidR="00036C2E" w:rsidRPr="006232F6" w:rsidRDefault="00036C2E" w:rsidP="00005BE9">
            <w:r>
              <w:t>3</w:t>
            </w:r>
          </w:p>
        </w:tc>
      </w:tr>
      <w:tr w:rsidR="00036C2E" w:rsidRPr="006232F6" w:rsidTr="00005BE9">
        <w:tc>
          <w:tcPr>
            <w:tcW w:w="2952" w:type="dxa"/>
          </w:tcPr>
          <w:p w:rsidR="00036C2E" w:rsidRPr="006232F6" w:rsidRDefault="00036C2E" w:rsidP="00005BE9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036C2E" w:rsidRPr="006232F6" w:rsidRDefault="00036C2E" w:rsidP="00005BE9">
            <w:r>
              <w:t>1.2.0.15</w:t>
            </w:r>
          </w:p>
        </w:tc>
        <w:tc>
          <w:tcPr>
            <w:tcW w:w="2952" w:type="dxa"/>
          </w:tcPr>
          <w:p w:rsidR="00036C2E" w:rsidRPr="006232F6" w:rsidRDefault="00036C2E" w:rsidP="00005BE9">
            <w:r>
              <w:t>3</w:t>
            </w:r>
          </w:p>
        </w:tc>
      </w:tr>
      <w:tr w:rsidR="00036C2E" w:rsidRPr="006232F6" w:rsidTr="00005BE9">
        <w:tc>
          <w:tcPr>
            <w:tcW w:w="2952" w:type="dxa"/>
          </w:tcPr>
          <w:p w:rsidR="00036C2E" w:rsidRPr="006232F6" w:rsidRDefault="00036C2E" w:rsidP="00005BE9">
            <w:r w:rsidRPr="00A7013A">
              <w:t>Magnet</w:t>
            </w:r>
          </w:p>
        </w:tc>
        <w:tc>
          <w:tcPr>
            <w:tcW w:w="2952" w:type="dxa"/>
          </w:tcPr>
          <w:p w:rsidR="00036C2E" w:rsidRPr="006232F6" w:rsidRDefault="00036C2E" w:rsidP="00005BE9">
            <w:r>
              <w:t>0.6.0.7</w:t>
            </w:r>
          </w:p>
        </w:tc>
        <w:tc>
          <w:tcPr>
            <w:tcW w:w="2952" w:type="dxa"/>
          </w:tcPr>
          <w:p w:rsidR="00036C2E" w:rsidRPr="006232F6" w:rsidRDefault="00036C2E" w:rsidP="00005BE9">
            <w:r>
              <w:t>4A</w:t>
            </w:r>
          </w:p>
        </w:tc>
      </w:tr>
      <w:tr w:rsidR="00036C2E" w:rsidRPr="006232F6" w:rsidTr="00005BE9">
        <w:tc>
          <w:tcPr>
            <w:tcW w:w="2952" w:type="dxa"/>
          </w:tcPr>
          <w:p w:rsidR="00036C2E" w:rsidRPr="006232F6" w:rsidRDefault="00036C2E" w:rsidP="00005BE9">
            <w:r w:rsidRPr="00A7013A">
              <w:t>Technical Contact</w:t>
            </w:r>
          </w:p>
        </w:tc>
        <w:tc>
          <w:tcPr>
            <w:tcW w:w="2952" w:type="dxa"/>
          </w:tcPr>
          <w:p w:rsidR="00036C2E" w:rsidRDefault="00036C2E" w:rsidP="00005BE9">
            <w:r w:rsidRPr="006072B4">
              <w:t>0.6.0.7</w:t>
            </w:r>
          </w:p>
        </w:tc>
        <w:tc>
          <w:tcPr>
            <w:tcW w:w="2952" w:type="dxa"/>
          </w:tcPr>
          <w:p w:rsidR="00036C2E" w:rsidRPr="006232F6" w:rsidRDefault="00036C2E" w:rsidP="00005BE9">
            <w:r>
              <w:t>4A</w:t>
            </w:r>
          </w:p>
        </w:tc>
      </w:tr>
      <w:tr w:rsidR="00036C2E" w:rsidRPr="006232F6" w:rsidTr="00005BE9">
        <w:tc>
          <w:tcPr>
            <w:tcW w:w="2952" w:type="dxa"/>
          </w:tcPr>
          <w:p w:rsidR="00036C2E" w:rsidRPr="006232F6" w:rsidRDefault="00036C2E" w:rsidP="00005BE9">
            <w:r>
              <w:t>Indoor Siren</w:t>
            </w:r>
          </w:p>
        </w:tc>
        <w:tc>
          <w:tcPr>
            <w:tcW w:w="2952" w:type="dxa"/>
          </w:tcPr>
          <w:p w:rsidR="00036C2E" w:rsidRDefault="00036C2E" w:rsidP="00005BE9">
            <w:r>
              <w:t>0.6.0.6</w:t>
            </w:r>
          </w:p>
        </w:tc>
        <w:tc>
          <w:tcPr>
            <w:tcW w:w="2952" w:type="dxa"/>
          </w:tcPr>
          <w:p w:rsidR="00036C2E" w:rsidRPr="006232F6" w:rsidRDefault="00036C2E" w:rsidP="00005BE9">
            <w:r>
              <w:t>2</w:t>
            </w:r>
          </w:p>
        </w:tc>
      </w:tr>
      <w:tr w:rsidR="00036C2E" w:rsidRPr="006232F6" w:rsidTr="00005BE9">
        <w:tc>
          <w:tcPr>
            <w:tcW w:w="2952" w:type="dxa"/>
          </w:tcPr>
          <w:p w:rsidR="00036C2E" w:rsidRPr="006232F6" w:rsidRDefault="00036C2E" w:rsidP="00005BE9">
            <w:r>
              <w:t>Outdoor Siren</w:t>
            </w:r>
          </w:p>
        </w:tc>
        <w:tc>
          <w:tcPr>
            <w:tcW w:w="2952" w:type="dxa"/>
          </w:tcPr>
          <w:p w:rsidR="00036C2E" w:rsidRDefault="00036C2E" w:rsidP="00005BE9">
            <w:r>
              <w:t>0.6.0.6</w:t>
            </w:r>
          </w:p>
        </w:tc>
        <w:tc>
          <w:tcPr>
            <w:tcW w:w="2952" w:type="dxa"/>
          </w:tcPr>
          <w:p w:rsidR="00036C2E" w:rsidRPr="006232F6" w:rsidRDefault="00036C2E" w:rsidP="00005BE9">
            <w:r>
              <w:t>2</w:t>
            </w:r>
          </w:p>
        </w:tc>
      </w:tr>
      <w:tr w:rsidR="00036C2E" w:rsidRPr="006232F6" w:rsidTr="00005BE9">
        <w:tc>
          <w:tcPr>
            <w:tcW w:w="2952" w:type="dxa"/>
          </w:tcPr>
          <w:p w:rsidR="00036C2E" w:rsidRPr="006232F6" w:rsidRDefault="00036C2E" w:rsidP="00005BE9">
            <w:r>
              <w:t>I/O Device</w:t>
            </w:r>
          </w:p>
        </w:tc>
        <w:tc>
          <w:tcPr>
            <w:tcW w:w="2952" w:type="dxa"/>
          </w:tcPr>
          <w:p w:rsidR="00036C2E" w:rsidRPr="006232F6" w:rsidRDefault="00036C2E" w:rsidP="00005BE9">
            <w:r>
              <w:t>1.1.0.11</w:t>
            </w:r>
          </w:p>
        </w:tc>
        <w:tc>
          <w:tcPr>
            <w:tcW w:w="2952" w:type="dxa"/>
          </w:tcPr>
          <w:p w:rsidR="00036C2E" w:rsidRPr="006232F6" w:rsidRDefault="00036C2E" w:rsidP="00005BE9">
            <w:r>
              <w:t>2B</w:t>
            </w:r>
          </w:p>
        </w:tc>
      </w:tr>
      <w:tr w:rsidR="00036C2E" w:rsidRPr="006232F6" w:rsidTr="00005BE9">
        <w:tc>
          <w:tcPr>
            <w:tcW w:w="2952" w:type="dxa"/>
          </w:tcPr>
          <w:p w:rsidR="00036C2E" w:rsidRPr="006232F6" w:rsidRDefault="00036C2E" w:rsidP="00005BE9">
            <w:r>
              <w:t>Keyfob</w:t>
            </w:r>
          </w:p>
        </w:tc>
        <w:tc>
          <w:tcPr>
            <w:tcW w:w="2952" w:type="dxa"/>
          </w:tcPr>
          <w:p w:rsidR="00036C2E" w:rsidRPr="006232F6" w:rsidRDefault="00036C2E" w:rsidP="00005BE9">
            <w:r>
              <w:t>0.2.0.3</w:t>
            </w:r>
          </w:p>
        </w:tc>
        <w:tc>
          <w:tcPr>
            <w:tcW w:w="2952" w:type="dxa"/>
          </w:tcPr>
          <w:p w:rsidR="00036C2E" w:rsidRPr="006232F6" w:rsidRDefault="00036C2E" w:rsidP="00005BE9">
            <w:r>
              <w:t>1A</w:t>
            </w:r>
          </w:p>
        </w:tc>
      </w:tr>
      <w:tr w:rsidR="00036C2E" w:rsidRPr="006232F6" w:rsidTr="00005BE9">
        <w:tc>
          <w:tcPr>
            <w:tcW w:w="2952" w:type="dxa"/>
          </w:tcPr>
          <w:p w:rsidR="00036C2E" w:rsidRPr="006232F6" w:rsidRDefault="00036C2E" w:rsidP="00005BE9">
            <w:r>
              <w:t>GBD</w:t>
            </w:r>
          </w:p>
        </w:tc>
        <w:tc>
          <w:tcPr>
            <w:tcW w:w="2952" w:type="dxa"/>
          </w:tcPr>
          <w:p w:rsidR="00036C2E" w:rsidRPr="006232F6" w:rsidRDefault="00036C2E" w:rsidP="00005BE9">
            <w:r>
              <w:t>1.4.0.21</w:t>
            </w:r>
          </w:p>
        </w:tc>
        <w:tc>
          <w:tcPr>
            <w:tcW w:w="2952" w:type="dxa"/>
          </w:tcPr>
          <w:p w:rsidR="00036C2E" w:rsidRPr="006232F6" w:rsidRDefault="00036C2E" w:rsidP="00005BE9">
            <w:r>
              <w:t>1B</w:t>
            </w:r>
          </w:p>
        </w:tc>
      </w:tr>
      <w:tr w:rsidR="00036C2E" w:rsidRPr="006232F6" w:rsidTr="00005BE9">
        <w:tc>
          <w:tcPr>
            <w:tcW w:w="2952" w:type="dxa"/>
          </w:tcPr>
          <w:p w:rsidR="00036C2E" w:rsidRPr="006232F6" w:rsidRDefault="00036C2E" w:rsidP="00005BE9">
            <w:r>
              <w:t>LCD Keypad</w:t>
            </w:r>
          </w:p>
        </w:tc>
        <w:tc>
          <w:tcPr>
            <w:tcW w:w="2952" w:type="dxa"/>
          </w:tcPr>
          <w:p w:rsidR="00036C2E" w:rsidRPr="006232F6" w:rsidRDefault="00036C2E" w:rsidP="00005BE9">
            <w:r>
              <w:t>1.0.5.10</w:t>
            </w:r>
          </w:p>
        </w:tc>
        <w:tc>
          <w:tcPr>
            <w:tcW w:w="2952" w:type="dxa"/>
          </w:tcPr>
          <w:p w:rsidR="00036C2E" w:rsidRPr="006232F6" w:rsidRDefault="00036C2E" w:rsidP="00005BE9">
            <w:r>
              <w:t>1B</w:t>
            </w:r>
          </w:p>
        </w:tc>
      </w:tr>
    </w:tbl>
    <w:p w:rsidR="00036C2E" w:rsidRPr="007467BE" w:rsidRDefault="00036C2E" w:rsidP="00036C2E">
      <w:pPr>
        <w:rPr>
          <w:rFonts w:asciiTheme="minorBidi" w:hAnsiTheme="minorBidi"/>
          <w:sz w:val="20"/>
          <w:szCs w:val="20"/>
        </w:rPr>
      </w:pPr>
    </w:p>
    <w:p w:rsidR="00036C2E" w:rsidRPr="00483824" w:rsidRDefault="00036C2E" w:rsidP="00036C2E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483824">
        <w:rPr>
          <w:rFonts w:asciiTheme="minorBidi" w:hAnsiTheme="minorBidi"/>
          <w:sz w:val="20"/>
          <w:szCs w:val="20"/>
          <w:u w:val="single"/>
        </w:rPr>
        <w:t>Changes:</w:t>
      </w:r>
    </w:p>
    <w:p w:rsidR="007467BE" w:rsidRPr="00036C2E" w:rsidRDefault="007467BE" w:rsidP="00AD563B">
      <w:pPr>
        <w:pStyle w:val="ListParagraph"/>
        <w:numPr>
          <w:ilvl w:val="0"/>
          <w:numId w:val="32"/>
        </w:numPr>
        <w:rPr>
          <w:rFonts w:asciiTheme="minorBidi" w:hAnsiTheme="minorBidi"/>
          <w:sz w:val="20"/>
          <w:szCs w:val="20"/>
        </w:rPr>
      </w:pPr>
      <w:r w:rsidRPr="00036C2E">
        <w:rPr>
          <w:rFonts w:asciiTheme="minorBidi" w:hAnsiTheme="minorBidi"/>
          <w:sz w:val="20"/>
          <w:szCs w:val="20"/>
        </w:rPr>
        <w:t xml:space="preserve">Resolve Alarm from </w:t>
      </w:r>
      <w:proofErr w:type="spellStart"/>
      <w:r w:rsidRPr="00036C2E">
        <w:rPr>
          <w:rFonts w:asciiTheme="minorBidi" w:hAnsiTheme="minorBidi"/>
          <w:sz w:val="20"/>
          <w:szCs w:val="20"/>
        </w:rPr>
        <w:t>KeyPad</w:t>
      </w:r>
      <w:proofErr w:type="spellEnd"/>
      <w:r w:rsidRPr="00036C2E">
        <w:rPr>
          <w:rFonts w:asciiTheme="minorBidi" w:hAnsiTheme="minorBidi"/>
          <w:sz w:val="20"/>
          <w:szCs w:val="20"/>
        </w:rPr>
        <w:t xml:space="preserve"> fixed.</w:t>
      </w:r>
    </w:p>
    <w:p w:rsidR="007467BE" w:rsidRPr="00036C2E" w:rsidRDefault="007467BE" w:rsidP="00AD563B">
      <w:pPr>
        <w:pStyle w:val="ListParagraph"/>
        <w:numPr>
          <w:ilvl w:val="0"/>
          <w:numId w:val="32"/>
        </w:numPr>
        <w:rPr>
          <w:rFonts w:asciiTheme="minorBidi" w:hAnsiTheme="minorBidi"/>
          <w:sz w:val="20"/>
          <w:szCs w:val="20"/>
        </w:rPr>
      </w:pPr>
      <w:r w:rsidRPr="00036C2E">
        <w:rPr>
          <w:rFonts w:asciiTheme="minorBidi" w:hAnsiTheme="minorBidi"/>
          <w:sz w:val="20"/>
          <w:szCs w:val="20"/>
        </w:rPr>
        <w:t>as2config.xsd should be added to device package - /opt/</w:t>
      </w:r>
      <w:proofErr w:type="spellStart"/>
      <w:r w:rsidRPr="00036C2E">
        <w:rPr>
          <w:rFonts w:asciiTheme="minorBidi" w:hAnsiTheme="minorBidi"/>
          <w:sz w:val="20"/>
          <w:szCs w:val="20"/>
        </w:rPr>
        <w:t>userdata</w:t>
      </w:r>
      <w:proofErr w:type="spellEnd"/>
      <w:r w:rsidRPr="00036C2E">
        <w:rPr>
          <w:rFonts w:asciiTheme="minorBidi" w:hAnsiTheme="minorBidi"/>
          <w:sz w:val="20"/>
          <w:szCs w:val="20"/>
        </w:rPr>
        <w:t>/as2config.xsd</w:t>
      </w:r>
    </w:p>
    <w:p w:rsidR="00036C2E" w:rsidRDefault="00036C2E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br w:type="page"/>
      </w:r>
    </w:p>
    <w:p w:rsidR="007467BE" w:rsidRPr="007467BE" w:rsidRDefault="007467BE" w:rsidP="00CE0E53">
      <w:pPr>
        <w:pStyle w:val="Heading2"/>
      </w:pPr>
      <w:bookmarkStart w:id="90" w:name="_Toc523816851"/>
      <w:r w:rsidRPr="007467BE">
        <w:lastRenderedPageBreak/>
        <w:t>Release Date: 28/1/2016</w:t>
      </w:r>
      <w:bookmarkEnd w:id="90"/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>SVN Location: https://subversion.ise.de/svn/gira/AlarmSystemCrow (revision 41876)</w:t>
      </w:r>
    </w:p>
    <w:p w:rsidR="007467BE" w:rsidRPr="00CE0E53" w:rsidRDefault="007467BE" w:rsidP="00CE0E53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CE0E53">
        <w:rPr>
          <w:rFonts w:asciiTheme="minorBidi" w:hAnsiTheme="minorBidi"/>
          <w:sz w:val="20"/>
          <w:szCs w:val="20"/>
          <w:u w:val="single"/>
        </w:rPr>
        <w:t>The Package includes:</w:t>
      </w:r>
    </w:p>
    <w:p w:rsidR="007467BE" w:rsidRPr="00740796" w:rsidRDefault="007467BE" w:rsidP="00AD563B">
      <w:pPr>
        <w:pStyle w:val="ListParagraph"/>
        <w:numPr>
          <w:ilvl w:val="0"/>
          <w:numId w:val="30"/>
        </w:numPr>
        <w:rPr>
          <w:rFonts w:asciiTheme="minorBidi" w:hAnsiTheme="minorBidi"/>
          <w:sz w:val="20"/>
          <w:szCs w:val="20"/>
        </w:rPr>
      </w:pPr>
      <w:proofErr w:type="spellStart"/>
      <w:r w:rsidRPr="00740796">
        <w:rPr>
          <w:rFonts w:asciiTheme="minorBidi" w:hAnsiTheme="minorBidi"/>
          <w:sz w:val="20"/>
          <w:szCs w:val="20"/>
        </w:rPr>
        <w:t>CrowLibrary</w:t>
      </w:r>
      <w:proofErr w:type="spellEnd"/>
      <w:r w:rsidRPr="00740796">
        <w:rPr>
          <w:rFonts w:asciiTheme="minorBidi" w:hAnsiTheme="minorBidi"/>
          <w:sz w:val="20"/>
          <w:szCs w:val="20"/>
        </w:rPr>
        <w:t xml:space="preserve"> Version 2.1.3.28</w:t>
      </w:r>
    </w:p>
    <w:p w:rsidR="007467BE" w:rsidRPr="00740796" w:rsidRDefault="007467BE" w:rsidP="00AD563B">
      <w:pPr>
        <w:pStyle w:val="ListParagraph"/>
        <w:numPr>
          <w:ilvl w:val="0"/>
          <w:numId w:val="30"/>
        </w:numPr>
        <w:rPr>
          <w:rFonts w:asciiTheme="minorBidi" w:hAnsiTheme="minorBidi"/>
          <w:sz w:val="20"/>
          <w:szCs w:val="20"/>
        </w:rPr>
      </w:pPr>
      <w:r w:rsidRPr="00740796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740796">
        <w:rPr>
          <w:rFonts w:asciiTheme="minorBidi" w:hAnsiTheme="minorBidi"/>
          <w:sz w:val="20"/>
          <w:szCs w:val="20"/>
        </w:rPr>
        <w:t>IPMApplication</w:t>
      </w:r>
      <w:proofErr w:type="spellEnd"/>
      <w:r w:rsidRPr="00740796">
        <w:rPr>
          <w:rFonts w:asciiTheme="minorBidi" w:hAnsiTheme="minorBidi"/>
          <w:sz w:val="20"/>
          <w:szCs w:val="20"/>
        </w:rPr>
        <w:t xml:space="preserve"> Version 2.1.3.18</w:t>
      </w:r>
    </w:p>
    <w:p w:rsidR="007467BE" w:rsidRPr="00740796" w:rsidRDefault="007467BE" w:rsidP="00AD563B">
      <w:pPr>
        <w:pStyle w:val="ListParagraph"/>
        <w:numPr>
          <w:ilvl w:val="0"/>
          <w:numId w:val="30"/>
        </w:numPr>
        <w:rPr>
          <w:rFonts w:asciiTheme="minorBidi" w:hAnsiTheme="minorBidi"/>
          <w:sz w:val="20"/>
          <w:szCs w:val="20"/>
        </w:rPr>
      </w:pPr>
      <w:r w:rsidRPr="00740796">
        <w:rPr>
          <w:rFonts w:asciiTheme="minorBidi" w:hAnsiTheme="minorBidi"/>
          <w:sz w:val="20"/>
          <w:szCs w:val="20"/>
        </w:rPr>
        <w:t>Crow MCU Version 2.1.3.29</w:t>
      </w:r>
    </w:p>
    <w:p w:rsidR="007467BE" w:rsidRPr="00740796" w:rsidRDefault="007467BE" w:rsidP="00AD563B">
      <w:pPr>
        <w:pStyle w:val="ListParagraph"/>
        <w:numPr>
          <w:ilvl w:val="0"/>
          <w:numId w:val="30"/>
        </w:numPr>
        <w:rPr>
          <w:rFonts w:asciiTheme="minorBidi" w:hAnsiTheme="minorBidi"/>
          <w:sz w:val="20"/>
          <w:szCs w:val="20"/>
        </w:rPr>
      </w:pPr>
      <w:r w:rsidRPr="00740796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740796">
        <w:rPr>
          <w:rFonts w:asciiTheme="minorBidi" w:hAnsiTheme="minorBidi"/>
          <w:sz w:val="20"/>
          <w:szCs w:val="20"/>
        </w:rPr>
        <w:t>UpdateFirmware</w:t>
      </w:r>
      <w:proofErr w:type="spellEnd"/>
      <w:r w:rsidRPr="00740796">
        <w:rPr>
          <w:rFonts w:asciiTheme="minorBidi" w:hAnsiTheme="minorBidi"/>
          <w:sz w:val="20"/>
          <w:szCs w:val="20"/>
        </w:rPr>
        <w:t xml:space="preserve"> Version 1.6.2.67</w:t>
      </w:r>
    </w:p>
    <w:p w:rsidR="007467BE" w:rsidRPr="00CE0E53" w:rsidRDefault="007467BE" w:rsidP="00740796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40796">
        <w:rPr>
          <w:rFonts w:asciiTheme="minorBidi" w:hAnsiTheme="minorBidi"/>
          <w:sz w:val="20"/>
          <w:szCs w:val="20"/>
          <w:u w:val="single"/>
        </w:rPr>
        <w:t xml:space="preserve"> </w:t>
      </w:r>
      <w:r w:rsidR="00CE0E53" w:rsidRPr="00CE0E53">
        <w:rPr>
          <w:rFonts w:asciiTheme="minorBidi" w:hAnsiTheme="minorBidi"/>
          <w:sz w:val="20"/>
          <w:szCs w:val="20"/>
          <w:u w:val="single"/>
        </w:rPr>
        <w:t>Compatibility</w:t>
      </w:r>
      <w:r w:rsidRPr="00CE0E53">
        <w:rPr>
          <w:rFonts w:asciiTheme="minorBidi" w:hAnsiTheme="minorBidi"/>
          <w:sz w:val="20"/>
          <w:szCs w:val="20"/>
          <w:u w:val="single"/>
        </w:rPr>
        <w:t>:</w:t>
      </w:r>
    </w:p>
    <w:p w:rsidR="007467BE" w:rsidRPr="00740796" w:rsidRDefault="007467BE" w:rsidP="00AD563B">
      <w:pPr>
        <w:pStyle w:val="ListParagraph"/>
        <w:numPr>
          <w:ilvl w:val="0"/>
          <w:numId w:val="30"/>
        </w:numPr>
        <w:rPr>
          <w:rFonts w:asciiTheme="minorBidi" w:hAnsiTheme="minorBidi"/>
          <w:sz w:val="20"/>
          <w:szCs w:val="20"/>
        </w:rPr>
      </w:pPr>
      <w:proofErr w:type="spellStart"/>
      <w:r w:rsidRPr="00740796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740796">
        <w:rPr>
          <w:rFonts w:asciiTheme="minorBidi" w:hAnsiTheme="minorBidi"/>
          <w:sz w:val="20"/>
          <w:szCs w:val="20"/>
        </w:rPr>
        <w:t xml:space="preserve"> Version 1.0.6.16</w:t>
      </w:r>
    </w:p>
    <w:p w:rsidR="007467BE" w:rsidRPr="00740796" w:rsidRDefault="007467BE" w:rsidP="00AD563B">
      <w:pPr>
        <w:pStyle w:val="ListParagraph"/>
        <w:numPr>
          <w:ilvl w:val="0"/>
          <w:numId w:val="30"/>
        </w:numPr>
        <w:rPr>
          <w:rFonts w:asciiTheme="minorBidi" w:hAnsiTheme="minorBidi"/>
          <w:sz w:val="20"/>
          <w:szCs w:val="20"/>
        </w:rPr>
      </w:pPr>
      <w:proofErr w:type="spellStart"/>
      <w:r w:rsidRPr="00740796">
        <w:rPr>
          <w:rFonts w:asciiTheme="minorBidi" w:hAnsiTheme="minorBidi"/>
          <w:sz w:val="20"/>
          <w:szCs w:val="20"/>
        </w:rPr>
        <w:t>Gira</w:t>
      </w:r>
      <w:proofErr w:type="spellEnd"/>
      <w:r w:rsidRPr="00740796">
        <w:rPr>
          <w:rFonts w:asciiTheme="minorBidi" w:hAnsiTheme="minorBidi"/>
          <w:sz w:val="20"/>
          <w:szCs w:val="20"/>
        </w:rPr>
        <w:t xml:space="preserve"> Device Package : 1.0.308.0</w:t>
      </w:r>
    </w:p>
    <w:p w:rsidR="007467BE" w:rsidRPr="00740796" w:rsidRDefault="007467BE" w:rsidP="00AD563B">
      <w:pPr>
        <w:pStyle w:val="ListParagraph"/>
        <w:numPr>
          <w:ilvl w:val="0"/>
          <w:numId w:val="30"/>
        </w:numPr>
        <w:rPr>
          <w:rFonts w:asciiTheme="minorBidi" w:hAnsiTheme="minorBidi"/>
          <w:sz w:val="20"/>
          <w:szCs w:val="20"/>
        </w:rPr>
      </w:pPr>
      <w:r w:rsidRPr="00740796">
        <w:rPr>
          <w:rFonts w:asciiTheme="minorBidi" w:hAnsiTheme="minorBidi"/>
          <w:sz w:val="20"/>
          <w:szCs w:val="20"/>
        </w:rPr>
        <w:t>XSD version 1.0.0.8</w:t>
      </w:r>
    </w:p>
    <w:p w:rsidR="007467BE" w:rsidRPr="00740796" w:rsidRDefault="007467BE" w:rsidP="00AD563B">
      <w:pPr>
        <w:pStyle w:val="ListParagraph"/>
        <w:numPr>
          <w:ilvl w:val="0"/>
          <w:numId w:val="30"/>
        </w:numPr>
        <w:rPr>
          <w:rFonts w:asciiTheme="minorBidi" w:hAnsiTheme="minorBidi"/>
          <w:sz w:val="20"/>
          <w:szCs w:val="20"/>
        </w:rPr>
      </w:pPr>
      <w:r w:rsidRPr="00740796">
        <w:rPr>
          <w:rFonts w:asciiTheme="minorBidi" w:hAnsiTheme="minorBidi"/>
          <w:sz w:val="20"/>
          <w:szCs w:val="20"/>
        </w:rPr>
        <w:t>GPA Version 2.0.6068</w:t>
      </w:r>
    </w:p>
    <w:p w:rsidR="00740796" w:rsidRPr="00070691" w:rsidRDefault="007467BE" w:rsidP="00740796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r w:rsidR="00740796" w:rsidRPr="00070691">
        <w:rPr>
          <w:rFonts w:asciiTheme="minorBidi" w:hAnsiTheme="minorBidi"/>
          <w:sz w:val="20"/>
          <w:szCs w:val="20"/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740796" w:rsidRPr="00A7013A" w:rsidTr="00005BE9">
        <w:tc>
          <w:tcPr>
            <w:tcW w:w="2952" w:type="dxa"/>
          </w:tcPr>
          <w:p w:rsidR="00740796" w:rsidRPr="00A7013A" w:rsidRDefault="00740796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740796" w:rsidRPr="00A7013A" w:rsidRDefault="00740796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740796" w:rsidRPr="00A7013A" w:rsidRDefault="00740796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740796" w:rsidRPr="006232F6" w:rsidTr="00005BE9">
        <w:tc>
          <w:tcPr>
            <w:tcW w:w="2952" w:type="dxa"/>
          </w:tcPr>
          <w:p w:rsidR="00740796" w:rsidRPr="006232F6" w:rsidRDefault="00740796" w:rsidP="00005BE9">
            <w:r w:rsidRPr="006232F6">
              <w:t>Control Panel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2.1.4.29</w:t>
            </w:r>
          </w:p>
        </w:tc>
        <w:tc>
          <w:tcPr>
            <w:tcW w:w="2952" w:type="dxa"/>
          </w:tcPr>
          <w:p w:rsidR="00740796" w:rsidRPr="006232F6" w:rsidRDefault="00740796" w:rsidP="00005BE9">
            <w:r w:rsidRPr="006232F6">
              <w:t>4A</w:t>
            </w:r>
          </w:p>
        </w:tc>
      </w:tr>
      <w:tr w:rsidR="00740796" w:rsidRPr="006232F6" w:rsidTr="00005BE9">
        <w:tc>
          <w:tcPr>
            <w:tcW w:w="2952" w:type="dxa"/>
          </w:tcPr>
          <w:p w:rsidR="00740796" w:rsidRPr="006232F6" w:rsidRDefault="00740796" w:rsidP="00005BE9">
            <w:r w:rsidRPr="006232F6">
              <w:t>RF Module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4.6.0.23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3A</w:t>
            </w:r>
          </w:p>
        </w:tc>
      </w:tr>
      <w:tr w:rsidR="00740796" w:rsidRPr="006232F6" w:rsidTr="00005BE9">
        <w:tc>
          <w:tcPr>
            <w:tcW w:w="2952" w:type="dxa"/>
          </w:tcPr>
          <w:p w:rsidR="00740796" w:rsidRPr="006232F6" w:rsidRDefault="00740796" w:rsidP="00005BE9">
            <w:r w:rsidRPr="006232F6">
              <w:t>PIR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0.4.0.5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3</w:t>
            </w:r>
          </w:p>
        </w:tc>
      </w:tr>
      <w:tr w:rsidR="00740796" w:rsidRPr="006232F6" w:rsidTr="00005BE9">
        <w:tc>
          <w:tcPr>
            <w:tcW w:w="2952" w:type="dxa"/>
          </w:tcPr>
          <w:p w:rsidR="00740796" w:rsidRPr="006232F6" w:rsidRDefault="00740796" w:rsidP="00005BE9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740796" w:rsidRPr="006232F6" w:rsidRDefault="00740796" w:rsidP="00005BE9">
            <w:r>
              <w:t>1.2.0.15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3</w:t>
            </w:r>
          </w:p>
        </w:tc>
      </w:tr>
      <w:tr w:rsidR="00740796" w:rsidRPr="006232F6" w:rsidTr="00005BE9">
        <w:tc>
          <w:tcPr>
            <w:tcW w:w="2952" w:type="dxa"/>
          </w:tcPr>
          <w:p w:rsidR="00740796" w:rsidRPr="006232F6" w:rsidRDefault="00740796" w:rsidP="00005BE9">
            <w:r w:rsidRPr="00A7013A">
              <w:t>Magnet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0.6.0.7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4A</w:t>
            </w:r>
          </w:p>
        </w:tc>
      </w:tr>
      <w:tr w:rsidR="00740796" w:rsidRPr="006232F6" w:rsidTr="00005BE9">
        <w:tc>
          <w:tcPr>
            <w:tcW w:w="2952" w:type="dxa"/>
          </w:tcPr>
          <w:p w:rsidR="00740796" w:rsidRPr="006232F6" w:rsidRDefault="00740796" w:rsidP="00005BE9">
            <w:r w:rsidRPr="00A7013A">
              <w:t>Technical Contact</w:t>
            </w:r>
          </w:p>
        </w:tc>
        <w:tc>
          <w:tcPr>
            <w:tcW w:w="2952" w:type="dxa"/>
          </w:tcPr>
          <w:p w:rsidR="00740796" w:rsidRDefault="00740796" w:rsidP="00005BE9">
            <w:r w:rsidRPr="006072B4">
              <w:t>0.6.0.7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4A</w:t>
            </w:r>
          </w:p>
        </w:tc>
      </w:tr>
      <w:tr w:rsidR="00740796" w:rsidRPr="006232F6" w:rsidTr="00005BE9">
        <w:tc>
          <w:tcPr>
            <w:tcW w:w="2952" w:type="dxa"/>
          </w:tcPr>
          <w:p w:rsidR="00740796" w:rsidRPr="006232F6" w:rsidRDefault="00740796" w:rsidP="00005BE9">
            <w:r>
              <w:t>Indoor Siren</w:t>
            </w:r>
          </w:p>
        </w:tc>
        <w:tc>
          <w:tcPr>
            <w:tcW w:w="2952" w:type="dxa"/>
          </w:tcPr>
          <w:p w:rsidR="00740796" w:rsidRDefault="00740796" w:rsidP="00005BE9">
            <w:r>
              <w:t>0.6.0.6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2</w:t>
            </w:r>
          </w:p>
        </w:tc>
      </w:tr>
      <w:tr w:rsidR="00740796" w:rsidRPr="006232F6" w:rsidTr="00005BE9">
        <w:tc>
          <w:tcPr>
            <w:tcW w:w="2952" w:type="dxa"/>
          </w:tcPr>
          <w:p w:rsidR="00740796" w:rsidRPr="006232F6" w:rsidRDefault="00740796" w:rsidP="00005BE9">
            <w:r>
              <w:t>Outdoor Siren</w:t>
            </w:r>
          </w:p>
        </w:tc>
        <w:tc>
          <w:tcPr>
            <w:tcW w:w="2952" w:type="dxa"/>
          </w:tcPr>
          <w:p w:rsidR="00740796" w:rsidRDefault="00740796" w:rsidP="00005BE9">
            <w:r>
              <w:t>0.6.0.6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2</w:t>
            </w:r>
          </w:p>
        </w:tc>
      </w:tr>
      <w:tr w:rsidR="00740796" w:rsidRPr="006232F6" w:rsidTr="00005BE9">
        <w:tc>
          <w:tcPr>
            <w:tcW w:w="2952" w:type="dxa"/>
          </w:tcPr>
          <w:p w:rsidR="00740796" w:rsidRPr="006232F6" w:rsidRDefault="00740796" w:rsidP="00005BE9">
            <w:r>
              <w:t>I/O Device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1.1.0.11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2B</w:t>
            </w:r>
          </w:p>
        </w:tc>
      </w:tr>
      <w:tr w:rsidR="00740796" w:rsidRPr="006232F6" w:rsidTr="00005BE9">
        <w:tc>
          <w:tcPr>
            <w:tcW w:w="2952" w:type="dxa"/>
          </w:tcPr>
          <w:p w:rsidR="00740796" w:rsidRPr="006232F6" w:rsidRDefault="00740796" w:rsidP="00005BE9">
            <w:r>
              <w:t>Keyfob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0.2.0.3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1A</w:t>
            </w:r>
          </w:p>
        </w:tc>
      </w:tr>
      <w:tr w:rsidR="00740796" w:rsidRPr="006232F6" w:rsidTr="00005BE9">
        <w:tc>
          <w:tcPr>
            <w:tcW w:w="2952" w:type="dxa"/>
          </w:tcPr>
          <w:p w:rsidR="00740796" w:rsidRPr="006232F6" w:rsidRDefault="00740796" w:rsidP="00005BE9">
            <w:r>
              <w:t>GBD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1.4.0.21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1B</w:t>
            </w:r>
          </w:p>
        </w:tc>
      </w:tr>
      <w:tr w:rsidR="00740796" w:rsidRPr="006232F6" w:rsidTr="00740796">
        <w:tc>
          <w:tcPr>
            <w:tcW w:w="2952" w:type="dxa"/>
          </w:tcPr>
          <w:p w:rsidR="00740796" w:rsidRPr="006232F6" w:rsidRDefault="00740796" w:rsidP="00005BE9">
            <w:r>
              <w:t>LCD Keypad</w:t>
            </w:r>
          </w:p>
        </w:tc>
        <w:tc>
          <w:tcPr>
            <w:tcW w:w="2952" w:type="dxa"/>
          </w:tcPr>
          <w:p w:rsidR="00740796" w:rsidRPr="006232F6" w:rsidRDefault="00740796" w:rsidP="00005BE9">
            <w:r w:rsidRPr="007467BE">
              <w:rPr>
                <w:rFonts w:asciiTheme="minorBidi" w:hAnsiTheme="minorBidi"/>
                <w:sz w:val="20"/>
                <w:szCs w:val="20"/>
              </w:rPr>
              <w:t>1.0.4.0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1B</w:t>
            </w:r>
          </w:p>
        </w:tc>
      </w:tr>
    </w:tbl>
    <w:p w:rsidR="00740796" w:rsidRDefault="00740796" w:rsidP="00740796">
      <w:pPr>
        <w:spacing w:after="0"/>
        <w:rPr>
          <w:rFonts w:asciiTheme="minorBidi" w:hAnsiTheme="minorBidi"/>
          <w:sz w:val="20"/>
          <w:szCs w:val="20"/>
          <w:u w:val="single"/>
        </w:rPr>
      </w:pPr>
    </w:p>
    <w:p w:rsidR="00740796" w:rsidRPr="00483824" w:rsidRDefault="00740796" w:rsidP="00740796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483824">
        <w:rPr>
          <w:rFonts w:asciiTheme="minorBidi" w:hAnsiTheme="minorBidi"/>
          <w:sz w:val="20"/>
          <w:szCs w:val="20"/>
          <w:u w:val="single"/>
        </w:rPr>
        <w:t>Changes:</w:t>
      </w:r>
    </w:p>
    <w:p w:rsidR="007467BE" w:rsidRPr="00740796" w:rsidRDefault="007467BE" w:rsidP="00AD563B">
      <w:pPr>
        <w:pStyle w:val="ListParagraph"/>
        <w:numPr>
          <w:ilvl w:val="0"/>
          <w:numId w:val="33"/>
        </w:numPr>
        <w:rPr>
          <w:rFonts w:asciiTheme="minorBidi" w:hAnsiTheme="minorBidi"/>
          <w:sz w:val="20"/>
          <w:szCs w:val="20"/>
        </w:rPr>
      </w:pPr>
      <w:proofErr w:type="spellStart"/>
      <w:r w:rsidRPr="00740796">
        <w:rPr>
          <w:rFonts w:asciiTheme="minorBidi" w:hAnsiTheme="minorBidi"/>
          <w:sz w:val="20"/>
          <w:szCs w:val="20"/>
        </w:rPr>
        <w:t>PIRCam</w:t>
      </w:r>
      <w:proofErr w:type="spellEnd"/>
      <w:r w:rsidRPr="00740796">
        <w:rPr>
          <w:rFonts w:asciiTheme="minorBidi" w:hAnsiTheme="minorBidi"/>
          <w:sz w:val="20"/>
          <w:szCs w:val="20"/>
        </w:rPr>
        <w:t xml:space="preserve"> </w:t>
      </w:r>
      <w:proofErr w:type="spellStart"/>
      <w:r w:rsidRPr="00740796">
        <w:rPr>
          <w:rFonts w:asciiTheme="minorBidi" w:hAnsiTheme="minorBidi"/>
          <w:sz w:val="20"/>
          <w:szCs w:val="20"/>
        </w:rPr>
        <w:t>Buxfixed</w:t>
      </w:r>
      <w:proofErr w:type="spellEnd"/>
      <w:r w:rsidRPr="00740796">
        <w:rPr>
          <w:rFonts w:asciiTheme="minorBidi" w:hAnsiTheme="minorBidi"/>
          <w:sz w:val="20"/>
          <w:szCs w:val="20"/>
        </w:rPr>
        <w:t xml:space="preserve"> and support.</w:t>
      </w:r>
    </w:p>
    <w:p w:rsidR="007467BE" w:rsidRPr="00740796" w:rsidRDefault="007467BE" w:rsidP="00AD563B">
      <w:pPr>
        <w:pStyle w:val="ListParagraph"/>
        <w:numPr>
          <w:ilvl w:val="0"/>
          <w:numId w:val="33"/>
        </w:numPr>
        <w:rPr>
          <w:rFonts w:asciiTheme="minorBidi" w:hAnsiTheme="minorBidi"/>
          <w:sz w:val="20"/>
          <w:szCs w:val="20"/>
        </w:rPr>
      </w:pPr>
      <w:r w:rsidRPr="00740796">
        <w:rPr>
          <w:rFonts w:asciiTheme="minorBidi" w:hAnsiTheme="minorBidi"/>
          <w:sz w:val="20"/>
          <w:szCs w:val="20"/>
        </w:rPr>
        <w:t xml:space="preserve">Changed arming logic </w:t>
      </w:r>
      <w:proofErr w:type="spellStart"/>
      <w:r w:rsidRPr="00740796">
        <w:rPr>
          <w:rFonts w:asciiTheme="minorBidi" w:hAnsiTheme="minorBidi"/>
          <w:sz w:val="20"/>
          <w:szCs w:val="20"/>
        </w:rPr>
        <w:t>behaviour</w:t>
      </w:r>
      <w:proofErr w:type="spellEnd"/>
      <w:r w:rsidRPr="00740796">
        <w:rPr>
          <w:rFonts w:asciiTheme="minorBidi" w:hAnsiTheme="minorBidi"/>
          <w:sz w:val="20"/>
          <w:szCs w:val="20"/>
        </w:rPr>
        <w:t xml:space="preserve"> to be align to https://conf.ise.de/display/AS2/AS2+-+Arming+and+Bypass+over+API </w:t>
      </w:r>
    </w:p>
    <w:p w:rsidR="007467BE" w:rsidRPr="00740796" w:rsidRDefault="007467BE" w:rsidP="00AD563B">
      <w:pPr>
        <w:pStyle w:val="ListParagraph"/>
        <w:numPr>
          <w:ilvl w:val="0"/>
          <w:numId w:val="33"/>
        </w:numPr>
        <w:rPr>
          <w:rFonts w:asciiTheme="minorBidi" w:hAnsiTheme="minorBidi"/>
          <w:sz w:val="20"/>
          <w:szCs w:val="20"/>
        </w:rPr>
      </w:pPr>
      <w:r w:rsidRPr="00740796">
        <w:rPr>
          <w:rFonts w:asciiTheme="minorBidi" w:hAnsiTheme="minorBidi"/>
          <w:sz w:val="20"/>
          <w:szCs w:val="20"/>
        </w:rPr>
        <w:t>fixes issues: (ASCBT-110)</w:t>
      </w:r>
    </w:p>
    <w:p w:rsidR="007467BE" w:rsidRPr="00740796" w:rsidRDefault="007467BE" w:rsidP="00AD563B">
      <w:pPr>
        <w:pStyle w:val="ListParagraph"/>
        <w:numPr>
          <w:ilvl w:val="0"/>
          <w:numId w:val="33"/>
        </w:numPr>
        <w:rPr>
          <w:rFonts w:asciiTheme="minorBidi" w:hAnsiTheme="minorBidi"/>
          <w:sz w:val="20"/>
          <w:szCs w:val="20"/>
        </w:rPr>
      </w:pPr>
      <w:r w:rsidRPr="00740796">
        <w:rPr>
          <w:rFonts w:asciiTheme="minorBidi" w:hAnsiTheme="minorBidi"/>
          <w:sz w:val="20"/>
          <w:szCs w:val="20"/>
        </w:rPr>
        <w:t>Added Logic to handle events acknowledged and deactivation.</w:t>
      </w:r>
    </w:p>
    <w:p w:rsidR="007467BE" w:rsidRPr="00740796" w:rsidRDefault="007467BE" w:rsidP="00AD563B">
      <w:pPr>
        <w:pStyle w:val="ListParagraph"/>
        <w:numPr>
          <w:ilvl w:val="1"/>
          <w:numId w:val="34"/>
        </w:numPr>
        <w:rPr>
          <w:rFonts w:asciiTheme="minorBidi" w:hAnsiTheme="minorBidi"/>
          <w:sz w:val="20"/>
          <w:szCs w:val="20"/>
        </w:rPr>
      </w:pPr>
      <w:r w:rsidRPr="00740796">
        <w:rPr>
          <w:rFonts w:asciiTheme="minorBidi" w:hAnsiTheme="minorBidi"/>
          <w:sz w:val="20"/>
          <w:szCs w:val="20"/>
        </w:rPr>
        <w:t xml:space="preserve">Events can be viewed using the </w:t>
      </w:r>
      <w:proofErr w:type="spellStart"/>
      <w:r w:rsidRPr="00740796">
        <w:rPr>
          <w:rFonts w:asciiTheme="minorBidi" w:hAnsiTheme="minorBidi"/>
          <w:sz w:val="20"/>
          <w:szCs w:val="20"/>
        </w:rPr>
        <w:t>RefreshEventsAPI</w:t>
      </w:r>
      <w:proofErr w:type="spellEnd"/>
      <w:r w:rsidRPr="00740796">
        <w:rPr>
          <w:rFonts w:asciiTheme="minorBidi" w:hAnsiTheme="minorBidi"/>
          <w:sz w:val="20"/>
          <w:szCs w:val="20"/>
        </w:rPr>
        <w:t>.</w:t>
      </w:r>
    </w:p>
    <w:p w:rsidR="007467BE" w:rsidRPr="00740796" w:rsidRDefault="007467BE" w:rsidP="00AD563B">
      <w:pPr>
        <w:pStyle w:val="ListParagraph"/>
        <w:numPr>
          <w:ilvl w:val="1"/>
          <w:numId w:val="34"/>
        </w:numPr>
        <w:rPr>
          <w:rFonts w:asciiTheme="minorBidi" w:hAnsiTheme="minorBidi"/>
          <w:sz w:val="20"/>
          <w:szCs w:val="20"/>
        </w:rPr>
      </w:pPr>
      <w:r w:rsidRPr="00740796">
        <w:rPr>
          <w:rFonts w:asciiTheme="minorBidi" w:hAnsiTheme="minorBidi"/>
          <w:sz w:val="20"/>
          <w:szCs w:val="20"/>
        </w:rPr>
        <w:t>Event can be deactivated and can be resolved on single API call on the interface.</w:t>
      </w:r>
    </w:p>
    <w:p w:rsidR="007467BE" w:rsidRPr="00740796" w:rsidRDefault="007467BE" w:rsidP="00AD563B">
      <w:pPr>
        <w:pStyle w:val="ListParagraph"/>
        <w:numPr>
          <w:ilvl w:val="0"/>
          <w:numId w:val="33"/>
        </w:numPr>
        <w:rPr>
          <w:rFonts w:asciiTheme="minorBidi" w:hAnsiTheme="minorBidi"/>
          <w:sz w:val="20"/>
          <w:szCs w:val="20"/>
        </w:rPr>
      </w:pPr>
      <w:r w:rsidRPr="00740796">
        <w:rPr>
          <w:rFonts w:asciiTheme="minorBidi" w:hAnsiTheme="minorBidi"/>
          <w:sz w:val="20"/>
          <w:szCs w:val="20"/>
        </w:rPr>
        <w:t>Keypad additional functions:</w:t>
      </w:r>
    </w:p>
    <w:p w:rsidR="007467BE" w:rsidRPr="00740796" w:rsidRDefault="007467BE" w:rsidP="00AD563B">
      <w:pPr>
        <w:pStyle w:val="ListParagraph"/>
        <w:numPr>
          <w:ilvl w:val="1"/>
          <w:numId w:val="35"/>
        </w:numPr>
        <w:rPr>
          <w:rFonts w:asciiTheme="minorBidi" w:hAnsiTheme="minorBidi"/>
          <w:sz w:val="20"/>
          <w:szCs w:val="20"/>
        </w:rPr>
      </w:pPr>
      <w:r w:rsidRPr="00740796">
        <w:rPr>
          <w:rFonts w:asciiTheme="minorBidi" w:hAnsiTheme="minorBidi"/>
          <w:sz w:val="20"/>
          <w:szCs w:val="20"/>
        </w:rPr>
        <w:t>System Info</w:t>
      </w:r>
    </w:p>
    <w:p w:rsidR="007467BE" w:rsidRPr="00740796" w:rsidRDefault="007467BE" w:rsidP="00AD563B">
      <w:pPr>
        <w:pStyle w:val="ListParagraph"/>
        <w:numPr>
          <w:ilvl w:val="1"/>
          <w:numId w:val="35"/>
        </w:numPr>
        <w:rPr>
          <w:rFonts w:asciiTheme="minorBidi" w:hAnsiTheme="minorBidi"/>
          <w:sz w:val="20"/>
          <w:szCs w:val="20"/>
        </w:rPr>
      </w:pPr>
      <w:r w:rsidRPr="00740796">
        <w:rPr>
          <w:rFonts w:asciiTheme="minorBidi" w:hAnsiTheme="minorBidi"/>
          <w:sz w:val="20"/>
          <w:szCs w:val="20"/>
        </w:rPr>
        <w:t>View event log history</w:t>
      </w:r>
    </w:p>
    <w:p w:rsidR="007467BE" w:rsidRPr="00740796" w:rsidRDefault="007467BE" w:rsidP="00AD563B">
      <w:pPr>
        <w:pStyle w:val="ListParagraph"/>
        <w:numPr>
          <w:ilvl w:val="1"/>
          <w:numId w:val="35"/>
        </w:numPr>
        <w:rPr>
          <w:rFonts w:asciiTheme="minorBidi" w:hAnsiTheme="minorBidi"/>
          <w:sz w:val="20"/>
          <w:szCs w:val="20"/>
        </w:rPr>
      </w:pPr>
      <w:r w:rsidRPr="00740796">
        <w:rPr>
          <w:rFonts w:asciiTheme="minorBidi" w:hAnsiTheme="minorBidi"/>
          <w:sz w:val="20"/>
          <w:szCs w:val="20"/>
        </w:rPr>
        <w:t>Event can be deactivated</w:t>
      </w:r>
    </w:p>
    <w:p w:rsidR="007467BE" w:rsidRPr="00740796" w:rsidRDefault="007467BE" w:rsidP="00AD563B">
      <w:pPr>
        <w:pStyle w:val="ListParagraph"/>
        <w:numPr>
          <w:ilvl w:val="1"/>
          <w:numId w:val="35"/>
        </w:numPr>
        <w:rPr>
          <w:rFonts w:asciiTheme="minorBidi" w:hAnsiTheme="minorBidi"/>
          <w:sz w:val="20"/>
          <w:szCs w:val="20"/>
        </w:rPr>
      </w:pPr>
      <w:r w:rsidRPr="00740796">
        <w:rPr>
          <w:rFonts w:asciiTheme="minorBidi" w:hAnsiTheme="minorBidi"/>
          <w:sz w:val="20"/>
          <w:szCs w:val="20"/>
        </w:rPr>
        <w:t>4.4.Events can be Acknowledged</w:t>
      </w:r>
    </w:p>
    <w:p w:rsidR="00740796" w:rsidRDefault="00740796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br w:type="page"/>
      </w:r>
    </w:p>
    <w:p w:rsidR="007467BE" w:rsidRPr="007467BE" w:rsidRDefault="007467BE" w:rsidP="00740796">
      <w:pPr>
        <w:pStyle w:val="Heading2"/>
      </w:pPr>
      <w:bookmarkStart w:id="91" w:name="_Toc523816852"/>
      <w:r w:rsidRPr="007467BE">
        <w:lastRenderedPageBreak/>
        <w:t>Release Date: 17/12/2015</w:t>
      </w:r>
      <w:bookmarkEnd w:id="91"/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>SVN Location: https://subversion.ise.de/svn/gira/AlarmSystemApplications/Main/Sources/McuApi/trunk (revision 41076)</w:t>
      </w:r>
    </w:p>
    <w:p w:rsidR="007467BE" w:rsidRPr="00740796" w:rsidRDefault="007467BE" w:rsidP="00740796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40796">
        <w:rPr>
          <w:rFonts w:asciiTheme="minorBidi" w:hAnsiTheme="minorBidi"/>
          <w:sz w:val="20"/>
          <w:szCs w:val="20"/>
          <w:u w:val="single"/>
        </w:rPr>
        <w:t>The Package includes:</w:t>
      </w:r>
    </w:p>
    <w:p w:rsidR="007467BE" w:rsidRPr="00740796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proofErr w:type="spellStart"/>
      <w:r w:rsidRPr="00740796">
        <w:rPr>
          <w:rFonts w:asciiTheme="minorBidi" w:hAnsiTheme="minorBidi"/>
          <w:sz w:val="20"/>
          <w:szCs w:val="20"/>
        </w:rPr>
        <w:t>CrowLibrary</w:t>
      </w:r>
      <w:proofErr w:type="spellEnd"/>
      <w:r w:rsidRPr="00740796">
        <w:rPr>
          <w:rFonts w:asciiTheme="minorBidi" w:hAnsiTheme="minorBidi"/>
          <w:sz w:val="20"/>
          <w:szCs w:val="20"/>
        </w:rPr>
        <w:t xml:space="preserve"> Version 2.1.2.18</w:t>
      </w:r>
    </w:p>
    <w:p w:rsidR="007467BE" w:rsidRPr="00740796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740796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740796">
        <w:rPr>
          <w:rFonts w:asciiTheme="minorBidi" w:hAnsiTheme="minorBidi"/>
          <w:sz w:val="20"/>
          <w:szCs w:val="20"/>
        </w:rPr>
        <w:t>IPMApplication</w:t>
      </w:r>
      <w:proofErr w:type="spellEnd"/>
      <w:r w:rsidRPr="00740796">
        <w:rPr>
          <w:rFonts w:asciiTheme="minorBidi" w:hAnsiTheme="minorBidi"/>
          <w:sz w:val="20"/>
          <w:szCs w:val="20"/>
        </w:rPr>
        <w:t xml:space="preserve"> Version 2.1.3.18</w:t>
      </w:r>
    </w:p>
    <w:p w:rsidR="007467BE" w:rsidRPr="00740796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740796">
        <w:rPr>
          <w:rFonts w:asciiTheme="minorBidi" w:hAnsiTheme="minorBidi"/>
          <w:sz w:val="20"/>
          <w:szCs w:val="20"/>
        </w:rPr>
        <w:t>Crow MCU Version 2.1.3.25</w:t>
      </w:r>
    </w:p>
    <w:p w:rsidR="007467BE" w:rsidRPr="00740796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740796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740796">
        <w:rPr>
          <w:rFonts w:asciiTheme="minorBidi" w:hAnsiTheme="minorBidi"/>
          <w:sz w:val="20"/>
          <w:szCs w:val="20"/>
        </w:rPr>
        <w:t>UpdateFirmware</w:t>
      </w:r>
      <w:proofErr w:type="spellEnd"/>
      <w:r w:rsidRPr="00740796">
        <w:rPr>
          <w:rFonts w:asciiTheme="minorBidi" w:hAnsiTheme="minorBidi"/>
          <w:sz w:val="20"/>
          <w:szCs w:val="20"/>
        </w:rPr>
        <w:t xml:space="preserve"> Version 1.6.2.67</w:t>
      </w:r>
    </w:p>
    <w:p w:rsidR="00740796" w:rsidRDefault="00740796" w:rsidP="00740796">
      <w:pPr>
        <w:spacing w:after="0"/>
        <w:rPr>
          <w:rFonts w:asciiTheme="minorBidi" w:hAnsiTheme="minorBidi"/>
          <w:sz w:val="20"/>
          <w:szCs w:val="20"/>
          <w:u w:val="single"/>
        </w:rPr>
      </w:pPr>
    </w:p>
    <w:p w:rsidR="007467BE" w:rsidRPr="00740796" w:rsidRDefault="00740796" w:rsidP="00740796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40796">
        <w:rPr>
          <w:rFonts w:asciiTheme="minorBidi" w:hAnsiTheme="minorBidi"/>
          <w:sz w:val="20"/>
          <w:szCs w:val="20"/>
          <w:u w:val="single"/>
        </w:rPr>
        <w:t>Compatibility</w:t>
      </w:r>
      <w:r w:rsidR="007467BE" w:rsidRPr="00740796">
        <w:rPr>
          <w:rFonts w:asciiTheme="minorBidi" w:hAnsiTheme="minorBidi"/>
          <w:sz w:val="20"/>
          <w:szCs w:val="20"/>
          <w:u w:val="single"/>
        </w:rPr>
        <w:t>:</w:t>
      </w:r>
    </w:p>
    <w:p w:rsidR="007467BE" w:rsidRPr="00740796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proofErr w:type="spellStart"/>
      <w:r w:rsidRPr="00740796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740796">
        <w:rPr>
          <w:rFonts w:asciiTheme="minorBidi" w:hAnsiTheme="minorBidi"/>
          <w:sz w:val="20"/>
          <w:szCs w:val="20"/>
        </w:rPr>
        <w:t xml:space="preserve"> Version 1.0.5.10</w:t>
      </w:r>
    </w:p>
    <w:p w:rsidR="007467BE" w:rsidRPr="00740796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740796">
        <w:rPr>
          <w:rFonts w:asciiTheme="minorBidi" w:hAnsiTheme="minorBidi"/>
          <w:sz w:val="20"/>
          <w:szCs w:val="20"/>
        </w:rPr>
        <w:t>XSD version 1.0.0.5</w:t>
      </w:r>
    </w:p>
    <w:p w:rsidR="007467BE" w:rsidRPr="00740796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740796">
        <w:rPr>
          <w:rFonts w:asciiTheme="minorBidi" w:hAnsiTheme="minorBidi"/>
          <w:sz w:val="20"/>
          <w:szCs w:val="20"/>
        </w:rPr>
        <w:t>GPA Version 2.0.5436</w:t>
      </w:r>
    </w:p>
    <w:p w:rsidR="00740796" w:rsidRPr="00070691" w:rsidRDefault="007467BE" w:rsidP="00740796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r w:rsidR="00740796" w:rsidRPr="00070691">
        <w:rPr>
          <w:rFonts w:asciiTheme="minorBidi" w:hAnsiTheme="minorBidi"/>
          <w:sz w:val="20"/>
          <w:szCs w:val="20"/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740796" w:rsidRPr="00A7013A" w:rsidTr="00005BE9">
        <w:tc>
          <w:tcPr>
            <w:tcW w:w="2952" w:type="dxa"/>
          </w:tcPr>
          <w:p w:rsidR="00740796" w:rsidRPr="00A7013A" w:rsidRDefault="00740796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740796" w:rsidRPr="00A7013A" w:rsidRDefault="00740796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740796" w:rsidRPr="00A7013A" w:rsidRDefault="00740796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740796" w:rsidRPr="006232F6" w:rsidTr="00005BE9">
        <w:tc>
          <w:tcPr>
            <w:tcW w:w="2952" w:type="dxa"/>
          </w:tcPr>
          <w:p w:rsidR="00740796" w:rsidRPr="006232F6" w:rsidRDefault="00740796" w:rsidP="00005BE9">
            <w:r w:rsidRPr="006232F6">
              <w:t>Control Panel</w:t>
            </w:r>
          </w:p>
        </w:tc>
        <w:tc>
          <w:tcPr>
            <w:tcW w:w="2952" w:type="dxa"/>
          </w:tcPr>
          <w:p w:rsidR="00740796" w:rsidRPr="006232F6" w:rsidRDefault="00740796" w:rsidP="00740796">
            <w:r>
              <w:t>2.1.3.25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4</w:t>
            </w:r>
          </w:p>
        </w:tc>
      </w:tr>
      <w:tr w:rsidR="00740796" w:rsidRPr="006232F6" w:rsidTr="00005BE9">
        <w:tc>
          <w:tcPr>
            <w:tcW w:w="2952" w:type="dxa"/>
          </w:tcPr>
          <w:p w:rsidR="00740796" w:rsidRPr="006232F6" w:rsidRDefault="00740796" w:rsidP="00005BE9">
            <w:r w:rsidRPr="006232F6">
              <w:t>RF Module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4.</w:t>
            </w:r>
            <w:r w:rsidRPr="007467BE">
              <w:rPr>
                <w:rFonts w:asciiTheme="minorBidi" w:hAnsiTheme="minorBidi"/>
                <w:sz w:val="20"/>
                <w:szCs w:val="20"/>
              </w:rPr>
              <w:t>.5.1.19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3A</w:t>
            </w:r>
          </w:p>
        </w:tc>
      </w:tr>
      <w:tr w:rsidR="00740796" w:rsidRPr="006232F6" w:rsidTr="00005BE9">
        <w:tc>
          <w:tcPr>
            <w:tcW w:w="2952" w:type="dxa"/>
          </w:tcPr>
          <w:p w:rsidR="00740796" w:rsidRPr="006232F6" w:rsidRDefault="00740796" w:rsidP="00005BE9">
            <w:r w:rsidRPr="006232F6">
              <w:t>PIR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0.4.0.5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3</w:t>
            </w:r>
          </w:p>
        </w:tc>
      </w:tr>
      <w:tr w:rsidR="00740796" w:rsidRPr="006232F6" w:rsidTr="00005BE9">
        <w:tc>
          <w:tcPr>
            <w:tcW w:w="2952" w:type="dxa"/>
          </w:tcPr>
          <w:p w:rsidR="00740796" w:rsidRPr="006232F6" w:rsidRDefault="00740796" w:rsidP="00005BE9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740796" w:rsidRPr="006232F6" w:rsidRDefault="00740796" w:rsidP="00740796">
            <w:r>
              <w:t>1.0.0.11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3</w:t>
            </w:r>
          </w:p>
        </w:tc>
      </w:tr>
      <w:tr w:rsidR="00740796" w:rsidRPr="006232F6" w:rsidTr="00005BE9">
        <w:tc>
          <w:tcPr>
            <w:tcW w:w="2952" w:type="dxa"/>
          </w:tcPr>
          <w:p w:rsidR="00740796" w:rsidRPr="006232F6" w:rsidRDefault="00740796" w:rsidP="00005BE9">
            <w:r w:rsidRPr="00A7013A">
              <w:t>Magnet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0.6.0.7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4</w:t>
            </w:r>
          </w:p>
        </w:tc>
      </w:tr>
      <w:tr w:rsidR="00740796" w:rsidRPr="006232F6" w:rsidTr="00005BE9">
        <w:tc>
          <w:tcPr>
            <w:tcW w:w="2952" w:type="dxa"/>
          </w:tcPr>
          <w:p w:rsidR="00740796" w:rsidRPr="006232F6" w:rsidRDefault="00740796" w:rsidP="00005BE9">
            <w:r w:rsidRPr="00A7013A">
              <w:t>Technical Contact</w:t>
            </w:r>
          </w:p>
        </w:tc>
        <w:tc>
          <w:tcPr>
            <w:tcW w:w="2952" w:type="dxa"/>
          </w:tcPr>
          <w:p w:rsidR="00740796" w:rsidRDefault="00740796" w:rsidP="00005BE9">
            <w:r w:rsidRPr="006072B4">
              <w:t>0.6.0.7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4</w:t>
            </w:r>
          </w:p>
        </w:tc>
      </w:tr>
      <w:tr w:rsidR="00740796" w:rsidRPr="006232F6" w:rsidTr="00005BE9">
        <w:tc>
          <w:tcPr>
            <w:tcW w:w="2952" w:type="dxa"/>
          </w:tcPr>
          <w:p w:rsidR="00740796" w:rsidRPr="006232F6" w:rsidRDefault="00740796" w:rsidP="00005BE9">
            <w:r>
              <w:t>Indoor Siren</w:t>
            </w:r>
          </w:p>
        </w:tc>
        <w:tc>
          <w:tcPr>
            <w:tcW w:w="2952" w:type="dxa"/>
          </w:tcPr>
          <w:p w:rsidR="00740796" w:rsidRDefault="00740796" w:rsidP="00740796">
            <w:r>
              <w:t>0.5.0.5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2</w:t>
            </w:r>
          </w:p>
        </w:tc>
      </w:tr>
      <w:tr w:rsidR="00740796" w:rsidRPr="006232F6" w:rsidTr="00005BE9">
        <w:tc>
          <w:tcPr>
            <w:tcW w:w="2952" w:type="dxa"/>
          </w:tcPr>
          <w:p w:rsidR="00740796" w:rsidRPr="006232F6" w:rsidRDefault="00740796" w:rsidP="00005BE9">
            <w:r>
              <w:t>Outdoor Siren</w:t>
            </w:r>
          </w:p>
        </w:tc>
        <w:tc>
          <w:tcPr>
            <w:tcW w:w="2952" w:type="dxa"/>
          </w:tcPr>
          <w:p w:rsidR="00740796" w:rsidRDefault="00740796" w:rsidP="00740796">
            <w:r>
              <w:t>0.5.0.5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2</w:t>
            </w:r>
          </w:p>
        </w:tc>
      </w:tr>
      <w:tr w:rsidR="00740796" w:rsidRPr="006232F6" w:rsidTr="00005BE9">
        <w:tc>
          <w:tcPr>
            <w:tcW w:w="2952" w:type="dxa"/>
          </w:tcPr>
          <w:p w:rsidR="00740796" w:rsidRPr="006232F6" w:rsidRDefault="00740796" w:rsidP="00005BE9">
            <w:r>
              <w:t>I/O Device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1.1.0.8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1</w:t>
            </w:r>
          </w:p>
        </w:tc>
      </w:tr>
      <w:tr w:rsidR="00740796" w:rsidRPr="006232F6" w:rsidTr="00005BE9">
        <w:tc>
          <w:tcPr>
            <w:tcW w:w="2952" w:type="dxa"/>
          </w:tcPr>
          <w:p w:rsidR="00740796" w:rsidRPr="006232F6" w:rsidRDefault="00740796" w:rsidP="00005BE9">
            <w:r>
              <w:t>Keyfob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0.2.0.3</w:t>
            </w:r>
          </w:p>
        </w:tc>
        <w:tc>
          <w:tcPr>
            <w:tcW w:w="2952" w:type="dxa"/>
          </w:tcPr>
          <w:p w:rsidR="00740796" w:rsidRPr="006232F6" w:rsidRDefault="00002059" w:rsidP="00005BE9">
            <w:r>
              <w:t>7</w:t>
            </w:r>
          </w:p>
        </w:tc>
      </w:tr>
      <w:tr w:rsidR="00740796" w:rsidRPr="006232F6" w:rsidTr="00005BE9">
        <w:tc>
          <w:tcPr>
            <w:tcW w:w="2952" w:type="dxa"/>
          </w:tcPr>
          <w:p w:rsidR="00740796" w:rsidRPr="006232F6" w:rsidRDefault="00740796" w:rsidP="00005BE9">
            <w:r>
              <w:t>GBD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1.3.3.15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1B</w:t>
            </w:r>
          </w:p>
        </w:tc>
      </w:tr>
      <w:tr w:rsidR="00740796" w:rsidRPr="006232F6" w:rsidTr="00740796">
        <w:tc>
          <w:tcPr>
            <w:tcW w:w="2952" w:type="dxa"/>
          </w:tcPr>
          <w:p w:rsidR="00740796" w:rsidRPr="006232F6" w:rsidRDefault="00740796" w:rsidP="00005BE9">
            <w:r>
              <w:t>LCD Keypad</w:t>
            </w:r>
          </w:p>
        </w:tc>
        <w:tc>
          <w:tcPr>
            <w:tcW w:w="2952" w:type="dxa"/>
          </w:tcPr>
          <w:p w:rsidR="00740796" w:rsidRPr="006232F6" w:rsidRDefault="00740796" w:rsidP="00005BE9">
            <w:r w:rsidRPr="007467BE">
              <w:rPr>
                <w:rFonts w:asciiTheme="minorBidi" w:hAnsiTheme="minorBidi"/>
                <w:sz w:val="20"/>
                <w:szCs w:val="20"/>
              </w:rPr>
              <w:t>1.0.4.0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t>1B</w:t>
            </w:r>
          </w:p>
        </w:tc>
      </w:tr>
      <w:tr w:rsidR="00740796" w:rsidRPr="006232F6" w:rsidTr="00740796">
        <w:tc>
          <w:tcPr>
            <w:tcW w:w="2952" w:type="dxa"/>
          </w:tcPr>
          <w:p w:rsidR="00740796" w:rsidRPr="006232F6" w:rsidRDefault="00740796" w:rsidP="00005BE9">
            <w:r>
              <w:t>Door Module</w:t>
            </w:r>
          </w:p>
        </w:tc>
        <w:tc>
          <w:tcPr>
            <w:tcW w:w="2952" w:type="dxa"/>
          </w:tcPr>
          <w:p w:rsidR="00740796" w:rsidRPr="006232F6" w:rsidRDefault="00740796" w:rsidP="00005BE9">
            <w:r>
              <w:rPr>
                <w:rFonts w:asciiTheme="minorBidi" w:hAnsiTheme="minorBidi"/>
                <w:sz w:val="20"/>
                <w:szCs w:val="20"/>
              </w:rPr>
              <w:t>1.0.1</w:t>
            </w:r>
            <w:r w:rsidRPr="007467BE">
              <w:rPr>
                <w:rFonts w:asciiTheme="minorBidi" w:hAnsiTheme="minorBidi"/>
                <w:sz w:val="20"/>
                <w:szCs w:val="20"/>
              </w:rPr>
              <w:t>.0</w:t>
            </w:r>
          </w:p>
        </w:tc>
        <w:tc>
          <w:tcPr>
            <w:tcW w:w="2952" w:type="dxa"/>
          </w:tcPr>
          <w:p w:rsidR="00740796" w:rsidRPr="006232F6" w:rsidRDefault="00002059" w:rsidP="00005BE9">
            <w:r>
              <w:t>2</w:t>
            </w:r>
          </w:p>
        </w:tc>
      </w:tr>
    </w:tbl>
    <w:p w:rsidR="00740796" w:rsidRDefault="00740796" w:rsidP="00740796">
      <w:pPr>
        <w:spacing w:after="0"/>
        <w:rPr>
          <w:rFonts w:asciiTheme="minorBidi" w:hAnsiTheme="minorBidi"/>
          <w:sz w:val="20"/>
          <w:szCs w:val="20"/>
          <w:u w:val="single"/>
        </w:rPr>
      </w:pPr>
    </w:p>
    <w:p w:rsidR="00740796" w:rsidRPr="00483824" w:rsidRDefault="00740796" w:rsidP="00740796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483824">
        <w:rPr>
          <w:rFonts w:asciiTheme="minorBidi" w:hAnsiTheme="minorBidi"/>
          <w:sz w:val="20"/>
          <w:szCs w:val="20"/>
          <w:u w:val="single"/>
        </w:rPr>
        <w:t>Changes:</w:t>
      </w:r>
    </w:p>
    <w:p w:rsidR="007467BE" w:rsidRPr="00766ABA" w:rsidRDefault="007467BE" w:rsidP="00AD563B">
      <w:pPr>
        <w:pStyle w:val="ListParagraph"/>
        <w:numPr>
          <w:ilvl w:val="0"/>
          <w:numId w:val="36"/>
        </w:numPr>
        <w:rPr>
          <w:rFonts w:asciiTheme="minorBidi" w:hAnsiTheme="minorBidi"/>
          <w:sz w:val="20"/>
          <w:szCs w:val="20"/>
        </w:rPr>
      </w:pPr>
      <w:proofErr w:type="spellStart"/>
      <w:r w:rsidRPr="00766ABA">
        <w:rPr>
          <w:rFonts w:asciiTheme="minorBidi" w:hAnsiTheme="minorBidi"/>
          <w:sz w:val="20"/>
          <w:szCs w:val="20"/>
        </w:rPr>
        <w:t>PIRCam</w:t>
      </w:r>
      <w:proofErr w:type="spellEnd"/>
      <w:r w:rsidRPr="00766ABA">
        <w:rPr>
          <w:rFonts w:asciiTheme="minorBidi" w:hAnsiTheme="minorBidi"/>
          <w:sz w:val="20"/>
          <w:szCs w:val="20"/>
        </w:rPr>
        <w:t xml:space="preserve"> support.</w:t>
      </w:r>
    </w:p>
    <w:p w:rsidR="007467BE" w:rsidRPr="00766ABA" w:rsidRDefault="007467BE" w:rsidP="00766ABA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66ABA">
        <w:rPr>
          <w:rFonts w:asciiTheme="minorBidi" w:hAnsiTheme="minorBidi"/>
          <w:sz w:val="20"/>
          <w:szCs w:val="20"/>
          <w:u w:val="single"/>
        </w:rPr>
        <w:t>Open Issues:</w:t>
      </w:r>
    </w:p>
    <w:p w:rsidR="007467BE" w:rsidRPr="00766ABA" w:rsidRDefault="007467BE" w:rsidP="00AD563B">
      <w:pPr>
        <w:pStyle w:val="ListParagraph"/>
        <w:numPr>
          <w:ilvl w:val="0"/>
          <w:numId w:val="37"/>
        </w:numPr>
        <w:rPr>
          <w:rFonts w:asciiTheme="minorBidi" w:hAnsiTheme="minorBidi"/>
          <w:sz w:val="20"/>
          <w:szCs w:val="20"/>
        </w:rPr>
      </w:pPr>
      <w:proofErr w:type="spellStart"/>
      <w:r w:rsidRPr="00766ABA">
        <w:rPr>
          <w:rFonts w:asciiTheme="minorBidi" w:hAnsiTheme="minorBidi"/>
          <w:sz w:val="20"/>
          <w:szCs w:val="20"/>
        </w:rPr>
        <w:t>McuControl</w:t>
      </w:r>
      <w:proofErr w:type="spellEnd"/>
      <w:r w:rsidRPr="00766ABA">
        <w:rPr>
          <w:rFonts w:asciiTheme="minorBidi" w:hAnsiTheme="minorBidi"/>
          <w:sz w:val="20"/>
          <w:szCs w:val="20"/>
        </w:rPr>
        <w:t>::</w:t>
      </w:r>
      <w:proofErr w:type="spellStart"/>
      <w:r w:rsidRPr="00766ABA">
        <w:rPr>
          <w:rFonts w:asciiTheme="minorBidi" w:hAnsiTheme="minorBidi"/>
          <w:sz w:val="20"/>
          <w:szCs w:val="20"/>
        </w:rPr>
        <w:t>fetchCurrentConfiguration</w:t>
      </w:r>
      <w:proofErr w:type="spellEnd"/>
      <w:r w:rsidRPr="00766ABA">
        <w:rPr>
          <w:rFonts w:asciiTheme="minorBidi" w:hAnsiTheme="minorBidi"/>
          <w:sz w:val="20"/>
          <w:szCs w:val="20"/>
        </w:rPr>
        <w:t>() interface function is not yet implemented</w:t>
      </w:r>
    </w:p>
    <w:p w:rsidR="007467BE" w:rsidRPr="00766ABA" w:rsidRDefault="007467BE" w:rsidP="00AD563B">
      <w:pPr>
        <w:pStyle w:val="ListParagraph"/>
        <w:numPr>
          <w:ilvl w:val="0"/>
          <w:numId w:val="37"/>
        </w:numPr>
        <w:rPr>
          <w:rFonts w:asciiTheme="minorBidi" w:hAnsiTheme="minorBidi"/>
          <w:sz w:val="20"/>
          <w:szCs w:val="20"/>
        </w:rPr>
      </w:pPr>
      <w:proofErr w:type="spellStart"/>
      <w:r w:rsidRPr="00766ABA">
        <w:rPr>
          <w:rFonts w:asciiTheme="minorBidi" w:hAnsiTheme="minorBidi"/>
          <w:sz w:val="20"/>
          <w:szCs w:val="20"/>
        </w:rPr>
        <w:t>McuObserver</w:t>
      </w:r>
      <w:proofErr w:type="spellEnd"/>
      <w:r w:rsidRPr="00766ABA">
        <w:rPr>
          <w:rFonts w:asciiTheme="minorBidi" w:hAnsiTheme="minorBidi"/>
          <w:sz w:val="20"/>
          <w:szCs w:val="20"/>
        </w:rPr>
        <w:t>::</w:t>
      </w:r>
      <w:proofErr w:type="spellStart"/>
      <w:r w:rsidRPr="00766ABA">
        <w:rPr>
          <w:rFonts w:asciiTheme="minorBidi" w:hAnsiTheme="minorBidi"/>
          <w:sz w:val="20"/>
          <w:szCs w:val="20"/>
        </w:rPr>
        <w:t>onKeyfobStateChanged</w:t>
      </w:r>
      <w:proofErr w:type="spellEnd"/>
      <w:r w:rsidRPr="00766ABA">
        <w:rPr>
          <w:rFonts w:asciiTheme="minorBidi" w:hAnsiTheme="minorBidi"/>
          <w:sz w:val="20"/>
          <w:szCs w:val="20"/>
        </w:rPr>
        <w:t>() interface function is not yet implemented</w:t>
      </w:r>
    </w:p>
    <w:p w:rsidR="007467BE" w:rsidRPr="00766ABA" w:rsidRDefault="007467BE" w:rsidP="00AD563B">
      <w:pPr>
        <w:pStyle w:val="ListParagraph"/>
        <w:numPr>
          <w:ilvl w:val="0"/>
          <w:numId w:val="37"/>
        </w:numPr>
        <w:rPr>
          <w:rFonts w:asciiTheme="minorBidi" w:hAnsiTheme="minorBidi"/>
          <w:sz w:val="20"/>
          <w:szCs w:val="20"/>
        </w:rPr>
      </w:pPr>
      <w:r w:rsidRPr="00766ABA">
        <w:rPr>
          <w:rFonts w:asciiTheme="minorBidi" w:hAnsiTheme="minorBidi"/>
          <w:sz w:val="20"/>
          <w:szCs w:val="20"/>
        </w:rPr>
        <w:t>It is possible to configure the alarm system while it is armed - bug ASCBT-81 - still open</w:t>
      </w:r>
    </w:p>
    <w:p w:rsidR="007467BE" w:rsidRPr="00766ABA" w:rsidRDefault="007467BE" w:rsidP="00AD563B">
      <w:pPr>
        <w:pStyle w:val="ListParagraph"/>
        <w:numPr>
          <w:ilvl w:val="0"/>
          <w:numId w:val="37"/>
        </w:numPr>
        <w:rPr>
          <w:rFonts w:asciiTheme="minorBidi" w:hAnsiTheme="minorBidi"/>
          <w:sz w:val="20"/>
          <w:szCs w:val="20"/>
        </w:rPr>
      </w:pPr>
      <w:r w:rsidRPr="00766ABA">
        <w:rPr>
          <w:rFonts w:asciiTheme="minorBidi" w:hAnsiTheme="minorBidi"/>
          <w:sz w:val="20"/>
          <w:szCs w:val="20"/>
        </w:rPr>
        <w:t>Wrong arming and alarming behavior - bug ASCBT-110 - still open</w:t>
      </w:r>
    </w:p>
    <w:p w:rsidR="007467BE" w:rsidRPr="00766ABA" w:rsidRDefault="007467BE" w:rsidP="00AD563B">
      <w:pPr>
        <w:pStyle w:val="ListParagraph"/>
        <w:numPr>
          <w:ilvl w:val="0"/>
          <w:numId w:val="37"/>
        </w:numPr>
        <w:rPr>
          <w:rFonts w:asciiTheme="minorBidi" w:hAnsiTheme="minorBidi"/>
          <w:sz w:val="20"/>
          <w:szCs w:val="20"/>
        </w:rPr>
      </w:pPr>
      <w:r w:rsidRPr="00766ABA">
        <w:rPr>
          <w:rFonts w:asciiTheme="minorBidi" w:hAnsiTheme="minorBidi"/>
          <w:sz w:val="20"/>
          <w:szCs w:val="20"/>
        </w:rPr>
        <w:t>Arm after Bypass leads to Arm failure - story ASCBT-96 - still open</w:t>
      </w:r>
    </w:p>
    <w:p w:rsidR="007467BE" w:rsidRPr="00766ABA" w:rsidRDefault="007467BE" w:rsidP="00AD563B">
      <w:pPr>
        <w:pStyle w:val="ListParagraph"/>
        <w:numPr>
          <w:ilvl w:val="0"/>
          <w:numId w:val="37"/>
        </w:numPr>
        <w:rPr>
          <w:rFonts w:asciiTheme="minorBidi" w:hAnsiTheme="minorBidi"/>
          <w:sz w:val="20"/>
          <w:szCs w:val="20"/>
        </w:rPr>
      </w:pPr>
      <w:r w:rsidRPr="00766ABA">
        <w:rPr>
          <w:rFonts w:asciiTheme="minorBidi" w:hAnsiTheme="minorBidi"/>
          <w:sz w:val="20"/>
          <w:szCs w:val="20"/>
        </w:rPr>
        <w:t>Change exit delay behavior - story ASCBT-95 - still open</w:t>
      </w:r>
    </w:p>
    <w:p w:rsidR="007467BE" w:rsidRPr="00766ABA" w:rsidRDefault="007467BE" w:rsidP="00AD563B">
      <w:pPr>
        <w:pStyle w:val="ListParagraph"/>
        <w:numPr>
          <w:ilvl w:val="0"/>
          <w:numId w:val="37"/>
        </w:numPr>
        <w:rPr>
          <w:rFonts w:asciiTheme="minorBidi" w:hAnsiTheme="minorBidi"/>
          <w:sz w:val="20"/>
          <w:szCs w:val="20"/>
        </w:rPr>
      </w:pPr>
      <w:r w:rsidRPr="00766ABA">
        <w:rPr>
          <w:rFonts w:asciiTheme="minorBidi" w:hAnsiTheme="minorBidi"/>
          <w:sz w:val="20"/>
          <w:szCs w:val="20"/>
        </w:rPr>
        <w:t>Wrong handling of entry / exit delay time for stay armed mode - bug ASCBT-122 - still open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</w:p>
    <w:p w:rsidR="00005BE9" w:rsidRDefault="00005BE9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7467BE" w:rsidRPr="007467BE" w:rsidRDefault="007467BE" w:rsidP="00766ABA">
      <w:pPr>
        <w:pStyle w:val="Heading2"/>
      </w:pPr>
      <w:bookmarkStart w:id="92" w:name="_Toc523816853"/>
      <w:r w:rsidRPr="007467BE">
        <w:lastRenderedPageBreak/>
        <w:t>Release Date: 26/11/2015</w:t>
      </w:r>
      <w:bookmarkEnd w:id="92"/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>SVN Location: https://subversion.ise.de/svn/gira/AlarmSystemApplications/Main/Sources/McuApi/tags/2.1.1.11</w:t>
      </w:r>
    </w:p>
    <w:p w:rsidR="007467BE" w:rsidRPr="00002059" w:rsidRDefault="007467BE" w:rsidP="00002059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002059">
        <w:rPr>
          <w:rFonts w:asciiTheme="minorBidi" w:hAnsiTheme="minorBidi"/>
          <w:sz w:val="20"/>
          <w:szCs w:val="20"/>
          <w:u w:val="single"/>
        </w:rPr>
        <w:t>The Package includes:</w:t>
      </w:r>
    </w:p>
    <w:p w:rsidR="007467BE" w:rsidRPr="00002059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proofErr w:type="spellStart"/>
      <w:r w:rsidRPr="00002059">
        <w:rPr>
          <w:rFonts w:asciiTheme="minorBidi" w:hAnsiTheme="minorBidi"/>
          <w:sz w:val="20"/>
          <w:szCs w:val="20"/>
        </w:rPr>
        <w:t>CrowLibrary</w:t>
      </w:r>
      <w:proofErr w:type="spellEnd"/>
      <w:r w:rsidRPr="00002059">
        <w:rPr>
          <w:rFonts w:asciiTheme="minorBidi" w:hAnsiTheme="minorBidi"/>
          <w:sz w:val="20"/>
          <w:szCs w:val="20"/>
        </w:rPr>
        <w:t xml:space="preserve"> Version 2.1.1.17</w:t>
      </w:r>
    </w:p>
    <w:p w:rsidR="007467BE" w:rsidRPr="00002059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002059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002059">
        <w:rPr>
          <w:rFonts w:asciiTheme="minorBidi" w:hAnsiTheme="minorBidi"/>
          <w:sz w:val="20"/>
          <w:szCs w:val="20"/>
        </w:rPr>
        <w:t>IPMApplication</w:t>
      </w:r>
      <w:proofErr w:type="spellEnd"/>
      <w:r w:rsidRPr="00002059">
        <w:rPr>
          <w:rFonts w:asciiTheme="minorBidi" w:hAnsiTheme="minorBidi"/>
          <w:sz w:val="20"/>
          <w:szCs w:val="20"/>
        </w:rPr>
        <w:t xml:space="preserve"> Version 2.1.2.17</w:t>
      </w:r>
    </w:p>
    <w:p w:rsidR="007467BE" w:rsidRPr="00002059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002059">
        <w:rPr>
          <w:rFonts w:asciiTheme="minorBidi" w:hAnsiTheme="minorBidi"/>
          <w:sz w:val="20"/>
          <w:szCs w:val="20"/>
        </w:rPr>
        <w:t>Crow MCU Version 2.1.2.24</w:t>
      </w:r>
    </w:p>
    <w:p w:rsidR="007467BE" w:rsidRPr="00002059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002059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002059">
        <w:rPr>
          <w:rFonts w:asciiTheme="minorBidi" w:hAnsiTheme="minorBidi"/>
          <w:sz w:val="20"/>
          <w:szCs w:val="20"/>
        </w:rPr>
        <w:t>UpdateFirmware</w:t>
      </w:r>
      <w:proofErr w:type="spellEnd"/>
      <w:r w:rsidRPr="00002059">
        <w:rPr>
          <w:rFonts w:asciiTheme="minorBidi" w:hAnsiTheme="minorBidi"/>
          <w:sz w:val="20"/>
          <w:szCs w:val="20"/>
        </w:rPr>
        <w:t xml:space="preserve"> Version 1.6.2.67</w:t>
      </w:r>
    </w:p>
    <w:p w:rsidR="007467BE" w:rsidRPr="00002059" w:rsidRDefault="00002059" w:rsidP="00002059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002059">
        <w:rPr>
          <w:rFonts w:asciiTheme="minorBidi" w:hAnsiTheme="minorBidi"/>
          <w:sz w:val="20"/>
          <w:szCs w:val="20"/>
          <w:u w:val="single"/>
        </w:rPr>
        <w:t>Compatibility</w:t>
      </w:r>
      <w:r w:rsidR="007467BE" w:rsidRPr="00002059">
        <w:rPr>
          <w:rFonts w:asciiTheme="minorBidi" w:hAnsiTheme="minorBidi"/>
          <w:sz w:val="20"/>
          <w:szCs w:val="20"/>
          <w:u w:val="single"/>
        </w:rPr>
        <w:t>:</w:t>
      </w:r>
    </w:p>
    <w:p w:rsidR="007467BE" w:rsidRPr="00002059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proofErr w:type="spellStart"/>
      <w:r w:rsidRPr="00002059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002059">
        <w:rPr>
          <w:rFonts w:asciiTheme="minorBidi" w:hAnsiTheme="minorBidi"/>
          <w:sz w:val="20"/>
          <w:szCs w:val="20"/>
        </w:rPr>
        <w:t xml:space="preserve"> Version 1.0.5.10</w:t>
      </w:r>
    </w:p>
    <w:p w:rsidR="007467BE" w:rsidRPr="00002059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002059">
        <w:rPr>
          <w:rFonts w:asciiTheme="minorBidi" w:hAnsiTheme="minorBidi"/>
          <w:sz w:val="20"/>
          <w:szCs w:val="20"/>
        </w:rPr>
        <w:t>XSD version 1.0.0.5</w:t>
      </w:r>
    </w:p>
    <w:p w:rsidR="007467BE" w:rsidRPr="00002059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002059">
        <w:rPr>
          <w:rFonts w:asciiTheme="minorBidi" w:hAnsiTheme="minorBidi"/>
          <w:sz w:val="20"/>
          <w:szCs w:val="20"/>
        </w:rPr>
        <w:t>GPA Version 2.0.5030</w:t>
      </w:r>
    </w:p>
    <w:p w:rsidR="00002059" w:rsidRPr="00070691" w:rsidRDefault="007467BE" w:rsidP="00002059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r w:rsidR="00002059" w:rsidRPr="00070691">
        <w:rPr>
          <w:rFonts w:asciiTheme="minorBidi" w:hAnsiTheme="minorBidi"/>
          <w:sz w:val="20"/>
          <w:szCs w:val="20"/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002059" w:rsidRPr="00A7013A" w:rsidTr="00005BE9">
        <w:tc>
          <w:tcPr>
            <w:tcW w:w="2952" w:type="dxa"/>
          </w:tcPr>
          <w:p w:rsidR="00002059" w:rsidRPr="00A7013A" w:rsidRDefault="00002059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002059" w:rsidRPr="00A7013A" w:rsidRDefault="00002059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002059" w:rsidRPr="00A7013A" w:rsidRDefault="00002059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002059" w:rsidRPr="006232F6" w:rsidTr="00005BE9">
        <w:tc>
          <w:tcPr>
            <w:tcW w:w="2952" w:type="dxa"/>
          </w:tcPr>
          <w:p w:rsidR="00002059" w:rsidRPr="006232F6" w:rsidRDefault="00002059" w:rsidP="00005BE9">
            <w:r w:rsidRPr="006232F6">
              <w:t>Control Panel</w:t>
            </w:r>
          </w:p>
        </w:tc>
        <w:tc>
          <w:tcPr>
            <w:tcW w:w="2952" w:type="dxa"/>
          </w:tcPr>
          <w:p w:rsidR="00002059" w:rsidRPr="006232F6" w:rsidRDefault="00002059" w:rsidP="00002059">
            <w:r>
              <w:t>2.1.2.24</w:t>
            </w:r>
          </w:p>
        </w:tc>
        <w:tc>
          <w:tcPr>
            <w:tcW w:w="2952" w:type="dxa"/>
          </w:tcPr>
          <w:p w:rsidR="00002059" w:rsidRPr="006232F6" w:rsidRDefault="00002059" w:rsidP="00005BE9">
            <w:r>
              <w:t>4</w:t>
            </w:r>
          </w:p>
        </w:tc>
      </w:tr>
      <w:tr w:rsidR="00002059" w:rsidRPr="006232F6" w:rsidTr="00005BE9">
        <w:tc>
          <w:tcPr>
            <w:tcW w:w="2952" w:type="dxa"/>
          </w:tcPr>
          <w:p w:rsidR="00002059" w:rsidRPr="006232F6" w:rsidRDefault="00002059" w:rsidP="00005BE9">
            <w:r w:rsidRPr="006232F6">
              <w:t>RF Module</w:t>
            </w:r>
          </w:p>
        </w:tc>
        <w:tc>
          <w:tcPr>
            <w:tcW w:w="2952" w:type="dxa"/>
          </w:tcPr>
          <w:p w:rsidR="00002059" w:rsidRPr="006232F6" w:rsidRDefault="00002059" w:rsidP="00005BE9">
            <w:r>
              <w:t>4.</w:t>
            </w:r>
            <w:r w:rsidRPr="007467BE">
              <w:rPr>
                <w:rFonts w:asciiTheme="minorBidi" w:hAnsiTheme="minorBidi"/>
                <w:sz w:val="20"/>
                <w:szCs w:val="20"/>
              </w:rPr>
              <w:t>.5.1.19</w:t>
            </w:r>
          </w:p>
        </w:tc>
        <w:tc>
          <w:tcPr>
            <w:tcW w:w="2952" w:type="dxa"/>
          </w:tcPr>
          <w:p w:rsidR="00002059" w:rsidRPr="006232F6" w:rsidRDefault="00002059" w:rsidP="00005BE9">
            <w:r>
              <w:t>2</w:t>
            </w:r>
          </w:p>
        </w:tc>
      </w:tr>
      <w:tr w:rsidR="00002059" w:rsidRPr="006232F6" w:rsidTr="00005BE9">
        <w:tc>
          <w:tcPr>
            <w:tcW w:w="2952" w:type="dxa"/>
          </w:tcPr>
          <w:p w:rsidR="00002059" w:rsidRPr="006232F6" w:rsidRDefault="00002059" w:rsidP="00005BE9">
            <w:r w:rsidRPr="006232F6">
              <w:t>PIR</w:t>
            </w:r>
          </w:p>
        </w:tc>
        <w:tc>
          <w:tcPr>
            <w:tcW w:w="2952" w:type="dxa"/>
          </w:tcPr>
          <w:p w:rsidR="00002059" w:rsidRPr="006232F6" w:rsidRDefault="00002059" w:rsidP="00005BE9">
            <w:r>
              <w:t>0.4.0.5</w:t>
            </w:r>
          </w:p>
        </w:tc>
        <w:tc>
          <w:tcPr>
            <w:tcW w:w="2952" w:type="dxa"/>
          </w:tcPr>
          <w:p w:rsidR="00002059" w:rsidRPr="006232F6" w:rsidRDefault="00002059" w:rsidP="00005BE9">
            <w:r>
              <w:t>3</w:t>
            </w:r>
          </w:p>
        </w:tc>
      </w:tr>
      <w:tr w:rsidR="00002059" w:rsidRPr="006232F6" w:rsidTr="00005BE9">
        <w:tc>
          <w:tcPr>
            <w:tcW w:w="2952" w:type="dxa"/>
          </w:tcPr>
          <w:p w:rsidR="00002059" w:rsidRPr="006232F6" w:rsidRDefault="00002059" w:rsidP="00005BE9">
            <w:proofErr w:type="spellStart"/>
            <w:r w:rsidRPr="00A7013A">
              <w:t>PIRCam</w:t>
            </w:r>
            <w:proofErr w:type="spellEnd"/>
          </w:p>
        </w:tc>
        <w:tc>
          <w:tcPr>
            <w:tcW w:w="2952" w:type="dxa"/>
          </w:tcPr>
          <w:p w:rsidR="00002059" w:rsidRPr="006232F6" w:rsidRDefault="00002059" w:rsidP="00005BE9">
            <w:r>
              <w:t>1.0.0.11</w:t>
            </w:r>
          </w:p>
        </w:tc>
        <w:tc>
          <w:tcPr>
            <w:tcW w:w="2952" w:type="dxa"/>
          </w:tcPr>
          <w:p w:rsidR="00002059" w:rsidRPr="006232F6" w:rsidRDefault="00002059" w:rsidP="00005BE9">
            <w:r>
              <w:t>3</w:t>
            </w:r>
          </w:p>
        </w:tc>
      </w:tr>
      <w:tr w:rsidR="00002059" w:rsidRPr="006232F6" w:rsidTr="00005BE9">
        <w:tc>
          <w:tcPr>
            <w:tcW w:w="2952" w:type="dxa"/>
          </w:tcPr>
          <w:p w:rsidR="00002059" w:rsidRPr="006232F6" w:rsidRDefault="00002059" w:rsidP="00005BE9">
            <w:r w:rsidRPr="00A7013A">
              <w:t>Magnet</w:t>
            </w:r>
          </w:p>
        </w:tc>
        <w:tc>
          <w:tcPr>
            <w:tcW w:w="2952" w:type="dxa"/>
          </w:tcPr>
          <w:p w:rsidR="00002059" w:rsidRPr="006232F6" w:rsidRDefault="00002059" w:rsidP="00005BE9">
            <w:r>
              <w:t>0.6.0.7</w:t>
            </w:r>
          </w:p>
        </w:tc>
        <w:tc>
          <w:tcPr>
            <w:tcW w:w="2952" w:type="dxa"/>
          </w:tcPr>
          <w:p w:rsidR="00002059" w:rsidRPr="006232F6" w:rsidRDefault="00002059" w:rsidP="00005BE9">
            <w:r>
              <w:t>4</w:t>
            </w:r>
          </w:p>
        </w:tc>
      </w:tr>
      <w:tr w:rsidR="00002059" w:rsidRPr="006232F6" w:rsidTr="00005BE9">
        <w:tc>
          <w:tcPr>
            <w:tcW w:w="2952" w:type="dxa"/>
          </w:tcPr>
          <w:p w:rsidR="00002059" w:rsidRPr="006232F6" w:rsidRDefault="00002059" w:rsidP="00005BE9">
            <w:r w:rsidRPr="00A7013A">
              <w:t>Technical Contact</w:t>
            </w:r>
          </w:p>
        </w:tc>
        <w:tc>
          <w:tcPr>
            <w:tcW w:w="2952" w:type="dxa"/>
          </w:tcPr>
          <w:p w:rsidR="00002059" w:rsidRDefault="00002059" w:rsidP="00005BE9">
            <w:r w:rsidRPr="006072B4">
              <w:t>0.6.0.7</w:t>
            </w:r>
          </w:p>
        </w:tc>
        <w:tc>
          <w:tcPr>
            <w:tcW w:w="2952" w:type="dxa"/>
          </w:tcPr>
          <w:p w:rsidR="00002059" w:rsidRPr="006232F6" w:rsidRDefault="00002059" w:rsidP="00005BE9">
            <w:r>
              <w:t>4</w:t>
            </w:r>
          </w:p>
        </w:tc>
      </w:tr>
      <w:tr w:rsidR="00002059" w:rsidRPr="006232F6" w:rsidTr="00005BE9">
        <w:tc>
          <w:tcPr>
            <w:tcW w:w="2952" w:type="dxa"/>
          </w:tcPr>
          <w:p w:rsidR="00002059" w:rsidRPr="006232F6" w:rsidRDefault="00002059" w:rsidP="00005BE9">
            <w:r>
              <w:t>Indoor Siren</w:t>
            </w:r>
          </w:p>
        </w:tc>
        <w:tc>
          <w:tcPr>
            <w:tcW w:w="2952" w:type="dxa"/>
          </w:tcPr>
          <w:p w:rsidR="00002059" w:rsidRDefault="00002059" w:rsidP="00005BE9">
            <w:r>
              <w:t>0.5.0.5</w:t>
            </w:r>
          </w:p>
        </w:tc>
        <w:tc>
          <w:tcPr>
            <w:tcW w:w="2952" w:type="dxa"/>
          </w:tcPr>
          <w:p w:rsidR="00002059" w:rsidRPr="006232F6" w:rsidRDefault="00002059" w:rsidP="00005BE9">
            <w:r>
              <w:t>2</w:t>
            </w:r>
          </w:p>
        </w:tc>
      </w:tr>
      <w:tr w:rsidR="00002059" w:rsidRPr="006232F6" w:rsidTr="00005BE9">
        <w:tc>
          <w:tcPr>
            <w:tcW w:w="2952" w:type="dxa"/>
          </w:tcPr>
          <w:p w:rsidR="00002059" w:rsidRPr="006232F6" w:rsidRDefault="00002059" w:rsidP="00005BE9">
            <w:r>
              <w:t>Outdoor Siren</w:t>
            </w:r>
          </w:p>
        </w:tc>
        <w:tc>
          <w:tcPr>
            <w:tcW w:w="2952" w:type="dxa"/>
          </w:tcPr>
          <w:p w:rsidR="00002059" w:rsidRDefault="00002059" w:rsidP="00005BE9">
            <w:r>
              <w:t>0.5.0.5</w:t>
            </w:r>
          </w:p>
        </w:tc>
        <w:tc>
          <w:tcPr>
            <w:tcW w:w="2952" w:type="dxa"/>
          </w:tcPr>
          <w:p w:rsidR="00002059" w:rsidRPr="006232F6" w:rsidRDefault="00002059" w:rsidP="00005BE9">
            <w:r>
              <w:t>2</w:t>
            </w:r>
          </w:p>
        </w:tc>
      </w:tr>
      <w:tr w:rsidR="00002059" w:rsidRPr="006232F6" w:rsidTr="00005BE9">
        <w:tc>
          <w:tcPr>
            <w:tcW w:w="2952" w:type="dxa"/>
          </w:tcPr>
          <w:p w:rsidR="00002059" w:rsidRPr="006232F6" w:rsidRDefault="00002059" w:rsidP="00005BE9">
            <w:r>
              <w:t>I/O Device</w:t>
            </w:r>
          </w:p>
        </w:tc>
        <w:tc>
          <w:tcPr>
            <w:tcW w:w="2952" w:type="dxa"/>
          </w:tcPr>
          <w:p w:rsidR="00002059" w:rsidRPr="006232F6" w:rsidRDefault="00002059" w:rsidP="00005BE9">
            <w:r>
              <w:t>1.1.0.8</w:t>
            </w:r>
          </w:p>
        </w:tc>
        <w:tc>
          <w:tcPr>
            <w:tcW w:w="2952" w:type="dxa"/>
          </w:tcPr>
          <w:p w:rsidR="00002059" w:rsidRPr="006232F6" w:rsidRDefault="00002059" w:rsidP="00005BE9">
            <w:r>
              <w:t>1</w:t>
            </w:r>
          </w:p>
        </w:tc>
      </w:tr>
      <w:tr w:rsidR="00002059" w:rsidRPr="006232F6" w:rsidTr="00005BE9">
        <w:tc>
          <w:tcPr>
            <w:tcW w:w="2952" w:type="dxa"/>
          </w:tcPr>
          <w:p w:rsidR="00002059" w:rsidRPr="006232F6" w:rsidRDefault="00002059" w:rsidP="00005BE9">
            <w:r>
              <w:t>Keyfob</w:t>
            </w:r>
          </w:p>
        </w:tc>
        <w:tc>
          <w:tcPr>
            <w:tcW w:w="2952" w:type="dxa"/>
          </w:tcPr>
          <w:p w:rsidR="00002059" w:rsidRPr="006232F6" w:rsidRDefault="00002059" w:rsidP="00005BE9">
            <w:r>
              <w:t>0.2.0.3</w:t>
            </w:r>
          </w:p>
        </w:tc>
        <w:tc>
          <w:tcPr>
            <w:tcW w:w="2952" w:type="dxa"/>
          </w:tcPr>
          <w:p w:rsidR="00002059" w:rsidRPr="006232F6" w:rsidRDefault="00002059" w:rsidP="00005BE9">
            <w:r>
              <w:t>7</w:t>
            </w:r>
          </w:p>
        </w:tc>
      </w:tr>
      <w:tr w:rsidR="00002059" w:rsidRPr="006232F6" w:rsidTr="00005BE9">
        <w:tc>
          <w:tcPr>
            <w:tcW w:w="2952" w:type="dxa"/>
          </w:tcPr>
          <w:p w:rsidR="00002059" w:rsidRPr="006232F6" w:rsidRDefault="00002059" w:rsidP="00005BE9">
            <w:r>
              <w:t>GBD</w:t>
            </w:r>
          </w:p>
        </w:tc>
        <w:tc>
          <w:tcPr>
            <w:tcW w:w="2952" w:type="dxa"/>
          </w:tcPr>
          <w:p w:rsidR="00002059" w:rsidRPr="006232F6" w:rsidRDefault="00002059" w:rsidP="00005BE9">
            <w:r>
              <w:t>1.3.3.15</w:t>
            </w:r>
          </w:p>
        </w:tc>
        <w:tc>
          <w:tcPr>
            <w:tcW w:w="2952" w:type="dxa"/>
          </w:tcPr>
          <w:p w:rsidR="00002059" w:rsidRPr="006232F6" w:rsidRDefault="00002059" w:rsidP="00005BE9">
            <w:r>
              <w:t>1B</w:t>
            </w:r>
          </w:p>
        </w:tc>
      </w:tr>
      <w:tr w:rsidR="00002059" w:rsidRPr="006232F6" w:rsidTr="00005BE9">
        <w:tc>
          <w:tcPr>
            <w:tcW w:w="2952" w:type="dxa"/>
          </w:tcPr>
          <w:p w:rsidR="00002059" w:rsidRPr="006232F6" w:rsidRDefault="00002059" w:rsidP="00005BE9">
            <w:r>
              <w:t>LCD Keypad</w:t>
            </w:r>
          </w:p>
        </w:tc>
        <w:tc>
          <w:tcPr>
            <w:tcW w:w="2952" w:type="dxa"/>
          </w:tcPr>
          <w:p w:rsidR="00002059" w:rsidRPr="006232F6" w:rsidRDefault="00002059" w:rsidP="00005BE9">
            <w:r w:rsidRPr="007467BE">
              <w:rPr>
                <w:rFonts w:asciiTheme="minorBidi" w:hAnsiTheme="minorBidi"/>
                <w:sz w:val="20"/>
                <w:szCs w:val="20"/>
              </w:rPr>
              <w:t>1.0.4.0</w:t>
            </w:r>
          </w:p>
        </w:tc>
        <w:tc>
          <w:tcPr>
            <w:tcW w:w="2952" w:type="dxa"/>
          </w:tcPr>
          <w:p w:rsidR="00002059" w:rsidRPr="006232F6" w:rsidRDefault="00002059" w:rsidP="00005BE9">
            <w:r>
              <w:t>1B</w:t>
            </w:r>
          </w:p>
        </w:tc>
      </w:tr>
      <w:tr w:rsidR="00002059" w:rsidRPr="006232F6" w:rsidTr="00005BE9">
        <w:tc>
          <w:tcPr>
            <w:tcW w:w="2952" w:type="dxa"/>
          </w:tcPr>
          <w:p w:rsidR="00002059" w:rsidRPr="006232F6" w:rsidRDefault="00002059" w:rsidP="00005BE9">
            <w:r>
              <w:t>Door Module</w:t>
            </w:r>
          </w:p>
        </w:tc>
        <w:tc>
          <w:tcPr>
            <w:tcW w:w="2952" w:type="dxa"/>
          </w:tcPr>
          <w:p w:rsidR="00002059" w:rsidRPr="006232F6" w:rsidRDefault="00002059" w:rsidP="00005BE9">
            <w:r>
              <w:rPr>
                <w:rFonts w:asciiTheme="minorBidi" w:hAnsiTheme="minorBidi"/>
                <w:sz w:val="20"/>
                <w:szCs w:val="20"/>
              </w:rPr>
              <w:t>1.0.1</w:t>
            </w:r>
            <w:r w:rsidRPr="007467BE">
              <w:rPr>
                <w:rFonts w:asciiTheme="minorBidi" w:hAnsiTheme="minorBidi"/>
                <w:sz w:val="20"/>
                <w:szCs w:val="20"/>
              </w:rPr>
              <w:t>.0</w:t>
            </w:r>
          </w:p>
        </w:tc>
        <w:tc>
          <w:tcPr>
            <w:tcW w:w="2952" w:type="dxa"/>
          </w:tcPr>
          <w:p w:rsidR="00002059" w:rsidRPr="006232F6" w:rsidRDefault="00002059" w:rsidP="00005BE9">
            <w:r>
              <w:t>2</w:t>
            </w:r>
          </w:p>
        </w:tc>
      </w:tr>
    </w:tbl>
    <w:p w:rsidR="00002059" w:rsidRDefault="00002059" w:rsidP="00002059">
      <w:pPr>
        <w:spacing w:after="0"/>
        <w:rPr>
          <w:rFonts w:asciiTheme="minorBidi" w:hAnsiTheme="minorBidi"/>
          <w:sz w:val="20"/>
          <w:szCs w:val="20"/>
          <w:u w:val="single"/>
        </w:rPr>
      </w:pPr>
    </w:p>
    <w:p w:rsidR="00002059" w:rsidRPr="00483824" w:rsidRDefault="00002059" w:rsidP="00002059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483824">
        <w:rPr>
          <w:rFonts w:asciiTheme="minorBidi" w:hAnsiTheme="minorBidi"/>
          <w:sz w:val="20"/>
          <w:szCs w:val="20"/>
          <w:u w:val="single"/>
        </w:rPr>
        <w:t>Changes:</w:t>
      </w:r>
    </w:p>
    <w:p w:rsidR="007467BE" w:rsidRPr="00002059" w:rsidRDefault="007467BE" w:rsidP="00AD563B">
      <w:pPr>
        <w:pStyle w:val="ListParagraph"/>
        <w:numPr>
          <w:ilvl w:val="0"/>
          <w:numId w:val="38"/>
        </w:numPr>
        <w:rPr>
          <w:rFonts w:asciiTheme="minorBidi" w:hAnsiTheme="minorBidi"/>
          <w:sz w:val="20"/>
          <w:szCs w:val="20"/>
        </w:rPr>
      </w:pPr>
      <w:r w:rsidRPr="00002059">
        <w:rPr>
          <w:rFonts w:asciiTheme="minorBidi" w:hAnsiTheme="minorBidi"/>
          <w:sz w:val="20"/>
          <w:szCs w:val="20"/>
        </w:rPr>
        <w:t>Technical contact does not trigger burglar alarm - ASCBT-106</w:t>
      </w:r>
    </w:p>
    <w:p w:rsidR="007467BE" w:rsidRPr="00002059" w:rsidRDefault="007467BE" w:rsidP="00AD563B">
      <w:pPr>
        <w:pStyle w:val="ListParagraph"/>
        <w:numPr>
          <w:ilvl w:val="0"/>
          <w:numId w:val="38"/>
        </w:numPr>
        <w:rPr>
          <w:rFonts w:asciiTheme="minorBidi" w:hAnsiTheme="minorBidi"/>
          <w:sz w:val="20"/>
          <w:szCs w:val="20"/>
        </w:rPr>
      </w:pPr>
      <w:proofErr w:type="spellStart"/>
      <w:r w:rsidRPr="00002059">
        <w:rPr>
          <w:rFonts w:asciiTheme="minorBidi" w:hAnsiTheme="minorBidi"/>
          <w:sz w:val="20"/>
          <w:szCs w:val="20"/>
        </w:rPr>
        <w:t>sendConfiguration</w:t>
      </w:r>
      <w:proofErr w:type="spellEnd"/>
      <w:r w:rsidRPr="00002059">
        <w:rPr>
          <w:rFonts w:asciiTheme="minorBidi" w:hAnsiTheme="minorBidi"/>
          <w:sz w:val="20"/>
          <w:szCs w:val="20"/>
        </w:rPr>
        <w:t xml:space="preserve"> leads to missing </w:t>
      </w:r>
      <w:proofErr w:type="spellStart"/>
      <w:r w:rsidRPr="00002059">
        <w:rPr>
          <w:rFonts w:asciiTheme="minorBidi" w:hAnsiTheme="minorBidi"/>
          <w:sz w:val="20"/>
          <w:szCs w:val="20"/>
        </w:rPr>
        <w:t>onCommandDone</w:t>
      </w:r>
      <w:proofErr w:type="spellEnd"/>
      <w:r w:rsidRPr="00002059">
        <w:rPr>
          <w:rFonts w:asciiTheme="minorBidi" w:hAnsiTheme="minorBidi"/>
          <w:sz w:val="20"/>
          <w:szCs w:val="20"/>
        </w:rPr>
        <w:t xml:space="preserve"> event - ASCBT-109</w:t>
      </w:r>
    </w:p>
    <w:p w:rsidR="007467BE" w:rsidRPr="00002059" w:rsidRDefault="007467BE" w:rsidP="00AD563B">
      <w:pPr>
        <w:pStyle w:val="ListParagraph"/>
        <w:numPr>
          <w:ilvl w:val="0"/>
          <w:numId w:val="38"/>
        </w:numPr>
        <w:rPr>
          <w:rFonts w:asciiTheme="minorBidi" w:hAnsiTheme="minorBidi"/>
          <w:sz w:val="20"/>
          <w:szCs w:val="20"/>
        </w:rPr>
      </w:pPr>
      <w:r w:rsidRPr="00002059">
        <w:rPr>
          <w:rFonts w:asciiTheme="minorBidi" w:hAnsiTheme="minorBidi"/>
          <w:sz w:val="20"/>
          <w:szCs w:val="20"/>
        </w:rPr>
        <w:t>IO Module not working - ASCBT-101</w:t>
      </w:r>
    </w:p>
    <w:p w:rsidR="007467BE" w:rsidRPr="00002059" w:rsidRDefault="007467BE" w:rsidP="00AD563B">
      <w:pPr>
        <w:pStyle w:val="ListParagraph"/>
        <w:numPr>
          <w:ilvl w:val="0"/>
          <w:numId w:val="38"/>
        </w:numPr>
        <w:rPr>
          <w:rFonts w:asciiTheme="minorBidi" w:hAnsiTheme="minorBidi"/>
          <w:sz w:val="20"/>
          <w:szCs w:val="20"/>
        </w:rPr>
      </w:pPr>
      <w:r w:rsidRPr="00002059">
        <w:rPr>
          <w:rFonts w:asciiTheme="minorBidi" w:hAnsiTheme="minorBidi"/>
          <w:sz w:val="20"/>
          <w:szCs w:val="20"/>
        </w:rPr>
        <w:t>Fixed exit delay times - ASCBT-112</w:t>
      </w:r>
    </w:p>
    <w:p w:rsidR="007467BE" w:rsidRPr="00002059" w:rsidRDefault="007467BE" w:rsidP="00AD563B">
      <w:pPr>
        <w:pStyle w:val="ListParagraph"/>
        <w:numPr>
          <w:ilvl w:val="0"/>
          <w:numId w:val="38"/>
        </w:numPr>
        <w:rPr>
          <w:rFonts w:asciiTheme="minorBidi" w:hAnsiTheme="minorBidi"/>
          <w:sz w:val="20"/>
          <w:szCs w:val="20"/>
        </w:rPr>
      </w:pPr>
      <w:r w:rsidRPr="00002059">
        <w:rPr>
          <w:rFonts w:asciiTheme="minorBidi" w:hAnsiTheme="minorBidi"/>
          <w:sz w:val="20"/>
          <w:szCs w:val="20"/>
        </w:rPr>
        <w:t>Keyfob always arms after second try after commissioning - ASCBT-111</w:t>
      </w:r>
    </w:p>
    <w:p w:rsidR="007467BE" w:rsidRPr="00002059" w:rsidRDefault="007467BE" w:rsidP="00AD563B">
      <w:pPr>
        <w:pStyle w:val="ListParagraph"/>
        <w:numPr>
          <w:ilvl w:val="0"/>
          <w:numId w:val="38"/>
        </w:numPr>
        <w:rPr>
          <w:rFonts w:asciiTheme="minorBidi" w:hAnsiTheme="minorBidi"/>
          <w:sz w:val="20"/>
          <w:szCs w:val="20"/>
        </w:rPr>
      </w:pPr>
      <w:r w:rsidRPr="00002059">
        <w:rPr>
          <w:rFonts w:asciiTheme="minorBidi" w:hAnsiTheme="minorBidi"/>
          <w:sz w:val="20"/>
          <w:szCs w:val="20"/>
        </w:rPr>
        <w:t xml:space="preserve">Implement  logging functionality in </w:t>
      </w:r>
      <w:proofErr w:type="spellStart"/>
      <w:r w:rsidRPr="00002059">
        <w:rPr>
          <w:rFonts w:asciiTheme="minorBidi" w:hAnsiTheme="minorBidi"/>
          <w:sz w:val="20"/>
          <w:szCs w:val="20"/>
        </w:rPr>
        <w:t>sw</w:t>
      </w:r>
      <w:proofErr w:type="spellEnd"/>
      <w:r w:rsidRPr="00002059">
        <w:rPr>
          <w:rFonts w:asciiTheme="minorBidi" w:hAnsiTheme="minorBidi"/>
          <w:sz w:val="20"/>
          <w:szCs w:val="20"/>
        </w:rPr>
        <w:t xml:space="preserve"> components running on IPM - ASCBT-58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</w:p>
    <w:p w:rsidR="007467BE" w:rsidRPr="00002059" w:rsidRDefault="007467BE" w:rsidP="00002059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002059">
        <w:rPr>
          <w:rFonts w:asciiTheme="minorBidi" w:hAnsiTheme="minorBidi"/>
          <w:sz w:val="20"/>
          <w:szCs w:val="20"/>
          <w:u w:val="single"/>
        </w:rPr>
        <w:t>Open Issues:</w:t>
      </w:r>
    </w:p>
    <w:p w:rsidR="007467BE" w:rsidRPr="00002059" w:rsidRDefault="007467BE" w:rsidP="00AD563B">
      <w:pPr>
        <w:pStyle w:val="ListParagraph"/>
        <w:numPr>
          <w:ilvl w:val="0"/>
          <w:numId w:val="39"/>
        </w:numPr>
        <w:rPr>
          <w:rFonts w:asciiTheme="minorBidi" w:hAnsiTheme="minorBidi"/>
          <w:sz w:val="20"/>
          <w:szCs w:val="20"/>
        </w:rPr>
      </w:pPr>
      <w:proofErr w:type="spellStart"/>
      <w:r w:rsidRPr="00002059">
        <w:rPr>
          <w:rFonts w:asciiTheme="minorBidi" w:hAnsiTheme="minorBidi"/>
          <w:sz w:val="20"/>
          <w:szCs w:val="20"/>
        </w:rPr>
        <w:t>McuControl</w:t>
      </w:r>
      <w:proofErr w:type="spellEnd"/>
      <w:r w:rsidRPr="00002059">
        <w:rPr>
          <w:rFonts w:asciiTheme="minorBidi" w:hAnsiTheme="minorBidi"/>
          <w:sz w:val="20"/>
          <w:szCs w:val="20"/>
        </w:rPr>
        <w:t>::</w:t>
      </w:r>
      <w:proofErr w:type="spellStart"/>
      <w:r w:rsidRPr="00002059">
        <w:rPr>
          <w:rFonts w:asciiTheme="minorBidi" w:hAnsiTheme="minorBidi"/>
          <w:sz w:val="20"/>
          <w:szCs w:val="20"/>
        </w:rPr>
        <w:t>fetchCurrentConfiguration</w:t>
      </w:r>
      <w:proofErr w:type="spellEnd"/>
      <w:r w:rsidRPr="00002059">
        <w:rPr>
          <w:rFonts w:asciiTheme="minorBidi" w:hAnsiTheme="minorBidi"/>
          <w:sz w:val="20"/>
          <w:szCs w:val="20"/>
        </w:rPr>
        <w:t>() interface function is not yet implemented</w:t>
      </w:r>
    </w:p>
    <w:p w:rsidR="007467BE" w:rsidRPr="00002059" w:rsidRDefault="007467BE" w:rsidP="00AD563B">
      <w:pPr>
        <w:pStyle w:val="ListParagraph"/>
        <w:numPr>
          <w:ilvl w:val="0"/>
          <w:numId w:val="39"/>
        </w:numPr>
        <w:rPr>
          <w:rFonts w:asciiTheme="minorBidi" w:hAnsiTheme="minorBidi"/>
          <w:sz w:val="20"/>
          <w:szCs w:val="20"/>
        </w:rPr>
      </w:pPr>
      <w:proofErr w:type="spellStart"/>
      <w:r w:rsidRPr="00002059">
        <w:rPr>
          <w:rFonts w:asciiTheme="minorBidi" w:hAnsiTheme="minorBidi"/>
          <w:sz w:val="20"/>
          <w:szCs w:val="20"/>
        </w:rPr>
        <w:t>McuObserver</w:t>
      </w:r>
      <w:proofErr w:type="spellEnd"/>
      <w:r w:rsidRPr="00002059">
        <w:rPr>
          <w:rFonts w:asciiTheme="minorBidi" w:hAnsiTheme="minorBidi"/>
          <w:sz w:val="20"/>
          <w:szCs w:val="20"/>
        </w:rPr>
        <w:t>::</w:t>
      </w:r>
      <w:proofErr w:type="spellStart"/>
      <w:r w:rsidRPr="00002059">
        <w:rPr>
          <w:rFonts w:asciiTheme="minorBidi" w:hAnsiTheme="minorBidi"/>
          <w:sz w:val="20"/>
          <w:szCs w:val="20"/>
        </w:rPr>
        <w:t>onPictureEvent</w:t>
      </w:r>
      <w:proofErr w:type="spellEnd"/>
      <w:r w:rsidRPr="00002059">
        <w:rPr>
          <w:rFonts w:asciiTheme="minorBidi" w:hAnsiTheme="minorBidi"/>
          <w:sz w:val="20"/>
          <w:szCs w:val="20"/>
        </w:rPr>
        <w:t>() interface function is not yet implemented</w:t>
      </w:r>
    </w:p>
    <w:p w:rsidR="007467BE" w:rsidRPr="00002059" w:rsidRDefault="007467BE" w:rsidP="00AD563B">
      <w:pPr>
        <w:pStyle w:val="ListParagraph"/>
        <w:numPr>
          <w:ilvl w:val="0"/>
          <w:numId w:val="39"/>
        </w:numPr>
        <w:rPr>
          <w:rFonts w:asciiTheme="minorBidi" w:hAnsiTheme="minorBidi"/>
          <w:sz w:val="20"/>
          <w:szCs w:val="20"/>
        </w:rPr>
      </w:pPr>
      <w:proofErr w:type="spellStart"/>
      <w:r w:rsidRPr="00002059">
        <w:rPr>
          <w:rFonts w:asciiTheme="minorBidi" w:hAnsiTheme="minorBidi"/>
          <w:sz w:val="20"/>
          <w:szCs w:val="20"/>
        </w:rPr>
        <w:t>McuObserver</w:t>
      </w:r>
      <w:proofErr w:type="spellEnd"/>
      <w:r w:rsidRPr="00002059">
        <w:rPr>
          <w:rFonts w:asciiTheme="minorBidi" w:hAnsiTheme="minorBidi"/>
          <w:sz w:val="20"/>
          <w:szCs w:val="20"/>
        </w:rPr>
        <w:t>::</w:t>
      </w:r>
      <w:proofErr w:type="spellStart"/>
      <w:r w:rsidRPr="00002059">
        <w:rPr>
          <w:rFonts w:asciiTheme="minorBidi" w:hAnsiTheme="minorBidi"/>
          <w:sz w:val="20"/>
          <w:szCs w:val="20"/>
        </w:rPr>
        <w:t>onDateTimeEvent</w:t>
      </w:r>
      <w:proofErr w:type="spellEnd"/>
      <w:r w:rsidRPr="00002059">
        <w:rPr>
          <w:rFonts w:asciiTheme="minorBidi" w:hAnsiTheme="minorBidi"/>
          <w:sz w:val="20"/>
          <w:szCs w:val="20"/>
        </w:rPr>
        <w:t>() interface function is not yet implemented</w:t>
      </w:r>
    </w:p>
    <w:p w:rsidR="007467BE" w:rsidRPr="00002059" w:rsidRDefault="007467BE" w:rsidP="00AD563B">
      <w:pPr>
        <w:pStyle w:val="ListParagraph"/>
        <w:numPr>
          <w:ilvl w:val="0"/>
          <w:numId w:val="39"/>
        </w:numPr>
        <w:rPr>
          <w:rFonts w:asciiTheme="minorBidi" w:hAnsiTheme="minorBidi"/>
          <w:sz w:val="20"/>
          <w:szCs w:val="20"/>
        </w:rPr>
      </w:pPr>
      <w:proofErr w:type="spellStart"/>
      <w:r w:rsidRPr="00002059">
        <w:rPr>
          <w:rFonts w:asciiTheme="minorBidi" w:hAnsiTheme="minorBidi"/>
          <w:sz w:val="20"/>
          <w:szCs w:val="20"/>
        </w:rPr>
        <w:t>McuObserver</w:t>
      </w:r>
      <w:proofErr w:type="spellEnd"/>
      <w:r w:rsidRPr="00002059">
        <w:rPr>
          <w:rFonts w:asciiTheme="minorBidi" w:hAnsiTheme="minorBidi"/>
          <w:sz w:val="20"/>
          <w:szCs w:val="20"/>
        </w:rPr>
        <w:t>::</w:t>
      </w:r>
      <w:proofErr w:type="spellStart"/>
      <w:r w:rsidRPr="00002059">
        <w:rPr>
          <w:rFonts w:asciiTheme="minorBidi" w:hAnsiTheme="minorBidi"/>
          <w:sz w:val="20"/>
          <w:szCs w:val="20"/>
        </w:rPr>
        <w:t>onKeyfobStateChanged</w:t>
      </w:r>
      <w:proofErr w:type="spellEnd"/>
      <w:r w:rsidRPr="00002059">
        <w:rPr>
          <w:rFonts w:asciiTheme="minorBidi" w:hAnsiTheme="minorBidi"/>
          <w:sz w:val="20"/>
          <w:szCs w:val="20"/>
        </w:rPr>
        <w:t>() interface function is not yet implemented</w:t>
      </w:r>
    </w:p>
    <w:p w:rsidR="007467BE" w:rsidRPr="00002059" w:rsidRDefault="007467BE" w:rsidP="00AD563B">
      <w:pPr>
        <w:pStyle w:val="ListParagraph"/>
        <w:numPr>
          <w:ilvl w:val="0"/>
          <w:numId w:val="39"/>
        </w:numPr>
        <w:rPr>
          <w:rFonts w:asciiTheme="minorBidi" w:hAnsiTheme="minorBidi"/>
          <w:sz w:val="20"/>
          <w:szCs w:val="20"/>
        </w:rPr>
      </w:pPr>
      <w:r w:rsidRPr="00002059">
        <w:rPr>
          <w:rFonts w:asciiTheme="minorBidi" w:hAnsiTheme="minorBidi"/>
          <w:sz w:val="20"/>
          <w:szCs w:val="20"/>
        </w:rPr>
        <w:t>It is possible to configure the alarm system while it is armed - bug ASCBT-81 - still open</w:t>
      </w:r>
    </w:p>
    <w:p w:rsidR="007467BE" w:rsidRPr="00002059" w:rsidRDefault="007467BE" w:rsidP="00AD563B">
      <w:pPr>
        <w:pStyle w:val="ListParagraph"/>
        <w:numPr>
          <w:ilvl w:val="0"/>
          <w:numId w:val="39"/>
        </w:numPr>
        <w:rPr>
          <w:rFonts w:asciiTheme="minorBidi" w:hAnsiTheme="minorBidi"/>
          <w:sz w:val="20"/>
          <w:szCs w:val="20"/>
        </w:rPr>
      </w:pPr>
      <w:r w:rsidRPr="00002059">
        <w:rPr>
          <w:rFonts w:asciiTheme="minorBidi" w:hAnsiTheme="minorBidi"/>
          <w:sz w:val="20"/>
          <w:szCs w:val="20"/>
        </w:rPr>
        <w:t>Wrong arming and alarming behavior - bug ASCBT-110 - still open</w:t>
      </w:r>
    </w:p>
    <w:p w:rsidR="007467BE" w:rsidRPr="00002059" w:rsidRDefault="007467BE" w:rsidP="00AD563B">
      <w:pPr>
        <w:pStyle w:val="ListParagraph"/>
        <w:numPr>
          <w:ilvl w:val="0"/>
          <w:numId w:val="39"/>
        </w:numPr>
        <w:rPr>
          <w:rFonts w:asciiTheme="minorBidi" w:hAnsiTheme="minorBidi"/>
          <w:sz w:val="20"/>
          <w:szCs w:val="20"/>
        </w:rPr>
      </w:pPr>
      <w:r w:rsidRPr="00002059">
        <w:rPr>
          <w:rFonts w:asciiTheme="minorBidi" w:hAnsiTheme="minorBidi"/>
          <w:sz w:val="20"/>
          <w:szCs w:val="20"/>
        </w:rPr>
        <w:t>Arm after Bypass leads to Arm failure - story ASCBT-96 - still open</w:t>
      </w:r>
    </w:p>
    <w:p w:rsidR="007467BE" w:rsidRPr="00002059" w:rsidRDefault="007467BE" w:rsidP="00AD563B">
      <w:pPr>
        <w:pStyle w:val="ListParagraph"/>
        <w:numPr>
          <w:ilvl w:val="0"/>
          <w:numId w:val="39"/>
        </w:numPr>
        <w:rPr>
          <w:rFonts w:asciiTheme="minorBidi" w:hAnsiTheme="minorBidi"/>
          <w:sz w:val="20"/>
          <w:szCs w:val="20"/>
        </w:rPr>
      </w:pPr>
      <w:r w:rsidRPr="00002059">
        <w:rPr>
          <w:rFonts w:asciiTheme="minorBidi" w:hAnsiTheme="minorBidi"/>
          <w:sz w:val="20"/>
          <w:szCs w:val="20"/>
        </w:rPr>
        <w:lastRenderedPageBreak/>
        <w:t>Change exit delay behavior - story ASCBT-95 - still open</w:t>
      </w:r>
    </w:p>
    <w:p w:rsidR="007467BE" w:rsidRPr="00002059" w:rsidRDefault="007467BE" w:rsidP="00AD563B">
      <w:pPr>
        <w:pStyle w:val="ListParagraph"/>
        <w:numPr>
          <w:ilvl w:val="0"/>
          <w:numId w:val="39"/>
        </w:numPr>
        <w:rPr>
          <w:rFonts w:asciiTheme="minorBidi" w:hAnsiTheme="minorBidi"/>
          <w:sz w:val="20"/>
          <w:szCs w:val="20"/>
        </w:rPr>
      </w:pPr>
      <w:r w:rsidRPr="00002059">
        <w:rPr>
          <w:rFonts w:asciiTheme="minorBidi" w:hAnsiTheme="minorBidi"/>
          <w:sz w:val="20"/>
          <w:szCs w:val="20"/>
        </w:rPr>
        <w:t>Wrong handling of entry / exit delay time for stay armed mode - bug ASCBT-122 - still open</w:t>
      </w:r>
    </w:p>
    <w:p w:rsidR="00002059" w:rsidRDefault="00002059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br w:type="page"/>
      </w:r>
    </w:p>
    <w:p w:rsidR="007467BE" w:rsidRPr="007467BE" w:rsidRDefault="007467BE" w:rsidP="00002059">
      <w:pPr>
        <w:pStyle w:val="Heading2"/>
      </w:pPr>
      <w:bookmarkStart w:id="93" w:name="_Toc523816854"/>
      <w:r w:rsidRPr="007467BE">
        <w:lastRenderedPageBreak/>
        <w:t>Release Date: 18/11/2015</w:t>
      </w:r>
      <w:bookmarkEnd w:id="93"/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>SVN Location: https://subversion.ise.de/svn/gira/AlarmSystemApplications/Main/Sources/McuApi/tags/2.1.0.10</w:t>
      </w:r>
    </w:p>
    <w:p w:rsidR="007467BE" w:rsidRPr="002B0A2F" w:rsidRDefault="007467BE" w:rsidP="002B0A2F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2B0A2F">
        <w:rPr>
          <w:rFonts w:asciiTheme="minorBidi" w:hAnsiTheme="minorBidi"/>
          <w:sz w:val="20"/>
          <w:szCs w:val="20"/>
          <w:u w:val="single"/>
        </w:rPr>
        <w:t>The Package includes:</w:t>
      </w:r>
    </w:p>
    <w:p w:rsidR="007467BE" w:rsidRPr="002B0A2F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proofErr w:type="spellStart"/>
      <w:r w:rsidRPr="002B0A2F">
        <w:rPr>
          <w:rFonts w:asciiTheme="minorBidi" w:hAnsiTheme="minorBidi"/>
          <w:sz w:val="20"/>
          <w:szCs w:val="20"/>
        </w:rPr>
        <w:t>CrowLibrary</w:t>
      </w:r>
      <w:proofErr w:type="spellEnd"/>
      <w:r w:rsidRPr="002B0A2F">
        <w:rPr>
          <w:rFonts w:asciiTheme="minorBidi" w:hAnsiTheme="minorBidi"/>
          <w:sz w:val="20"/>
          <w:szCs w:val="20"/>
        </w:rPr>
        <w:t xml:space="preserve"> Version 2.1.1.16</w:t>
      </w:r>
    </w:p>
    <w:p w:rsidR="007467BE" w:rsidRPr="002B0A2F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2B0A2F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2B0A2F">
        <w:rPr>
          <w:rFonts w:asciiTheme="minorBidi" w:hAnsiTheme="minorBidi"/>
          <w:sz w:val="20"/>
          <w:szCs w:val="20"/>
        </w:rPr>
        <w:t>IPMApplication</w:t>
      </w:r>
      <w:proofErr w:type="spellEnd"/>
      <w:r w:rsidRPr="002B0A2F">
        <w:rPr>
          <w:rFonts w:asciiTheme="minorBidi" w:hAnsiTheme="minorBidi"/>
          <w:sz w:val="20"/>
          <w:szCs w:val="20"/>
        </w:rPr>
        <w:t xml:space="preserve"> Version 2.1.0.15</w:t>
      </w:r>
    </w:p>
    <w:p w:rsidR="007467BE" w:rsidRPr="002B0A2F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2B0A2F">
        <w:rPr>
          <w:rFonts w:asciiTheme="minorBidi" w:hAnsiTheme="minorBidi"/>
          <w:sz w:val="20"/>
          <w:szCs w:val="20"/>
        </w:rPr>
        <w:t>Crow MCU Version 2.1.1.21</w:t>
      </w:r>
    </w:p>
    <w:p w:rsidR="007467BE" w:rsidRPr="002B0A2F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2B0A2F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2B0A2F">
        <w:rPr>
          <w:rFonts w:asciiTheme="minorBidi" w:hAnsiTheme="minorBidi"/>
          <w:sz w:val="20"/>
          <w:szCs w:val="20"/>
        </w:rPr>
        <w:t>UpdateFirmware</w:t>
      </w:r>
      <w:proofErr w:type="spellEnd"/>
      <w:r w:rsidRPr="002B0A2F">
        <w:rPr>
          <w:rFonts w:asciiTheme="minorBidi" w:hAnsiTheme="minorBidi"/>
          <w:sz w:val="20"/>
          <w:szCs w:val="20"/>
        </w:rPr>
        <w:t xml:space="preserve"> Version 1.6.2.67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</w:p>
    <w:p w:rsidR="007467BE" w:rsidRPr="002B0A2F" w:rsidRDefault="002B0A2F" w:rsidP="002B0A2F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2B0A2F">
        <w:rPr>
          <w:rFonts w:asciiTheme="minorBidi" w:hAnsiTheme="minorBidi"/>
          <w:sz w:val="20"/>
          <w:szCs w:val="20"/>
          <w:u w:val="single"/>
        </w:rPr>
        <w:t>Compatibility</w:t>
      </w:r>
      <w:r w:rsidR="007467BE" w:rsidRPr="002B0A2F">
        <w:rPr>
          <w:rFonts w:asciiTheme="minorBidi" w:hAnsiTheme="minorBidi"/>
          <w:sz w:val="20"/>
          <w:szCs w:val="20"/>
          <w:u w:val="single"/>
        </w:rPr>
        <w:t>:</w:t>
      </w:r>
    </w:p>
    <w:p w:rsidR="007467BE" w:rsidRPr="002B0A2F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proofErr w:type="spellStart"/>
      <w:r w:rsidRPr="002B0A2F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2B0A2F">
        <w:rPr>
          <w:rFonts w:asciiTheme="minorBidi" w:hAnsiTheme="minorBidi"/>
          <w:sz w:val="20"/>
          <w:szCs w:val="20"/>
        </w:rPr>
        <w:t xml:space="preserve"> Version 1.0.5.10</w:t>
      </w:r>
    </w:p>
    <w:p w:rsidR="007467BE" w:rsidRPr="002B0A2F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2B0A2F">
        <w:rPr>
          <w:rFonts w:asciiTheme="minorBidi" w:hAnsiTheme="minorBidi"/>
          <w:sz w:val="20"/>
          <w:szCs w:val="20"/>
        </w:rPr>
        <w:t>XSD version 1.0.0.5</w:t>
      </w:r>
    </w:p>
    <w:p w:rsidR="007467BE" w:rsidRPr="002B0A2F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2B0A2F">
        <w:rPr>
          <w:rFonts w:asciiTheme="minorBidi" w:hAnsiTheme="minorBidi"/>
          <w:sz w:val="20"/>
          <w:szCs w:val="20"/>
        </w:rPr>
        <w:t>GPA Version 2.0.5030</w:t>
      </w:r>
    </w:p>
    <w:p w:rsidR="00005BE9" w:rsidRPr="00070691" w:rsidRDefault="007467BE" w:rsidP="00005BE9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r w:rsidR="00005BE9" w:rsidRPr="00070691">
        <w:rPr>
          <w:rFonts w:asciiTheme="minorBidi" w:hAnsiTheme="minorBidi"/>
          <w:sz w:val="20"/>
          <w:szCs w:val="20"/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005BE9" w:rsidRPr="00A7013A" w:rsidTr="00005BE9">
        <w:tc>
          <w:tcPr>
            <w:tcW w:w="2952" w:type="dxa"/>
          </w:tcPr>
          <w:p w:rsidR="00005BE9" w:rsidRPr="00A7013A" w:rsidRDefault="00005BE9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005BE9" w:rsidRPr="00A7013A" w:rsidRDefault="00005BE9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005BE9" w:rsidRPr="00A7013A" w:rsidRDefault="00005BE9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005BE9" w:rsidRPr="006232F6" w:rsidTr="00005BE9">
        <w:tc>
          <w:tcPr>
            <w:tcW w:w="2952" w:type="dxa"/>
          </w:tcPr>
          <w:p w:rsidR="00005BE9" w:rsidRPr="006232F6" w:rsidRDefault="00005BE9" w:rsidP="00005BE9">
            <w:r w:rsidRPr="006232F6">
              <w:t>Control Panel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2.1.0.18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3</w:t>
            </w:r>
          </w:p>
        </w:tc>
      </w:tr>
      <w:tr w:rsidR="00005BE9" w:rsidRPr="006232F6" w:rsidTr="00005BE9">
        <w:tc>
          <w:tcPr>
            <w:tcW w:w="2952" w:type="dxa"/>
          </w:tcPr>
          <w:p w:rsidR="00005BE9" w:rsidRPr="006232F6" w:rsidRDefault="00005BE9" w:rsidP="00005BE9">
            <w:r w:rsidRPr="006232F6">
              <w:t>RF Module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4.</w:t>
            </w:r>
            <w:r w:rsidRPr="007467BE">
              <w:rPr>
                <w:rFonts w:asciiTheme="minorBidi" w:hAnsiTheme="minorBidi"/>
                <w:sz w:val="20"/>
                <w:szCs w:val="20"/>
              </w:rPr>
              <w:t>.5.1.19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2</w:t>
            </w:r>
          </w:p>
        </w:tc>
      </w:tr>
      <w:tr w:rsidR="00005BE9" w:rsidRPr="006232F6" w:rsidTr="00005BE9">
        <w:tc>
          <w:tcPr>
            <w:tcW w:w="2952" w:type="dxa"/>
          </w:tcPr>
          <w:p w:rsidR="00005BE9" w:rsidRPr="006232F6" w:rsidRDefault="00005BE9" w:rsidP="00005BE9">
            <w:r w:rsidRPr="006232F6">
              <w:t>PIR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 xml:space="preserve">0.3.0.4 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 xml:space="preserve">3 </w:t>
            </w:r>
            <w:r w:rsidRPr="007467BE">
              <w:rPr>
                <w:rFonts w:asciiTheme="minorBidi" w:hAnsiTheme="minorBidi"/>
                <w:sz w:val="20"/>
                <w:szCs w:val="20"/>
              </w:rPr>
              <w:t>revision - 40399</w:t>
            </w:r>
          </w:p>
        </w:tc>
      </w:tr>
      <w:tr w:rsidR="00005BE9" w:rsidRPr="006232F6" w:rsidTr="00005BE9">
        <w:tc>
          <w:tcPr>
            <w:tcW w:w="2952" w:type="dxa"/>
          </w:tcPr>
          <w:p w:rsidR="00005BE9" w:rsidRPr="006232F6" w:rsidRDefault="00005BE9" w:rsidP="00005BE9">
            <w:r w:rsidRPr="00A7013A">
              <w:t>Magnet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0.4.0.5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4</w:t>
            </w:r>
          </w:p>
        </w:tc>
      </w:tr>
      <w:tr w:rsidR="00005BE9" w:rsidRPr="006232F6" w:rsidTr="00005BE9">
        <w:tc>
          <w:tcPr>
            <w:tcW w:w="2952" w:type="dxa"/>
          </w:tcPr>
          <w:p w:rsidR="00005BE9" w:rsidRPr="006232F6" w:rsidRDefault="00005BE9" w:rsidP="00005BE9">
            <w:r w:rsidRPr="00A7013A">
              <w:t>Technical Contact</w:t>
            </w:r>
          </w:p>
        </w:tc>
        <w:tc>
          <w:tcPr>
            <w:tcW w:w="2952" w:type="dxa"/>
          </w:tcPr>
          <w:p w:rsidR="00005BE9" w:rsidRDefault="00005BE9" w:rsidP="00005BE9">
            <w:r w:rsidRPr="006072B4">
              <w:t>0.</w:t>
            </w:r>
            <w:r>
              <w:t>4</w:t>
            </w:r>
            <w:r w:rsidRPr="006072B4">
              <w:t>.0.</w:t>
            </w:r>
            <w:r>
              <w:t>5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4</w:t>
            </w:r>
          </w:p>
        </w:tc>
      </w:tr>
      <w:tr w:rsidR="00005BE9" w:rsidRPr="006232F6" w:rsidTr="00005BE9">
        <w:tc>
          <w:tcPr>
            <w:tcW w:w="2952" w:type="dxa"/>
          </w:tcPr>
          <w:p w:rsidR="00005BE9" w:rsidRPr="006232F6" w:rsidRDefault="00005BE9" w:rsidP="00005BE9">
            <w:r>
              <w:t>Indoor Siren</w:t>
            </w:r>
          </w:p>
        </w:tc>
        <w:tc>
          <w:tcPr>
            <w:tcW w:w="2952" w:type="dxa"/>
          </w:tcPr>
          <w:p w:rsidR="00005BE9" w:rsidRDefault="00005BE9" w:rsidP="00005BE9">
            <w:r>
              <w:t>0.5.0.5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2</w:t>
            </w:r>
          </w:p>
        </w:tc>
      </w:tr>
      <w:tr w:rsidR="00005BE9" w:rsidRPr="006232F6" w:rsidTr="00005BE9">
        <w:tc>
          <w:tcPr>
            <w:tcW w:w="2952" w:type="dxa"/>
          </w:tcPr>
          <w:p w:rsidR="00005BE9" w:rsidRPr="006232F6" w:rsidRDefault="00005BE9" w:rsidP="00005BE9">
            <w:r>
              <w:t>Outdoor Siren</w:t>
            </w:r>
          </w:p>
        </w:tc>
        <w:tc>
          <w:tcPr>
            <w:tcW w:w="2952" w:type="dxa"/>
          </w:tcPr>
          <w:p w:rsidR="00005BE9" w:rsidRDefault="00005BE9" w:rsidP="00005BE9">
            <w:r>
              <w:t>0.5.0.5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2</w:t>
            </w:r>
          </w:p>
        </w:tc>
      </w:tr>
      <w:tr w:rsidR="00005BE9" w:rsidRPr="006232F6" w:rsidTr="00005BE9">
        <w:tc>
          <w:tcPr>
            <w:tcW w:w="2952" w:type="dxa"/>
          </w:tcPr>
          <w:p w:rsidR="00005BE9" w:rsidRPr="006232F6" w:rsidRDefault="00005BE9" w:rsidP="00005BE9">
            <w:r>
              <w:t>I/O Device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1.0.1.2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1</w:t>
            </w:r>
          </w:p>
        </w:tc>
      </w:tr>
      <w:tr w:rsidR="00005BE9" w:rsidRPr="006232F6" w:rsidTr="00005BE9">
        <w:tc>
          <w:tcPr>
            <w:tcW w:w="2952" w:type="dxa"/>
          </w:tcPr>
          <w:p w:rsidR="00005BE9" w:rsidRPr="006232F6" w:rsidRDefault="00005BE9" w:rsidP="00005BE9">
            <w:r>
              <w:t>Keyfob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0.2.0.2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6</w:t>
            </w:r>
          </w:p>
        </w:tc>
      </w:tr>
      <w:tr w:rsidR="00005BE9" w:rsidRPr="006232F6" w:rsidTr="00005BE9">
        <w:tc>
          <w:tcPr>
            <w:tcW w:w="2952" w:type="dxa"/>
          </w:tcPr>
          <w:p w:rsidR="00005BE9" w:rsidRPr="006232F6" w:rsidRDefault="00005BE9" w:rsidP="00005BE9">
            <w:r>
              <w:t>GBD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1.4.0.18</w:t>
            </w:r>
          </w:p>
        </w:tc>
        <w:tc>
          <w:tcPr>
            <w:tcW w:w="2952" w:type="dxa"/>
          </w:tcPr>
          <w:p w:rsidR="00005BE9" w:rsidRPr="006232F6" w:rsidRDefault="00005BE9" w:rsidP="00005BE9"/>
        </w:tc>
      </w:tr>
      <w:tr w:rsidR="00005BE9" w:rsidRPr="006232F6" w:rsidTr="00005BE9">
        <w:tc>
          <w:tcPr>
            <w:tcW w:w="2952" w:type="dxa"/>
          </w:tcPr>
          <w:p w:rsidR="00005BE9" w:rsidRPr="006232F6" w:rsidRDefault="00005BE9" w:rsidP="00005BE9">
            <w:r>
              <w:t>LCD Keypad</w:t>
            </w:r>
          </w:p>
        </w:tc>
        <w:tc>
          <w:tcPr>
            <w:tcW w:w="2952" w:type="dxa"/>
          </w:tcPr>
          <w:p w:rsidR="00005BE9" w:rsidRPr="006232F6" w:rsidRDefault="00005BE9" w:rsidP="00005BE9">
            <w:r w:rsidRPr="007467BE">
              <w:rPr>
                <w:rFonts w:asciiTheme="minorBidi" w:hAnsiTheme="minorBidi"/>
                <w:sz w:val="20"/>
                <w:szCs w:val="20"/>
              </w:rPr>
              <w:t>1.0.4.0</w:t>
            </w:r>
          </w:p>
        </w:tc>
        <w:tc>
          <w:tcPr>
            <w:tcW w:w="2952" w:type="dxa"/>
          </w:tcPr>
          <w:p w:rsidR="00005BE9" w:rsidRPr="006232F6" w:rsidRDefault="00005BE9" w:rsidP="00005BE9"/>
        </w:tc>
      </w:tr>
    </w:tbl>
    <w:p w:rsidR="00005BE9" w:rsidRDefault="00005BE9" w:rsidP="00005BE9">
      <w:pPr>
        <w:spacing w:after="0"/>
        <w:rPr>
          <w:rFonts w:asciiTheme="minorBidi" w:hAnsiTheme="minorBidi"/>
          <w:sz w:val="20"/>
          <w:szCs w:val="20"/>
          <w:u w:val="single"/>
        </w:rPr>
      </w:pPr>
    </w:p>
    <w:p w:rsidR="00005BE9" w:rsidRPr="00483824" w:rsidRDefault="00005BE9" w:rsidP="00005BE9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483824">
        <w:rPr>
          <w:rFonts w:asciiTheme="minorBidi" w:hAnsiTheme="minorBidi"/>
          <w:sz w:val="20"/>
          <w:szCs w:val="20"/>
          <w:u w:val="single"/>
        </w:rPr>
        <w:t>Changes:</w:t>
      </w:r>
    </w:p>
    <w:p w:rsidR="007467BE" w:rsidRPr="00005BE9" w:rsidRDefault="007467BE" w:rsidP="00AD563B">
      <w:pPr>
        <w:pStyle w:val="ListParagraph"/>
        <w:numPr>
          <w:ilvl w:val="0"/>
          <w:numId w:val="40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Wrong "supervision missing" for PIR - ASCBT-72</w:t>
      </w:r>
    </w:p>
    <w:p w:rsidR="007467BE" w:rsidRPr="00005BE9" w:rsidRDefault="007467BE" w:rsidP="00AD563B">
      <w:pPr>
        <w:pStyle w:val="ListParagraph"/>
        <w:numPr>
          <w:ilvl w:val="0"/>
          <w:numId w:val="40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Learn mode: CUET_LEARN_MODE bit not inverted after timeout - ASCBT-107</w:t>
      </w:r>
    </w:p>
    <w:p w:rsidR="007467BE" w:rsidRPr="00005BE9" w:rsidRDefault="007467BE" w:rsidP="00AD563B">
      <w:pPr>
        <w:pStyle w:val="ListParagraph"/>
        <w:numPr>
          <w:ilvl w:val="0"/>
          <w:numId w:val="40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 xml:space="preserve">Inputs are not working on </w:t>
      </w:r>
      <w:proofErr w:type="spellStart"/>
      <w:r w:rsidRPr="00005BE9">
        <w:rPr>
          <w:rFonts w:asciiTheme="minorBidi" w:hAnsiTheme="minorBidi"/>
          <w:sz w:val="20"/>
          <w:szCs w:val="20"/>
        </w:rPr>
        <w:t>ControlUnit</w:t>
      </w:r>
      <w:proofErr w:type="spellEnd"/>
      <w:r w:rsidRPr="00005BE9">
        <w:rPr>
          <w:rFonts w:asciiTheme="minorBidi" w:hAnsiTheme="minorBidi"/>
          <w:sz w:val="20"/>
          <w:szCs w:val="20"/>
        </w:rPr>
        <w:t xml:space="preserve"> - ASCBT-97</w:t>
      </w:r>
    </w:p>
    <w:p w:rsidR="007467BE" w:rsidRPr="00005BE9" w:rsidRDefault="007467BE" w:rsidP="00AD563B">
      <w:pPr>
        <w:pStyle w:val="ListParagraph"/>
        <w:numPr>
          <w:ilvl w:val="0"/>
          <w:numId w:val="40"/>
        </w:numPr>
        <w:rPr>
          <w:rFonts w:asciiTheme="minorBidi" w:hAnsiTheme="minorBidi"/>
          <w:sz w:val="20"/>
          <w:szCs w:val="20"/>
        </w:rPr>
      </w:pPr>
      <w:proofErr w:type="spellStart"/>
      <w:r w:rsidRPr="00005BE9">
        <w:rPr>
          <w:rFonts w:asciiTheme="minorBidi" w:hAnsiTheme="minorBidi"/>
          <w:sz w:val="20"/>
          <w:szCs w:val="20"/>
        </w:rPr>
        <w:t>McuControl</w:t>
      </w:r>
      <w:proofErr w:type="spellEnd"/>
      <w:r w:rsidRPr="00005BE9">
        <w:rPr>
          <w:rFonts w:asciiTheme="minorBidi" w:hAnsiTheme="minorBidi"/>
          <w:sz w:val="20"/>
          <w:szCs w:val="20"/>
        </w:rPr>
        <w:t xml:space="preserve"> method </w:t>
      </w:r>
      <w:proofErr w:type="spellStart"/>
      <w:r w:rsidRPr="00005BE9">
        <w:rPr>
          <w:rFonts w:asciiTheme="minorBidi" w:hAnsiTheme="minorBidi"/>
          <w:sz w:val="20"/>
          <w:szCs w:val="20"/>
        </w:rPr>
        <w:t>stopListening</w:t>
      </w:r>
      <w:proofErr w:type="spellEnd"/>
      <w:r w:rsidRPr="00005BE9">
        <w:rPr>
          <w:rFonts w:asciiTheme="minorBidi" w:hAnsiTheme="minorBidi"/>
          <w:sz w:val="20"/>
          <w:szCs w:val="20"/>
        </w:rPr>
        <w:t>() never terminate - ASCBT-103</w:t>
      </w:r>
    </w:p>
    <w:p w:rsidR="007467BE" w:rsidRPr="00005BE9" w:rsidRDefault="007467BE" w:rsidP="00AD563B">
      <w:pPr>
        <w:pStyle w:val="ListParagraph"/>
        <w:numPr>
          <w:ilvl w:val="0"/>
          <w:numId w:val="40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When external detectors are enabled the send configuration fails cause MCU cannot parse technical contacts used as external detectors in the as2config (bug in MCU) - ASCBT-91</w:t>
      </w:r>
    </w:p>
    <w:p w:rsidR="007467BE" w:rsidRPr="00005BE9" w:rsidRDefault="007467BE" w:rsidP="00AD563B">
      <w:pPr>
        <w:pStyle w:val="ListParagraph"/>
        <w:numPr>
          <w:ilvl w:val="0"/>
          <w:numId w:val="40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Firmware Update fails - ASCBT-93</w:t>
      </w:r>
    </w:p>
    <w:p w:rsidR="007467BE" w:rsidRPr="00005BE9" w:rsidRDefault="007467BE" w:rsidP="00AD563B">
      <w:pPr>
        <w:pStyle w:val="ListParagraph"/>
        <w:numPr>
          <w:ilvl w:val="0"/>
          <w:numId w:val="40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Get version number from MCU does not work - ASCBT-99</w:t>
      </w:r>
    </w:p>
    <w:p w:rsidR="007467BE" w:rsidRPr="00005BE9" w:rsidRDefault="007467BE" w:rsidP="00AD563B">
      <w:pPr>
        <w:pStyle w:val="ListParagraph"/>
        <w:numPr>
          <w:ilvl w:val="0"/>
          <w:numId w:val="40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 xml:space="preserve">Implement acknowledged </w:t>
      </w:r>
      <w:proofErr w:type="spellStart"/>
      <w:r w:rsidRPr="00005BE9">
        <w:rPr>
          <w:rFonts w:asciiTheme="minorBidi" w:hAnsiTheme="minorBidi"/>
          <w:sz w:val="20"/>
          <w:szCs w:val="20"/>
        </w:rPr>
        <w:t>IPMApp</w:t>
      </w:r>
      <w:proofErr w:type="spellEnd"/>
      <w:r w:rsidRPr="00005BE9">
        <w:rPr>
          <w:rFonts w:asciiTheme="minorBidi" w:hAnsiTheme="minorBidi"/>
          <w:sz w:val="20"/>
          <w:szCs w:val="20"/>
        </w:rPr>
        <w:t xml:space="preserve"> &lt;-&gt; MCU Protocol - ASCBT-100</w:t>
      </w:r>
    </w:p>
    <w:p w:rsidR="007467BE" w:rsidRPr="00005BE9" w:rsidRDefault="007467BE" w:rsidP="00AD563B">
      <w:pPr>
        <w:pStyle w:val="ListParagraph"/>
        <w:numPr>
          <w:ilvl w:val="0"/>
          <w:numId w:val="40"/>
        </w:numPr>
        <w:rPr>
          <w:rFonts w:asciiTheme="minorBidi" w:hAnsiTheme="minorBidi"/>
          <w:sz w:val="20"/>
          <w:szCs w:val="20"/>
        </w:rPr>
      </w:pPr>
      <w:proofErr w:type="spellStart"/>
      <w:r w:rsidRPr="00005BE9">
        <w:rPr>
          <w:rFonts w:asciiTheme="minorBidi" w:hAnsiTheme="minorBidi"/>
          <w:sz w:val="20"/>
          <w:szCs w:val="20"/>
        </w:rPr>
        <w:t>McuControl</w:t>
      </w:r>
      <w:proofErr w:type="spellEnd"/>
      <w:r w:rsidRPr="00005BE9">
        <w:rPr>
          <w:rFonts w:asciiTheme="minorBidi" w:hAnsiTheme="minorBidi"/>
          <w:sz w:val="20"/>
          <w:szCs w:val="20"/>
        </w:rPr>
        <w:t>::</w:t>
      </w:r>
      <w:proofErr w:type="spellStart"/>
      <w:r w:rsidRPr="00005BE9">
        <w:rPr>
          <w:rFonts w:asciiTheme="minorBidi" w:hAnsiTheme="minorBidi"/>
          <w:sz w:val="20"/>
          <w:szCs w:val="20"/>
        </w:rPr>
        <w:t>fireComponentEvent</w:t>
      </w:r>
      <w:proofErr w:type="spellEnd"/>
      <w:r w:rsidRPr="00005BE9">
        <w:rPr>
          <w:rFonts w:asciiTheme="minorBidi" w:hAnsiTheme="minorBidi"/>
          <w:sz w:val="20"/>
          <w:szCs w:val="20"/>
        </w:rPr>
        <w:t>() interface function is implemented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</w:p>
    <w:p w:rsidR="007467BE" w:rsidRPr="00005BE9" w:rsidRDefault="007467BE" w:rsidP="00005BE9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005BE9">
        <w:rPr>
          <w:rFonts w:asciiTheme="minorBidi" w:hAnsiTheme="minorBidi"/>
          <w:sz w:val="20"/>
          <w:szCs w:val="20"/>
          <w:u w:val="single"/>
        </w:rPr>
        <w:t>Open Issues:</w:t>
      </w:r>
    </w:p>
    <w:p w:rsidR="007467BE" w:rsidRPr="00005BE9" w:rsidRDefault="007467BE" w:rsidP="00AD563B">
      <w:pPr>
        <w:pStyle w:val="ListParagraph"/>
        <w:numPr>
          <w:ilvl w:val="0"/>
          <w:numId w:val="41"/>
        </w:numPr>
        <w:rPr>
          <w:rFonts w:asciiTheme="minorBidi" w:hAnsiTheme="minorBidi"/>
          <w:sz w:val="20"/>
          <w:szCs w:val="20"/>
        </w:rPr>
      </w:pPr>
      <w:proofErr w:type="spellStart"/>
      <w:r w:rsidRPr="00005BE9">
        <w:rPr>
          <w:rFonts w:asciiTheme="minorBidi" w:hAnsiTheme="minorBidi"/>
          <w:sz w:val="20"/>
          <w:szCs w:val="20"/>
        </w:rPr>
        <w:t>McuControl</w:t>
      </w:r>
      <w:proofErr w:type="spellEnd"/>
      <w:r w:rsidRPr="00005BE9">
        <w:rPr>
          <w:rFonts w:asciiTheme="minorBidi" w:hAnsiTheme="minorBidi"/>
          <w:sz w:val="20"/>
          <w:szCs w:val="20"/>
        </w:rPr>
        <w:t>::</w:t>
      </w:r>
      <w:proofErr w:type="spellStart"/>
      <w:r w:rsidRPr="00005BE9">
        <w:rPr>
          <w:rFonts w:asciiTheme="minorBidi" w:hAnsiTheme="minorBidi"/>
          <w:sz w:val="20"/>
          <w:szCs w:val="20"/>
        </w:rPr>
        <w:t>fetchCurrentConfiguration</w:t>
      </w:r>
      <w:proofErr w:type="spellEnd"/>
      <w:r w:rsidRPr="00005BE9">
        <w:rPr>
          <w:rFonts w:asciiTheme="minorBidi" w:hAnsiTheme="minorBidi"/>
          <w:sz w:val="20"/>
          <w:szCs w:val="20"/>
        </w:rPr>
        <w:t>() interface function is not yet implemented</w:t>
      </w:r>
    </w:p>
    <w:p w:rsidR="007467BE" w:rsidRPr="00005BE9" w:rsidRDefault="007467BE" w:rsidP="00AD563B">
      <w:pPr>
        <w:pStyle w:val="ListParagraph"/>
        <w:numPr>
          <w:ilvl w:val="0"/>
          <w:numId w:val="41"/>
        </w:numPr>
        <w:rPr>
          <w:rFonts w:asciiTheme="minorBidi" w:hAnsiTheme="minorBidi"/>
          <w:sz w:val="20"/>
          <w:szCs w:val="20"/>
        </w:rPr>
      </w:pPr>
      <w:proofErr w:type="spellStart"/>
      <w:r w:rsidRPr="00005BE9">
        <w:rPr>
          <w:rFonts w:asciiTheme="minorBidi" w:hAnsiTheme="minorBidi"/>
          <w:sz w:val="20"/>
          <w:szCs w:val="20"/>
        </w:rPr>
        <w:t>McuObserver</w:t>
      </w:r>
      <w:proofErr w:type="spellEnd"/>
      <w:r w:rsidRPr="00005BE9">
        <w:rPr>
          <w:rFonts w:asciiTheme="minorBidi" w:hAnsiTheme="minorBidi"/>
          <w:sz w:val="20"/>
          <w:szCs w:val="20"/>
        </w:rPr>
        <w:t>::</w:t>
      </w:r>
      <w:proofErr w:type="spellStart"/>
      <w:r w:rsidRPr="00005BE9">
        <w:rPr>
          <w:rFonts w:asciiTheme="minorBidi" w:hAnsiTheme="minorBidi"/>
          <w:sz w:val="20"/>
          <w:szCs w:val="20"/>
        </w:rPr>
        <w:t>onPictureEvent</w:t>
      </w:r>
      <w:proofErr w:type="spellEnd"/>
      <w:r w:rsidRPr="00005BE9">
        <w:rPr>
          <w:rFonts w:asciiTheme="minorBidi" w:hAnsiTheme="minorBidi"/>
          <w:sz w:val="20"/>
          <w:szCs w:val="20"/>
        </w:rPr>
        <w:t>() interface function is not yet implemented</w:t>
      </w:r>
    </w:p>
    <w:p w:rsidR="007467BE" w:rsidRPr="00005BE9" w:rsidRDefault="007467BE" w:rsidP="00AD563B">
      <w:pPr>
        <w:pStyle w:val="ListParagraph"/>
        <w:numPr>
          <w:ilvl w:val="0"/>
          <w:numId w:val="41"/>
        </w:numPr>
        <w:rPr>
          <w:rFonts w:asciiTheme="minorBidi" w:hAnsiTheme="minorBidi"/>
          <w:sz w:val="20"/>
          <w:szCs w:val="20"/>
        </w:rPr>
      </w:pPr>
      <w:proofErr w:type="spellStart"/>
      <w:r w:rsidRPr="00005BE9">
        <w:rPr>
          <w:rFonts w:asciiTheme="minorBidi" w:hAnsiTheme="minorBidi"/>
          <w:sz w:val="20"/>
          <w:szCs w:val="20"/>
        </w:rPr>
        <w:lastRenderedPageBreak/>
        <w:t>McuObserver</w:t>
      </w:r>
      <w:proofErr w:type="spellEnd"/>
      <w:r w:rsidRPr="00005BE9">
        <w:rPr>
          <w:rFonts w:asciiTheme="minorBidi" w:hAnsiTheme="minorBidi"/>
          <w:sz w:val="20"/>
          <w:szCs w:val="20"/>
        </w:rPr>
        <w:t>::</w:t>
      </w:r>
      <w:proofErr w:type="spellStart"/>
      <w:r w:rsidRPr="00005BE9">
        <w:rPr>
          <w:rFonts w:asciiTheme="minorBidi" w:hAnsiTheme="minorBidi"/>
          <w:sz w:val="20"/>
          <w:szCs w:val="20"/>
        </w:rPr>
        <w:t>onDateTimeEvent</w:t>
      </w:r>
      <w:proofErr w:type="spellEnd"/>
      <w:r w:rsidRPr="00005BE9">
        <w:rPr>
          <w:rFonts w:asciiTheme="minorBidi" w:hAnsiTheme="minorBidi"/>
          <w:sz w:val="20"/>
          <w:szCs w:val="20"/>
        </w:rPr>
        <w:t>() interface function is not yet implemented</w:t>
      </w:r>
    </w:p>
    <w:p w:rsidR="007467BE" w:rsidRPr="00005BE9" w:rsidRDefault="007467BE" w:rsidP="00AD563B">
      <w:pPr>
        <w:pStyle w:val="ListParagraph"/>
        <w:numPr>
          <w:ilvl w:val="0"/>
          <w:numId w:val="41"/>
        </w:numPr>
        <w:rPr>
          <w:rFonts w:asciiTheme="minorBidi" w:hAnsiTheme="minorBidi"/>
          <w:sz w:val="20"/>
          <w:szCs w:val="20"/>
        </w:rPr>
      </w:pPr>
      <w:proofErr w:type="spellStart"/>
      <w:r w:rsidRPr="00005BE9">
        <w:rPr>
          <w:rFonts w:asciiTheme="minorBidi" w:hAnsiTheme="minorBidi"/>
          <w:sz w:val="20"/>
          <w:szCs w:val="20"/>
        </w:rPr>
        <w:t>McuObserver</w:t>
      </w:r>
      <w:proofErr w:type="spellEnd"/>
      <w:r w:rsidRPr="00005BE9">
        <w:rPr>
          <w:rFonts w:asciiTheme="minorBidi" w:hAnsiTheme="minorBidi"/>
          <w:sz w:val="20"/>
          <w:szCs w:val="20"/>
        </w:rPr>
        <w:t>::</w:t>
      </w:r>
      <w:proofErr w:type="spellStart"/>
      <w:r w:rsidRPr="00005BE9">
        <w:rPr>
          <w:rFonts w:asciiTheme="minorBidi" w:hAnsiTheme="minorBidi"/>
          <w:sz w:val="20"/>
          <w:szCs w:val="20"/>
        </w:rPr>
        <w:t>onKeyfobStateChanged</w:t>
      </w:r>
      <w:proofErr w:type="spellEnd"/>
      <w:r w:rsidRPr="00005BE9">
        <w:rPr>
          <w:rFonts w:asciiTheme="minorBidi" w:hAnsiTheme="minorBidi"/>
          <w:sz w:val="20"/>
          <w:szCs w:val="20"/>
        </w:rPr>
        <w:t>() interface function is not yet implemented</w:t>
      </w:r>
    </w:p>
    <w:p w:rsidR="007467BE" w:rsidRPr="00005BE9" w:rsidRDefault="007467BE" w:rsidP="00AD563B">
      <w:pPr>
        <w:pStyle w:val="ListParagraph"/>
        <w:numPr>
          <w:ilvl w:val="0"/>
          <w:numId w:val="41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Technical contact does not trigger burglar alarm - bug ASCBT-106 - still open</w:t>
      </w:r>
    </w:p>
    <w:p w:rsidR="007467BE" w:rsidRPr="00005BE9" w:rsidRDefault="007467BE" w:rsidP="00AD563B">
      <w:pPr>
        <w:pStyle w:val="ListParagraph"/>
        <w:numPr>
          <w:ilvl w:val="0"/>
          <w:numId w:val="41"/>
        </w:numPr>
        <w:rPr>
          <w:rFonts w:asciiTheme="minorBidi" w:hAnsiTheme="minorBidi"/>
          <w:sz w:val="20"/>
          <w:szCs w:val="20"/>
        </w:rPr>
      </w:pPr>
      <w:proofErr w:type="spellStart"/>
      <w:r w:rsidRPr="00005BE9">
        <w:rPr>
          <w:rFonts w:asciiTheme="minorBidi" w:hAnsiTheme="minorBidi"/>
          <w:sz w:val="20"/>
          <w:szCs w:val="20"/>
        </w:rPr>
        <w:t>sendConfiguration</w:t>
      </w:r>
      <w:proofErr w:type="spellEnd"/>
      <w:r w:rsidRPr="00005BE9">
        <w:rPr>
          <w:rFonts w:asciiTheme="minorBidi" w:hAnsiTheme="minorBidi"/>
          <w:sz w:val="20"/>
          <w:szCs w:val="20"/>
        </w:rPr>
        <w:t xml:space="preserve"> leads to missing </w:t>
      </w:r>
      <w:proofErr w:type="spellStart"/>
      <w:r w:rsidRPr="00005BE9">
        <w:rPr>
          <w:rFonts w:asciiTheme="minorBidi" w:hAnsiTheme="minorBidi"/>
          <w:sz w:val="20"/>
          <w:szCs w:val="20"/>
        </w:rPr>
        <w:t>onCommandDone</w:t>
      </w:r>
      <w:proofErr w:type="spellEnd"/>
      <w:r w:rsidRPr="00005BE9">
        <w:rPr>
          <w:rFonts w:asciiTheme="minorBidi" w:hAnsiTheme="minorBidi"/>
          <w:sz w:val="20"/>
          <w:szCs w:val="20"/>
        </w:rPr>
        <w:t xml:space="preserve"> event - bug ASCBT-109 - still open</w:t>
      </w:r>
    </w:p>
    <w:p w:rsidR="007467BE" w:rsidRPr="00005BE9" w:rsidRDefault="007467BE" w:rsidP="00AD563B">
      <w:pPr>
        <w:pStyle w:val="ListParagraph"/>
        <w:numPr>
          <w:ilvl w:val="0"/>
          <w:numId w:val="41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IO Module not working - ASCBT-101 - still open</w:t>
      </w:r>
    </w:p>
    <w:p w:rsidR="007467BE" w:rsidRPr="00005BE9" w:rsidRDefault="007467BE" w:rsidP="00AD563B">
      <w:pPr>
        <w:pStyle w:val="ListParagraph"/>
        <w:numPr>
          <w:ilvl w:val="0"/>
          <w:numId w:val="41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Fixed exit delay times - ASCBT-112 - still open</w:t>
      </w:r>
    </w:p>
    <w:p w:rsidR="007467BE" w:rsidRPr="00005BE9" w:rsidRDefault="007467BE" w:rsidP="00AD563B">
      <w:pPr>
        <w:pStyle w:val="ListParagraph"/>
        <w:numPr>
          <w:ilvl w:val="0"/>
          <w:numId w:val="41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It is possible to configure the alarm system while it is armed - bug ASCBT-81 - still open</w:t>
      </w:r>
    </w:p>
    <w:p w:rsidR="007467BE" w:rsidRPr="00005BE9" w:rsidRDefault="007467BE" w:rsidP="00AD563B">
      <w:pPr>
        <w:pStyle w:val="ListParagraph"/>
        <w:numPr>
          <w:ilvl w:val="0"/>
          <w:numId w:val="41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Keyfob always arms after second try after commissioning - bug ASCBT-111 - still open</w:t>
      </w:r>
    </w:p>
    <w:p w:rsidR="00005BE9" w:rsidRDefault="00005BE9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br w:type="page"/>
      </w:r>
    </w:p>
    <w:p w:rsidR="007467BE" w:rsidRPr="007467BE" w:rsidRDefault="007467BE" w:rsidP="00005BE9">
      <w:pPr>
        <w:pStyle w:val="Heading2"/>
      </w:pPr>
      <w:bookmarkStart w:id="94" w:name="_Toc523816855"/>
      <w:r w:rsidRPr="007467BE">
        <w:lastRenderedPageBreak/>
        <w:t>Release Date: 22/10/2015</w:t>
      </w:r>
      <w:bookmarkEnd w:id="94"/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>SVN Location: https://subversion.ise.de/svn/gira/AlarmSystemApplications/Main/Sources/McuApi/tags/2.1.0.9</w:t>
      </w:r>
    </w:p>
    <w:p w:rsidR="007467BE" w:rsidRPr="00005BE9" w:rsidRDefault="007467BE" w:rsidP="00005BE9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005BE9">
        <w:rPr>
          <w:rFonts w:asciiTheme="minorBidi" w:hAnsiTheme="minorBidi"/>
          <w:sz w:val="20"/>
          <w:szCs w:val="20"/>
          <w:u w:val="single"/>
        </w:rPr>
        <w:t>The Package includes:</w:t>
      </w:r>
    </w:p>
    <w:p w:rsidR="007467BE" w:rsidRPr="00005BE9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proofErr w:type="spellStart"/>
      <w:r w:rsidRPr="00005BE9">
        <w:rPr>
          <w:rFonts w:asciiTheme="minorBidi" w:hAnsiTheme="minorBidi"/>
          <w:sz w:val="20"/>
          <w:szCs w:val="20"/>
        </w:rPr>
        <w:t>CrowLibrary</w:t>
      </w:r>
      <w:proofErr w:type="spellEnd"/>
      <w:r w:rsidRPr="00005BE9">
        <w:rPr>
          <w:rFonts w:asciiTheme="minorBidi" w:hAnsiTheme="minorBidi"/>
          <w:sz w:val="20"/>
          <w:szCs w:val="20"/>
        </w:rPr>
        <w:t xml:space="preserve"> Version 2.1.1.15</w:t>
      </w:r>
    </w:p>
    <w:p w:rsidR="007467BE" w:rsidRPr="00005BE9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005BE9">
        <w:rPr>
          <w:rFonts w:asciiTheme="minorBidi" w:hAnsiTheme="minorBidi"/>
          <w:sz w:val="20"/>
          <w:szCs w:val="20"/>
        </w:rPr>
        <w:t>IPMApplication</w:t>
      </w:r>
      <w:proofErr w:type="spellEnd"/>
      <w:r w:rsidRPr="00005BE9">
        <w:rPr>
          <w:rFonts w:asciiTheme="minorBidi" w:hAnsiTheme="minorBidi"/>
          <w:sz w:val="20"/>
          <w:szCs w:val="20"/>
        </w:rPr>
        <w:t xml:space="preserve"> Version 2.1.0.13</w:t>
      </w:r>
    </w:p>
    <w:p w:rsidR="007467BE" w:rsidRPr="00005BE9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Crow MCU Version 2.1.0.18</w:t>
      </w:r>
    </w:p>
    <w:p w:rsidR="007467BE" w:rsidRPr="00005BE9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005BE9">
        <w:rPr>
          <w:rFonts w:asciiTheme="minorBidi" w:hAnsiTheme="minorBidi"/>
          <w:sz w:val="20"/>
          <w:szCs w:val="20"/>
        </w:rPr>
        <w:t>UpdateFirmware</w:t>
      </w:r>
      <w:proofErr w:type="spellEnd"/>
      <w:r w:rsidRPr="00005BE9">
        <w:rPr>
          <w:rFonts w:asciiTheme="minorBidi" w:hAnsiTheme="minorBidi"/>
          <w:sz w:val="20"/>
          <w:szCs w:val="20"/>
        </w:rPr>
        <w:t xml:space="preserve"> Version 1.3.1.40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</w:p>
    <w:p w:rsidR="007467BE" w:rsidRPr="00005BE9" w:rsidRDefault="007467BE" w:rsidP="00005BE9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005BE9">
        <w:rPr>
          <w:rFonts w:asciiTheme="minorBidi" w:hAnsiTheme="minorBidi"/>
          <w:sz w:val="20"/>
          <w:szCs w:val="20"/>
          <w:u w:val="single"/>
        </w:rPr>
        <w:t xml:space="preserve"> </w:t>
      </w:r>
      <w:r w:rsidR="00005BE9" w:rsidRPr="00005BE9">
        <w:rPr>
          <w:rFonts w:asciiTheme="minorBidi" w:hAnsiTheme="minorBidi"/>
          <w:sz w:val="20"/>
          <w:szCs w:val="20"/>
          <w:u w:val="single"/>
        </w:rPr>
        <w:t>Compatibility</w:t>
      </w:r>
      <w:r w:rsidRPr="00005BE9">
        <w:rPr>
          <w:rFonts w:asciiTheme="minorBidi" w:hAnsiTheme="minorBidi"/>
          <w:sz w:val="20"/>
          <w:szCs w:val="20"/>
          <w:u w:val="single"/>
        </w:rPr>
        <w:t>:</w:t>
      </w:r>
    </w:p>
    <w:p w:rsidR="007467BE" w:rsidRPr="00005BE9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proofErr w:type="spellStart"/>
      <w:r w:rsidRPr="00005BE9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005BE9">
        <w:rPr>
          <w:rFonts w:asciiTheme="minorBidi" w:hAnsiTheme="minorBidi"/>
          <w:sz w:val="20"/>
          <w:szCs w:val="20"/>
        </w:rPr>
        <w:t xml:space="preserve"> Version 1.0.5.10</w:t>
      </w:r>
    </w:p>
    <w:p w:rsidR="007467BE" w:rsidRPr="00005BE9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XSD version 1.0.0.5</w:t>
      </w:r>
    </w:p>
    <w:p w:rsidR="007467BE" w:rsidRPr="00005BE9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GPA Version 2.0.4160</w:t>
      </w:r>
    </w:p>
    <w:p w:rsidR="00005BE9" w:rsidRPr="00070691" w:rsidRDefault="007467BE" w:rsidP="00005BE9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r w:rsidR="00005BE9" w:rsidRPr="00070691">
        <w:rPr>
          <w:rFonts w:asciiTheme="minorBidi" w:hAnsiTheme="minorBidi"/>
          <w:sz w:val="20"/>
          <w:szCs w:val="20"/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005BE9" w:rsidRPr="00A7013A" w:rsidTr="00005BE9">
        <w:tc>
          <w:tcPr>
            <w:tcW w:w="2952" w:type="dxa"/>
          </w:tcPr>
          <w:p w:rsidR="00005BE9" w:rsidRPr="00A7013A" w:rsidRDefault="00005BE9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005BE9" w:rsidRPr="00A7013A" w:rsidRDefault="00005BE9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005BE9" w:rsidRPr="00A7013A" w:rsidRDefault="00005BE9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005BE9" w:rsidRPr="006232F6" w:rsidTr="00005BE9">
        <w:tc>
          <w:tcPr>
            <w:tcW w:w="2952" w:type="dxa"/>
          </w:tcPr>
          <w:p w:rsidR="00005BE9" w:rsidRPr="006232F6" w:rsidRDefault="00005BE9" w:rsidP="00005BE9">
            <w:r w:rsidRPr="006232F6">
              <w:t>Control Panel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2.1.0.18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3</w:t>
            </w:r>
          </w:p>
        </w:tc>
      </w:tr>
      <w:tr w:rsidR="00005BE9" w:rsidRPr="006232F6" w:rsidTr="00005BE9">
        <w:tc>
          <w:tcPr>
            <w:tcW w:w="2952" w:type="dxa"/>
          </w:tcPr>
          <w:p w:rsidR="00005BE9" w:rsidRPr="006232F6" w:rsidRDefault="00005BE9" w:rsidP="00005BE9">
            <w:r w:rsidRPr="006232F6">
              <w:t>RF Module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4.</w:t>
            </w:r>
            <w:r>
              <w:rPr>
                <w:rFonts w:asciiTheme="minorBidi" w:hAnsiTheme="minorBidi"/>
                <w:sz w:val="20"/>
                <w:szCs w:val="20"/>
              </w:rPr>
              <w:t>.4</w:t>
            </w:r>
            <w:r w:rsidRPr="007467BE">
              <w:rPr>
                <w:rFonts w:asciiTheme="minorBidi" w:hAnsiTheme="minorBidi"/>
                <w:sz w:val="20"/>
                <w:szCs w:val="20"/>
              </w:rPr>
              <w:t>.</w:t>
            </w:r>
            <w:r>
              <w:rPr>
                <w:rFonts w:asciiTheme="minorBidi" w:hAnsiTheme="minorBidi"/>
                <w:sz w:val="20"/>
                <w:szCs w:val="20"/>
              </w:rPr>
              <w:t>0</w:t>
            </w:r>
            <w:r w:rsidRPr="007467BE">
              <w:rPr>
                <w:rFonts w:asciiTheme="minorBidi" w:hAnsiTheme="minorBidi"/>
                <w:sz w:val="20"/>
                <w:szCs w:val="20"/>
              </w:rPr>
              <w:t>.1</w:t>
            </w:r>
            <w:r>
              <w:rPr>
                <w:rFonts w:asciiTheme="minorBidi" w:hAnsiTheme="minorBidi"/>
                <w:sz w:val="20"/>
                <w:szCs w:val="20"/>
              </w:rPr>
              <w:t>6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2</w:t>
            </w:r>
          </w:p>
        </w:tc>
      </w:tr>
      <w:tr w:rsidR="00005BE9" w:rsidRPr="006232F6" w:rsidTr="00005BE9">
        <w:tc>
          <w:tcPr>
            <w:tcW w:w="2952" w:type="dxa"/>
          </w:tcPr>
          <w:p w:rsidR="00005BE9" w:rsidRPr="006232F6" w:rsidRDefault="00005BE9" w:rsidP="00005BE9">
            <w:r w:rsidRPr="006232F6">
              <w:t>PIR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 xml:space="preserve">0.3.0.4 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 xml:space="preserve">3 </w:t>
            </w:r>
          </w:p>
        </w:tc>
      </w:tr>
      <w:tr w:rsidR="00005BE9" w:rsidRPr="006232F6" w:rsidTr="00005BE9">
        <w:tc>
          <w:tcPr>
            <w:tcW w:w="2952" w:type="dxa"/>
          </w:tcPr>
          <w:p w:rsidR="00005BE9" w:rsidRPr="006232F6" w:rsidRDefault="00005BE9" w:rsidP="00005BE9">
            <w:r w:rsidRPr="00A7013A">
              <w:t>Magnet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0.4.0.5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4</w:t>
            </w:r>
          </w:p>
        </w:tc>
      </w:tr>
      <w:tr w:rsidR="00005BE9" w:rsidRPr="006232F6" w:rsidTr="00005BE9">
        <w:tc>
          <w:tcPr>
            <w:tcW w:w="2952" w:type="dxa"/>
          </w:tcPr>
          <w:p w:rsidR="00005BE9" w:rsidRPr="006232F6" w:rsidRDefault="00005BE9" w:rsidP="00005BE9">
            <w:r w:rsidRPr="00A7013A">
              <w:t>Technical Contact</w:t>
            </w:r>
          </w:p>
        </w:tc>
        <w:tc>
          <w:tcPr>
            <w:tcW w:w="2952" w:type="dxa"/>
          </w:tcPr>
          <w:p w:rsidR="00005BE9" w:rsidRDefault="00005BE9" w:rsidP="00005BE9">
            <w:r w:rsidRPr="006072B4">
              <w:t>0.</w:t>
            </w:r>
            <w:r>
              <w:t>4</w:t>
            </w:r>
            <w:r w:rsidRPr="006072B4">
              <w:t>.0.</w:t>
            </w:r>
            <w:r>
              <w:t>5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4</w:t>
            </w:r>
          </w:p>
        </w:tc>
      </w:tr>
      <w:tr w:rsidR="00005BE9" w:rsidRPr="006232F6" w:rsidTr="00005BE9">
        <w:tc>
          <w:tcPr>
            <w:tcW w:w="2952" w:type="dxa"/>
          </w:tcPr>
          <w:p w:rsidR="00005BE9" w:rsidRPr="006232F6" w:rsidRDefault="00005BE9" w:rsidP="00005BE9">
            <w:r>
              <w:t>Indoor Siren</w:t>
            </w:r>
          </w:p>
        </w:tc>
        <w:tc>
          <w:tcPr>
            <w:tcW w:w="2952" w:type="dxa"/>
          </w:tcPr>
          <w:p w:rsidR="00005BE9" w:rsidRDefault="00005BE9" w:rsidP="00005BE9">
            <w:r>
              <w:t>0.5.0.5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2</w:t>
            </w:r>
          </w:p>
        </w:tc>
      </w:tr>
      <w:tr w:rsidR="00005BE9" w:rsidRPr="006232F6" w:rsidTr="00005BE9">
        <w:tc>
          <w:tcPr>
            <w:tcW w:w="2952" w:type="dxa"/>
          </w:tcPr>
          <w:p w:rsidR="00005BE9" w:rsidRPr="006232F6" w:rsidRDefault="00005BE9" w:rsidP="00005BE9">
            <w:r>
              <w:t>Outdoor Siren</w:t>
            </w:r>
          </w:p>
        </w:tc>
        <w:tc>
          <w:tcPr>
            <w:tcW w:w="2952" w:type="dxa"/>
          </w:tcPr>
          <w:p w:rsidR="00005BE9" w:rsidRDefault="00005BE9" w:rsidP="00005BE9">
            <w:r>
              <w:t>0.5.0.5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2</w:t>
            </w:r>
          </w:p>
        </w:tc>
      </w:tr>
      <w:tr w:rsidR="00005BE9" w:rsidRPr="006232F6" w:rsidTr="00005BE9">
        <w:tc>
          <w:tcPr>
            <w:tcW w:w="2952" w:type="dxa"/>
          </w:tcPr>
          <w:p w:rsidR="00005BE9" w:rsidRPr="006232F6" w:rsidRDefault="00005BE9" w:rsidP="00005BE9">
            <w:r>
              <w:t>I/O Device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1.0.1.2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1</w:t>
            </w:r>
          </w:p>
        </w:tc>
      </w:tr>
      <w:tr w:rsidR="00005BE9" w:rsidRPr="006232F6" w:rsidTr="00005BE9">
        <w:tc>
          <w:tcPr>
            <w:tcW w:w="2952" w:type="dxa"/>
          </w:tcPr>
          <w:p w:rsidR="00005BE9" w:rsidRPr="006232F6" w:rsidRDefault="00005BE9" w:rsidP="00005BE9">
            <w:r>
              <w:t>Keyfob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0.2.0.2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6</w:t>
            </w:r>
          </w:p>
        </w:tc>
      </w:tr>
      <w:tr w:rsidR="00005BE9" w:rsidRPr="006232F6" w:rsidTr="00005BE9">
        <w:tc>
          <w:tcPr>
            <w:tcW w:w="2952" w:type="dxa"/>
          </w:tcPr>
          <w:p w:rsidR="00005BE9" w:rsidRPr="006232F6" w:rsidRDefault="00005BE9" w:rsidP="00005BE9">
            <w:r>
              <w:t>GBD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1.4.0.18</w:t>
            </w:r>
          </w:p>
        </w:tc>
        <w:tc>
          <w:tcPr>
            <w:tcW w:w="2952" w:type="dxa"/>
          </w:tcPr>
          <w:p w:rsidR="00005BE9" w:rsidRPr="006232F6" w:rsidRDefault="00005BE9" w:rsidP="00005BE9"/>
        </w:tc>
      </w:tr>
      <w:tr w:rsidR="00005BE9" w:rsidRPr="006232F6" w:rsidTr="00005BE9">
        <w:tc>
          <w:tcPr>
            <w:tcW w:w="2952" w:type="dxa"/>
          </w:tcPr>
          <w:p w:rsidR="00005BE9" w:rsidRPr="006232F6" w:rsidRDefault="00005BE9" w:rsidP="00005BE9">
            <w:r>
              <w:t>LCD Keypad</w:t>
            </w:r>
          </w:p>
        </w:tc>
        <w:tc>
          <w:tcPr>
            <w:tcW w:w="2952" w:type="dxa"/>
          </w:tcPr>
          <w:p w:rsidR="00005BE9" w:rsidRPr="006232F6" w:rsidRDefault="00005BE9" w:rsidP="00005BE9">
            <w:r w:rsidRPr="007467BE">
              <w:rPr>
                <w:rFonts w:asciiTheme="minorBidi" w:hAnsiTheme="minorBidi"/>
                <w:sz w:val="20"/>
                <w:szCs w:val="20"/>
              </w:rPr>
              <w:t>1.0.4.0</w:t>
            </w:r>
          </w:p>
        </w:tc>
        <w:tc>
          <w:tcPr>
            <w:tcW w:w="2952" w:type="dxa"/>
          </w:tcPr>
          <w:p w:rsidR="00005BE9" w:rsidRPr="006232F6" w:rsidRDefault="00005BE9" w:rsidP="00005BE9"/>
        </w:tc>
      </w:tr>
    </w:tbl>
    <w:p w:rsidR="00005BE9" w:rsidRDefault="00005BE9" w:rsidP="00005BE9">
      <w:pPr>
        <w:spacing w:after="0"/>
        <w:rPr>
          <w:rFonts w:asciiTheme="minorBidi" w:hAnsiTheme="minorBidi"/>
          <w:sz w:val="20"/>
          <w:szCs w:val="20"/>
          <w:u w:val="single"/>
        </w:rPr>
      </w:pPr>
    </w:p>
    <w:p w:rsidR="00005BE9" w:rsidRPr="00483824" w:rsidRDefault="00005BE9" w:rsidP="00005BE9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483824">
        <w:rPr>
          <w:rFonts w:asciiTheme="minorBidi" w:hAnsiTheme="minorBidi"/>
          <w:sz w:val="20"/>
          <w:szCs w:val="20"/>
          <w:u w:val="single"/>
        </w:rPr>
        <w:t>Changes:</w:t>
      </w:r>
    </w:p>
    <w:p w:rsidR="007467BE" w:rsidRPr="00005BE9" w:rsidRDefault="007467BE" w:rsidP="00AD563B">
      <w:pPr>
        <w:pStyle w:val="ListParagraph"/>
        <w:numPr>
          <w:ilvl w:val="0"/>
          <w:numId w:val="42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Entry Delay is supported</w:t>
      </w:r>
    </w:p>
    <w:p w:rsidR="007467BE" w:rsidRPr="00005BE9" w:rsidRDefault="007467BE" w:rsidP="00AD563B">
      <w:pPr>
        <w:pStyle w:val="ListParagraph"/>
        <w:numPr>
          <w:ilvl w:val="0"/>
          <w:numId w:val="42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Exit Delay is supported</w:t>
      </w:r>
    </w:p>
    <w:p w:rsidR="007467BE" w:rsidRPr="00005BE9" w:rsidRDefault="007467BE" w:rsidP="00AD563B">
      <w:pPr>
        <w:pStyle w:val="ListParagraph"/>
        <w:numPr>
          <w:ilvl w:val="0"/>
          <w:numId w:val="42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Arm Stay from Keypad is supported</w:t>
      </w:r>
    </w:p>
    <w:p w:rsidR="007467BE" w:rsidRPr="00005BE9" w:rsidRDefault="007467BE" w:rsidP="00AD563B">
      <w:pPr>
        <w:pStyle w:val="ListParagraph"/>
        <w:numPr>
          <w:ilvl w:val="0"/>
          <w:numId w:val="42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 xml:space="preserve">most of the System Events siren configurations, </w:t>
      </w:r>
      <w:proofErr w:type="spellStart"/>
      <w:r w:rsidRPr="00005BE9">
        <w:rPr>
          <w:rFonts w:asciiTheme="minorBidi" w:hAnsiTheme="minorBidi"/>
          <w:sz w:val="20"/>
          <w:szCs w:val="20"/>
        </w:rPr>
        <w:t>IsArmingPossibleWhileOngoing</w:t>
      </w:r>
      <w:proofErr w:type="spellEnd"/>
      <w:r w:rsidRPr="00005BE9">
        <w:rPr>
          <w:rFonts w:asciiTheme="minorBidi" w:hAnsiTheme="minorBidi"/>
          <w:sz w:val="20"/>
          <w:szCs w:val="20"/>
        </w:rPr>
        <w:t xml:space="preserve"> are supported</w:t>
      </w:r>
    </w:p>
    <w:p w:rsidR="007467BE" w:rsidRPr="00005BE9" w:rsidRDefault="007467BE" w:rsidP="00AD563B">
      <w:pPr>
        <w:pStyle w:val="ListParagraph"/>
        <w:numPr>
          <w:ilvl w:val="0"/>
          <w:numId w:val="42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Panic Alarm, Fire Alarm &amp; Medical Alarm supported from Keypad</w:t>
      </w:r>
    </w:p>
    <w:p w:rsidR="007467BE" w:rsidRPr="00005BE9" w:rsidRDefault="007467BE" w:rsidP="00AD563B">
      <w:pPr>
        <w:pStyle w:val="ListParagraph"/>
        <w:numPr>
          <w:ilvl w:val="0"/>
          <w:numId w:val="42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User management is supported</w:t>
      </w:r>
    </w:p>
    <w:p w:rsidR="007467BE" w:rsidRPr="00005BE9" w:rsidRDefault="007467BE" w:rsidP="00AD563B">
      <w:pPr>
        <w:pStyle w:val="ListParagraph"/>
        <w:numPr>
          <w:ilvl w:val="0"/>
          <w:numId w:val="42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Bypassing from Keypad is supported</w:t>
      </w:r>
    </w:p>
    <w:p w:rsidR="007467BE" w:rsidRPr="00005BE9" w:rsidRDefault="007467BE" w:rsidP="00AD563B">
      <w:pPr>
        <w:pStyle w:val="ListParagraph"/>
        <w:numPr>
          <w:ilvl w:val="0"/>
          <w:numId w:val="42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Change user code from Keypad is supported</w:t>
      </w:r>
    </w:p>
    <w:p w:rsidR="007467BE" w:rsidRPr="00005BE9" w:rsidRDefault="007467BE" w:rsidP="00AD563B">
      <w:pPr>
        <w:pStyle w:val="ListParagraph"/>
        <w:numPr>
          <w:ilvl w:val="0"/>
          <w:numId w:val="42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Enable/Disable user from Keypad is supported</w:t>
      </w:r>
    </w:p>
    <w:p w:rsidR="007467BE" w:rsidRPr="00005BE9" w:rsidRDefault="007467BE" w:rsidP="00AD563B">
      <w:pPr>
        <w:pStyle w:val="ListParagraph"/>
        <w:numPr>
          <w:ilvl w:val="0"/>
          <w:numId w:val="42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 xml:space="preserve">Two Trigger </w:t>
      </w:r>
      <w:proofErr w:type="spellStart"/>
      <w:r w:rsidRPr="00005BE9">
        <w:rPr>
          <w:rFonts w:asciiTheme="minorBidi" w:hAnsiTheme="minorBidi"/>
          <w:sz w:val="20"/>
          <w:szCs w:val="20"/>
        </w:rPr>
        <w:t>componet</w:t>
      </w:r>
      <w:proofErr w:type="spellEnd"/>
      <w:r w:rsidRPr="00005BE9">
        <w:rPr>
          <w:rFonts w:asciiTheme="minorBidi" w:hAnsiTheme="minorBidi"/>
          <w:sz w:val="20"/>
          <w:szCs w:val="20"/>
        </w:rPr>
        <w:t xml:space="preserve"> event is supported </w:t>
      </w:r>
    </w:p>
    <w:p w:rsidR="007467BE" w:rsidRPr="00005BE9" w:rsidRDefault="007467BE" w:rsidP="00AD563B">
      <w:pPr>
        <w:pStyle w:val="ListParagraph"/>
        <w:numPr>
          <w:ilvl w:val="0"/>
          <w:numId w:val="42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There is no component event send, if the COMPONENT_EVENT_TYPE is CET_NONE - bug ASCBT-65 - fixed</w:t>
      </w:r>
    </w:p>
    <w:p w:rsidR="007467BE" w:rsidRPr="00005BE9" w:rsidRDefault="007467BE" w:rsidP="00AD563B">
      <w:pPr>
        <w:pStyle w:val="ListParagraph"/>
        <w:numPr>
          <w:ilvl w:val="0"/>
          <w:numId w:val="42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Wrong RSSI value of components - bug ASCBT-66 - fixed</w:t>
      </w:r>
    </w:p>
    <w:p w:rsidR="007467BE" w:rsidRPr="00005BE9" w:rsidRDefault="007467BE" w:rsidP="00AD563B">
      <w:pPr>
        <w:pStyle w:val="ListParagraph"/>
        <w:numPr>
          <w:ilvl w:val="0"/>
          <w:numId w:val="42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Detected events for components - bug ASCBT-44 - fixed</w:t>
      </w:r>
    </w:p>
    <w:p w:rsidR="007467BE" w:rsidRPr="00005BE9" w:rsidRDefault="007467BE" w:rsidP="00AD563B">
      <w:pPr>
        <w:pStyle w:val="ListParagraph"/>
        <w:numPr>
          <w:ilvl w:val="0"/>
          <w:numId w:val="42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Tamper events are just transmitted, if the value changes to 1 - bug ASCBT-43 - fixed</w:t>
      </w:r>
    </w:p>
    <w:p w:rsidR="007467BE" w:rsidRPr="00005BE9" w:rsidRDefault="007467BE" w:rsidP="00AD563B">
      <w:pPr>
        <w:pStyle w:val="ListParagraph"/>
        <w:numPr>
          <w:ilvl w:val="0"/>
          <w:numId w:val="42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Method returns address of local variable - bug ASCBT-84 - fixed</w:t>
      </w:r>
    </w:p>
    <w:p w:rsidR="007467BE" w:rsidRPr="00005BE9" w:rsidRDefault="007467BE" w:rsidP="00AD563B">
      <w:pPr>
        <w:pStyle w:val="ListParagraph"/>
        <w:numPr>
          <w:ilvl w:val="0"/>
          <w:numId w:val="42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lastRenderedPageBreak/>
        <w:t xml:space="preserve">Wrong alarm states are </w:t>
      </w:r>
      <w:proofErr w:type="spellStart"/>
      <w:r w:rsidRPr="00005BE9">
        <w:rPr>
          <w:rFonts w:asciiTheme="minorBidi" w:hAnsiTheme="minorBidi"/>
          <w:sz w:val="20"/>
          <w:szCs w:val="20"/>
        </w:rPr>
        <w:t>evented</w:t>
      </w:r>
      <w:proofErr w:type="spellEnd"/>
      <w:r w:rsidRPr="00005BE9">
        <w:rPr>
          <w:rFonts w:asciiTheme="minorBidi" w:hAnsiTheme="minorBidi"/>
          <w:sz w:val="20"/>
          <w:szCs w:val="20"/>
        </w:rPr>
        <w:t xml:space="preserve"> via MCU-API - bug ASCBT-80 - fixed</w:t>
      </w:r>
    </w:p>
    <w:p w:rsidR="007467BE" w:rsidRPr="00005BE9" w:rsidRDefault="007467BE" w:rsidP="00AD563B">
      <w:pPr>
        <w:pStyle w:val="ListParagraph"/>
        <w:numPr>
          <w:ilvl w:val="0"/>
          <w:numId w:val="42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 xml:space="preserve">Wrong technical contact </w:t>
      </w:r>
      <w:proofErr w:type="spellStart"/>
      <w:r w:rsidRPr="00005BE9">
        <w:rPr>
          <w:rFonts w:asciiTheme="minorBidi" w:hAnsiTheme="minorBidi"/>
          <w:sz w:val="20"/>
          <w:szCs w:val="20"/>
        </w:rPr>
        <w:t>eventType</w:t>
      </w:r>
      <w:proofErr w:type="spellEnd"/>
      <w:r w:rsidRPr="00005BE9">
        <w:rPr>
          <w:rFonts w:asciiTheme="minorBidi" w:hAnsiTheme="minorBidi"/>
          <w:sz w:val="20"/>
          <w:szCs w:val="20"/>
        </w:rPr>
        <w:t xml:space="preserve"> in response of </w:t>
      </w:r>
      <w:proofErr w:type="spellStart"/>
      <w:r w:rsidRPr="00005BE9">
        <w:rPr>
          <w:rFonts w:asciiTheme="minorBidi" w:hAnsiTheme="minorBidi"/>
          <w:sz w:val="20"/>
          <w:szCs w:val="20"/>
        </w:rPr>
        <w:t>sendCommand</w:t>
      </w:r>
      <w:proofErr w:type="spellEnd"/>
      <w:r w:rsidRPr="00005BE9">
        <w:rPr>
          <w:rFonts w:asciiTheme="minorBidi" w:hAnsiTheme="minorBidi"/>
          <w:sz w:val="20"/>
          <w:szCs w:val="20"/>
        </w:rPr>
        <w:t>(REFRESH_COMPONENT_STATUS_COMMAND) - bug ASCBT-78 - fixed</w:t>
      </w:r>
    </w:p>
    <w:p w:rsidR="007467BE" w:rsidRPr="00005BE9" w:rsidRDefault="007467BE" w:rsidP="00AD563B">
      <w:pPr>
        <w:pStyle w:val="ListParagraph"/>
        <w:numPr>
          <w:ilvl w:val="0"/>
          <w:numId w:val="42"/>
        </w:numPr>
        <w:rPr>
          <w:rFonts w:asciiTheme="minorBidi" w:hAnsiTheme="minorBidi"/>
          <w:sz w:val="20"/>
          <w:szCs w:val="20"/>
        </w:rPr>
      </w:pPr>
      <w:proofErr w:type="spellStart"/>
      <w:r w:rsidRPr="00005BE9">
        <w:rPr>
          <w:rFonts w:asciiTheme="minorBidi" w:hAnsiTheme="minorBidi"/>
          <w:sz w:val="20"/>
          <w:szCs w:val="20"/>
        </w:rPr>
        <w:t>CrowLibrary</w:t>
      </w:r>
      <w:proofErr w:type="spellEnd"/>
      <w:r w:rsidRPr="00005BE9">
        <w:rPr>
          <w:rFonts w:asciiTheme="minorBidi" w:hAnsiTheme="minorBidi"/>
          <w:sz w:val="20"/>
          <w:szCs w:val="20"/>
        </w:rPr>
        <w:t xml:space="preserve"> crashes after some time - bug ASCBT-77 - fixed</w:t>
      </w:r>
    </w:p>
    <w:p w:rsidR="007467BE" w:rsidRPr="00005BE9" w:rsidRDefault="007467BE" w:rsidP="00AD563B">
      <w:pPr>
        <w:pStyle w:val="ListParagraph"/>
        <w:numPr>
          <w:ilvl w:val="0"/>
          <w:numId w:val="42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Technical contact sends wrong events via MCU-API - bug ASCBT-70 - fixed</w:t>
      </w:r>
    </w:p>
    <w:p w:rsidR="007467BE" w:rsidRPr="00005BE9" w:rsidRDefault="007467BE" w:rsidP="00AD563B">
      <w:pPr>
        <w:pStyle w:val="ListParagraph"/>
        <w:numPr>
          <w:ilvl w:val="0"/>
          <w:numId w:val="42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 xml:space="preserve">No </w:t>
      </w:r>
      <w:proofErr w:type="spellStart"/>
      <w:r w:rsidRPr="00005BE9">
        <w:rPr>
          <w:rFonts w:asciiTheme="minorBidi" w:hAnsiTheme="minorBidi"/>
          <w:sz w:val="20"/>
          <w:szCs w:val="20"/>
        </w:rPr>
        <w:t>OnCommandDone</w:t>
      </w:r>
      <w:proofErr w:type="spellEnd"/>
      <w:r w:rsidRPr="00005BE9">
        <w:rPr>
          <w:rFonts w:asciiTheme="minorBidi" w:hAnsiTheme="minorBidi"/>
          <w:sz w:val="20"/>
          <w:szCs w:val="20"/>
        </w:rPr>
        <w:t xml:space="preserve"> events for </w:t>
      </w:r>
      <w:proofErr w:type="spellStart"/>
      <w:r w:rsidRPr="00005BE9">
        <w:rPr>
          <w:rFonts w:asciiTheme="minorBidi" w:hAnsiTheme="minorBidi"/>
          <w:sz w:val="20"/>
          <w:szCs w:val="20"/>
        </w:rPr>
        <w:t>sendCommand</w:t>
      </w:r>
      <w:proofErr w:type="spellEnd"/>
      <w:r w:rsidRPr="00005BE9">
        <w:rPr>
          <w:rFonts w:asciiTheme="minorBidi" w:hAnsiTheme="minorBidi"/>
          <w:sz w:val="20"/>
          <w:szCs w:val="20"/>
        </w:rPr>
        <w:t xml:space="preserve"> </w:t>
      </w:r>
      <w:proofErr w:type="spellStart"/>
      <w:r w:rsidRPr="00005BE9">
        <w:rPr>
          <w:rFonts w:asciiTheme="minorBidi" w:hAnsiTheme="minorBidi"/>
          <w:sz w:val="20"/>
          <w:szCs w:val="20"/>
        </w:rPr>
        <w:t>REFRESH_xxx</w:t>
      </w:r>
      <w:proofErr w:type="spellEnd"/>
      <w:r w:rsidRPr="00005BE9">
        <w:rPr>
          <w:rFonts w:asciiTheme="minorBidi" w:hAnsiTheme="minorBidi"/>
          <w:sz w:val="20"/>
          <w:szCs w:val="20"/>
        </w:rPr>
        <w:t xml:space="preserve"> - bug ASCBT-64 - fixed</w:t>
      </w:r>
    </w:p>
    <w:p w:rsidR="007467BE" w:rsidRPr="00005BE9" w:rsidRDefault="007467BE" w:rsidP="00AD563B">
      <w:pPr>
        <w:pStyle w:val="ListParagraph"/>
        <w:numPr>
          <w:ilvl w:val="0"/>
          <w:numId w:val="42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 xml:space="preserve">No </w:t>
      </w:r>
      <w:proofErr w:type="spellStart"/>
      <w:r w:rsidRPr="00005BE9">
        <w:rPr>
          <w:rFonts w:asciiTheme="minorBidi" w:hAnsiTheme="minorBidi"/>
          <w:sz w:val="20"/>
          <w:szCs w:val="20"/>
        </w:rPr>
        <w:t>OnCommandDone</w:t>
      </w:r>
      <w:proofErr w:type="spellEnd"/>
      <w:r w:rsidRPr="00005BE9">
        <w:rPr>
          <w:rFonts w:asciiTheme="minorBidi" w:hAnsiTheme="minorBidi"/>
          <w:sz w:val="20"/>
          <w:szCs w:val="20"/>
        </w:rPr>
        <w:t xml:space="preserve"> event for </w:t>
      </w:r>
      <w:proofErr w:type="spellStart"/>
      <w:r w:rsidRPr="00005BE9">
        <w:rPr>
          <w:rFonts w:asciiTheme="minorBidi" w:hAnsiTheme="minorBidi"/>
          <w:sz w:val="20"/>
          <w:szCs w:val="20"/>
        </w:rPr>
        <w:t>sendCommand</w:t>
      </w:r>
      <w:proofErr w:type="spellEnd"/>
      <w:r w:rsidRPr="00005BE9">
        <w:rPr>
          <w:rFonts w:asciiTheme="minorBidi" w:hAnsiTheme="minorBidi"/>
          <w:sz w:val="20"/>
          <w:szCs w:val="20"/>
        </w:rPr>
        <w:t xml:space="preserve"> CONFIGURE_MCU - bug ASCBT-63 - fixed</w:t>
      </w:r>
    </w:p>
    <w:p w:rsidR="007467BE" w:rsidRPr="00005BE9" w:rsidRDefault="007467BE" w:rsidP="00AD563B">
      <w:pPr>
        <w:pStyle w:val="ListParagraph"/>
        <w:numPr>
          <w:ilvl w:val="0"/>
          <w:numId w:val="42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Fix missing supervision bug for Inputs and Outputs - bug ASCBT-62 - fixed</w:t>
      </w:r>
    </w:p>
    <w:p w:rsidR="007467BE" w:rsidRPr="00005BE9" w:rsidRDefault="007467BE" w:rsidP="00AD563B">
      <w:pPr>
        <w:pStyle w:val="ListParagraph"/>
        <w:numPr>
          <w:ilvl w:val="0"/>
          <w:numId w:val="42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missing command done event for send configuration - bug ASCBT-60 - fixed</w:t>
      </w:r>
    </w:p>
    <w:p w:rsidR="007467BE" w:rsidRPr="00005BE9" w:rsidRDefault="007467BE" w:rsidP="00AD563B">
      <w:pPr>
        <w:pStyle w:val="ListParagraph"/>
        <w:numPr>
          <w:ilvl w:val="0"/>
          <w:numId w:val="42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 xml:space="preserve">command done event id's does not match the id from the refresh </w:t>
      </w:r>
      <w:proofErr w:type="spellStart"/>
      <w:r w:rsidRPr="00005BE9">
        <w:rPr>
          <w:rFonts w:asciiTheme="minorBidi" w:hAnsiTheme="minorBidi"/>
          <w:sz w:val="20"/>
          <w:szCs w:val="20"/>
        </w:rPr>
        <w:t>comand</w:t>
      </w:r>
      <w:proofErr w:type="spellEnd"/>
      <w:r w:rsidRPr="00005BE9">
        <w:rPr>
          <w:rFonts w:asciiTheme="minorBidi" w:hAnsiTheme="minorBidi"/>
          <w:sz w:val="20"/>
          <w:szCs w:val="20"/>
        </w:rPr>
        <w:t xml:space="preserve"> - ASCBT-59 - fixed</w:t>
      </w:r>
    </w:p>
    <w:p w:rsidR="007467BE" w:rsidRPr="00005BE9" w:rsidRDefault="007467BE" w:rsidP="00AD563B">
      <w:pPr>
        <w:pStyle w:val="ListParagraph"/>
        <w:numPr>
          <w:ilvl w:val="0"/>
          <w:numId w:val="42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IPM App Crash getting configuration - ASCBT-57 - fixed</w:t>
      </w:r>
    </w:p>
    <w:p w:rsidR="007467BE" w:rsidRPr="00005BE9" w:rsidRDefault="007467BE" w:rsidP="00005BE9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005BE9">
        <w:rPr>
          <w:rFonts w:asciiTheme="minorBidi" w:hAnsiTheme="minorBidi"/>
          <w:sz w:val="20"/>
          <w:szCs w:val="20"/>
          <w:u w:val="single"/>
        </w:rPr>
        <w:t>Open Issues:</w:t>
      </w:r>
    </w:p>
    <w:p w:rsidR="007467BE" w:rsidRPr="00005BE9" w:rsidRDefault="007467BE" w:rsidP="00AD563B">
      <w:pPr>
        <w:pStyle w:val="ListParagraph"/>
        <w:numPr>
          <w:ilvl w:val="0"/>
          <w:numId w:val="43"/>
        </w:numPr>
        <w:rPr>
          <w:rFonts w:asciiTheme="minorBidi" w:hAnsiTheme="minorBidi"/>
          <w:sz w:val="20"/>
          <w:szCs w:val="20"/>
        </w:rPr>
      </w:pPr>
      <w:proofErr w:type="spellStart"/>
      <w:r w:rsidRPr="00005BE9">
        <w:rPr>
          <w:rFonts w:asciiTheme="minorBidi" w:hAnsiTheme="minorBidi"/>
          <w:sz w:val="20"/>
          <w:szCs w:val="20"/>
        </w:rPr>
        <w:t>McuControl</w:t>
      </w:r>
      <w:proofErr w:type="spellEnd"/>
      <w:r w:rsidRPr="00005BE9">
        <w:rPr>
          <w:rFonts w:asciiTheme="minorBidi" w:hAnsiTheme="minorBidi"/>
          <w:sz w:val="20"/>
          <w:szCs w:val="20"/>
        </w:rPr>
        <w:t>::</w:t>
      </w:r>
      <w:proofErr w:type="spellStart"/>
      <w:r w:rsidRPr="00005BE9">
        <w:rPr>
          <w:rFonts w:asciiTheme="minorBidi" w:hAnsiTheme="minorBidi"/>
          <w:sz w:val="20"/>
          <w:szCs w:val="20"/>
        </w:rPr>
        <w:t>fireComponentEvent</w:t>
      </w:r>
      <w:proofErr w:type="spellEnd"/>
      <w:r w:rsidRPr="00005BE9">
        <w:rPr>
          <w:rFonts w:asciiTheme="minorBidi" w:hAnsiTheme="minorBidi"/>
          <w:sz w:val="20"/>
          <w:szCs w:val="20"/>
        </w:rPr>
        <w:t>() interface function is not yet implemented</w:t>
      </w:r>
    </w:p>
    <w:p w:rsidR="007467BE" w:rsidRPr="00005BE9" w:rsidRDefault="007467BE" w:rsidP="00AD563B">
      <w:pPr>
        <w:pStyle w:val="ListParagraph"/>
        <w:numPr>
          <w:ilvl w:val="0"/>
          <w:numId w:val="43"/>
        </w:numPr>
        <w:rPr>
          <w:rFonts w:asciiTheme="minorBidi" w:hAnsiTheme="minorBidi"/>
          <w:sz w:val="20"/>
          <w:szCs w:val="20"/>
        </w:rPr>
      </w:pPr>
      <w:proofErr w:type="spellStart"/>
      <w:r w:rsidRPr="00005BE9">
        <w:rPr>
          <w:rFonts w:asciiTheme="minorBidi" w:hAnsiTheme="minorBidi"/>
          <w:sz w:val="20"/>
          <w:szCs w:val="20"/>
        </w:rPr>
        <w:t>McuControl</w:t>
      </w:r>
      <w:proofErr w:type="spellEnd"/>
      <w:r w:rsidRPr="00005BE9">
        <w:rPr>
          <w:rFonts w:asciiTheme="minorBidi" w:hAnsiTheme="minorBidi"/>
          <w:sz w:val="20"/>
          <w:szCs w:val="20"/>
        </w:rPr>
        <w:t>::</w:t>
      </w:r>
      <w:proofErr w:type="spellStart"/>
      <w:r w:rsidRPr="00005BE9">
        <w:rPr>
          <w:rFonts w:asciiTheme="minorBidi" w:hAnsiTheme="minorBidi"/>
          <w:sz w:val="20"/>
          <w:szCs w:val="20"/>
        </w:rPr>
        <w:t>fetchCurrentConfiguration</w:t>
      </w:r>
      <w:proofErr w:type="spellEnd"/>
      <w:r w:rsidRPr="00005BE9">
        <w:rPr>
          <w:rFonts w:asciiTheme="minorBidi" w:hAnsiTheme="minorBidi"/>
          <w:sz w:val="20"/>
          <w:szCs w:val="20"/>
        </w:rPr>
        <w:t>() interface function is not yet implemented</w:t>
      </w:r>
    </w:p>
    <w:p w:rsidR="007467BE" w:rsidRPr="00005BE9" w:rsidRDefault="007467BE" w:rsidP="00AD563B">
      <w:pPr>
        <w:pStyle w:val="ListParagraph"/>
        <w:numPr>
          <w:ilvl w:val="0"/>
          <w:numId w:val="43"/>
        </w:numPr>
        <w:rPr>
          <w:rFonts w:asciiTheme="minorBidi" w:hAnsiTheme="minorBidi"/>
          <w:sz w:val="20"/>
          <w:szCs w:val="20"/>
        </w:rPr>
      </w:pPr>
      <w:proofErr w:type="spellStart"/>
      <w:r w:rsidRPr="00005BE9">
        <w:rPr>
          <w:rFonts w:asciiTheme="minorBidi" w:hAnsiTheme="minorBidi"/>
          <w:sz w:val="20"/>
          <w:szCs w:val="20"/>
        </w:rPr>
        <w:t>McuObserver</w:t>
      </w:r>
      <w:proofErr w:type="spellEnd"/>
      <w:r w:rsidRPr="00005BE9">
        <w:rPr>
          <w:rFonts w:asciiTheme="minorBidi" w:hAnsiTheme="minorBidi"/>
          <w:sz w:val="20"/>
          <w:szCs w:val="20"/>
        </w:rPr>
        <w:t>::</w:t>
      </w:r>
      <w:proofErr w:type="spellStart"/>
      <w:r w:rsidRPr="00005BE9">
        <w:rPr>
          <w:rFonts w:asciiTheme="minorBidi" w:hAnsiTheme="minorBidi"/>
          <w:sz w:val="20"/>
          <w:szCs w:val="20"/>
        </w:rPr>
        <w:t>onPictureEvent</w:t>
      </w:r>
      <w:proofErr w:type="spellEnd"/>
      <w:r w:rsidRPr="00005BE9">
        <w:rPr>
          <w:rFonts w:asciiTheme="minorBidi" w:hAnsiTheme="minorBidi"/>
          <w:sz w:val="20"/>
          <w:szCs w:val="20"/>
        </w:rPr>
        <w:t>() interface function is not yet implemented</w:t>
      </w:r>
    </w:p>
    <w:p w:rsidR="007467BE" w:rsidRPr="00005BE9" w:rsidRDefault="007467BE" w:rsidP="00AD563B">
      <w:pPr>
        <w:pStyle w:val="ListParagraph"/>
        <w:numPr>
          <w:ilvl w:val="0"/>
          <w:numId w:val="43"/>
        </w:numPr>
        <w:rPr>
          <w:rFonts w:asciiTheme="minorBidi" w:hAnsiTheme="minorBidi"/>
          <w:sz w:val="20"/>
          <w:szCs w:val="20"/>
        </w:rPr>
      </w:pPr>
      <w:proofErr w:type="spellStart"/>
      <w:r w:rsidRPr="00005BE9">
        <w:rPr>
          <w:rFonts w:asciiTheme="minorBidi" w:hAnsiTheme="minorBidi"/>
          <w:sz w:val="20"/>
          <w:szCs w:val="20"/>
        </w:rPr>
        <w:t>McuObserver</w:t>
      </w:r>
      <w:proofErr w:type="spellEnd"/>
      <w:r w:rsidRPr="00005BE9">
        <w:rPr>
          <w:rFonts w:asciiTheme="minorBidi" w:hAnsiTheme="minorBidi"/>
          <w:sz w:val="20"/>
          <w:szCs w:val="20"/>
        </w:rPr>
        <w:t>::</w:t>
      </w:r>
      <w:proofErr w:type="spellStart"/>
      <w:r w:rsidRPr="00005BE9">
        <w:rPr>
          <w:rFonts w:asciiTheme="minorBidi" w:hAnsiTheme="minorBidi"/>
          <w:sz w:val="20"/>
          <w:szCs w:val="20"/>
        </w:rPr>
        <w:t>onDateTimeEvent</w:t>
      </w:r>
      <w:proofErr w:type="spellEnd"/>
      <w:r w:rsidRPr="00005BE9">
        <w:rPr>
          <w:rFonts w:asciiTheme="minorBidi" w:hAnsiTheme="minorBidi"/>
          <w:sz w:val="20"/>
          <w:szCs w:val="20"/>
        </w:rPr>
        <w:t>() interface function is not yet implemented</w:t>
      </w:r>
    </w:p>
    <w:p w:rsidR="007467BE" w:rsidRPr="00005BE9" w:rsidRDefault="007467BE" w:rsidP="00AD563B">
      <w:pPr>
        <w:pStyle w:val="ListParagraph"/>
        <w:numPr>
          <w:ilvl w:val="0"/>
          <w:numId w:val="43"/>
        </w:numPr>
        <w:rPr>
          <w:rFonts w:asciiTheme="minorBidi" w:hAnsiTheme="minorBidi"/>
          <w:sz w:val="20"/>
          <w:szCs w:val="20"/>
        </w:rPr>
      </w:pPr>
      <w:proofErr w:type="spellStart"/>
      <w:r w:rsidRPr="00005BE9">
        <w:rPr>
          <w:rFonts w:asciiTheme="minorBidi" w:hAnsiTheme="minorBidi"/>
          <w:sz w:val="20"/>
          <w:szCs w:val="20"/>
        </w:rPr>
        <w:t>McuObserver</w:t>
      </w:r>
      <w:proofErr w:type="spellEnd"/>
      <w:r w:rsidRPr="00005BE9">
        <w:rPr>
          <w:rFonts w:asciiTheme="minorBidi" w:hAnsiTheme="minorBidi"/>
          <w:sz w:val="20"/>
          <w:szCs w:val="20"/>
        </w:rPr>
        <w:t>::</w:t>
      </w:r>
      <w:proofErr w:type="spellStart"/>
      <w:r w:rsidRPr="00005BE9">
        <w:rPr>
          <w:rFonts w:asciiTheme="minorBidi" w:hAnsiTheme="minorBidi"/>
          <w:sz w:val="20"/>
          <w:szCs w:val="20"/>
        </w:rPr>
        <w:t>onKeyfobStateChanged</w:t>
      </w:r>
      <w:proofErr w:type="spellEnd"/>
      <w:r w:rsidRPr="00005BE9">
        <w:rPr>
          <w:rFonts w:asciiTheme="minorBidi" w:hAnsiTheme="minorBidi"/>
          <w:sz w:val="20"/>
          <w:szCs w:val="20"/>
        </w:rPr>
        <w:t>() interface function is not yet implemented</w:t>
      </w:r>
    </w:p>
    <w:p w:rsidR="007467BE" w:rsidRPr="00005BE9" w:rsidRDefault="007467BE" w:rsidP="00AD563B">
      <w:pPr>
        <w:pStyle w:val="ListParagraph"/>
        <w:numPr>
          <w:ilvl w:val="0"/>
          <w:numId w:val="43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Missing log files and entries - bug ASCBT-67 - still open</w:t>
      </w:r>
    </w:p>
    <w:p w:rsidR="007467BE" w:rsidRPr="00005BE9" w:rsidRDefault="007467BE" w:rsidP="00AD563B">
      <w:pPr>
        <w:pStyle w:val="ListParagraph"/>
        <w:numPr>
          <w:ilvl w:val="0"/>
          <w:numId w:val="43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Wrong "supervision missing" for PIR - bug ASCBT-72 - still open</w:t>
      </w:r>
    </w:p>
    <w:p w:rsidR="007467BE" w:rsidRPr="00005BE9" w:rsidRDefault="007467BE" w:rsidP="00AD563B">
      <w:pPr>
        <w:pStyle w:val="ListParagraph"/>
        <w:numPr>
          <w:ilvl w:val="0"/>
          <w:numId w:val="43"/>
        </w:numPr>
        <w:rPr>
          <w:rFonts w:asciiTheme="minorBidi" w:hAnsiTheme="minorBidi"/>
          <w:sz w:val="20"/>
          <w:szCs w:val="20"/>
        </w:rPr>
      </w:pPr>
      <w:proofErr w:type="spellStart"/>
      <w:r w:rsidRPr="00005BE9">
        <w:rPr>
          <w:rFonts w:asciiTheme="minorBidi" w:hAnsiTheme="minorBidi"/>
          <w:sz w:val="20"/>
          <w:szCs w:val="20"/>
        </w:rPr>
        <w:t>IPMApp</w:t>
      </w:r>
      <w:proofErr w:type="spellEnd"/>
      <w:r w:rsidRPr="00005BE9">
        <w:rPr>
          <w:rFonts w:asciiTheme="minorBidi" w:hAnsiTheme="minorBidi"/>
          <w:sz w:val="20"/>
          <w:szCs w:val="20"/>
        </w:rPr>
        <w:t xml:space="preserve"> crash - bug ASCBT-76 - still open</w:t>
      </w:r>
    </w:p>
    <w:p w:rsidR="007467BE" w:rsidRPr="00005BE9" w:rsidRDefault="007467BE" w:rsidP="00AD563B">
      <w:pPr>
        <w:pStyle w:val="ListParagraph"/>
        <w:numPr>
          <w:ilvl w:val="0"/>
          <w:numId w:val="43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It is possible to configure the alarm system while it is armed - bug ASCBT-81 - still open</w:t>
      </w:r>
    </w:p>
    <w:p w:rsidR="00005BE9" w:rsidRDefault="00005BE9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br w:type="page"/>
      </w:r>
    </w:p>
    <w:p w:rsidR="007467BE" w:rsidRPr="007467BE" w:rsidRDefault="007467BE" w:rsidP="00005BE9">
      <w:pPr>
        <w:pStyle w:val="Heading2"/>
      </w:pPr>
      <w:bookmarkStart w:id="95" w:name="_Toc523816856"/>
      <w:r w:rsidRPr="007467BE">
        <w:lastRenderedPageBreak/>
        <w:t>Release Date: 17/9/2015</w:t>
      </w:r>
      <w:bookmarkEnd w:id="95"/>
    </w:p>
    <w:p w:rsidR="007467BE" w:rsidRPr="00731F28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SVN Location: </w:t>
      </w:r>
      <w:r w:rsidRPr="00731F28">
        <w:rPr>
          <w:rFonts w:asciiTheme="minorBidi" w:hAnsiTheme="minorBidi"/>
          <w:sz w:val="20"/>
          <w:szCs w:val="20"/>
        </w:rPr>
        <w:t>https://subversion.ise.de/svn/gira/AlarmSystemApplications/Main/Sources/McuApi/tags/2.0.0.8</w:t>
      </w:r>
    </w:p>
    <w:p w:rsidR="007467BE" w:rsidRPr="00005BE9" w:rsidRDefault="007467BE" w:rsidP="00005BE9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005BE9">
        <w:rPr>
          <w:rFonts w:asciiTheme="minorBidi" w:hAnsiTheme="minorBidi"/>
          <w:sz w:val="20"/>
          <w:szCs w:val="20"/>
          <w:u w:val="single"/>
        </w:rPr>
        <w:t>The Package includes:</w:t>
      </w:r>
    </w:p>
    <w:p w:rsidR="007467BE" w:rsidRPr="00005BE9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proofErr w:type="spellStart"/>
      <w:r w:rsidRPr="00005BE9">
        <w:rPr>
          <w:rFonts w:asciiTheme="minorBidi" w:hAnsiTheme="minorBidi"/>
          <w:sz w:val="20"/>
          <w:szCs w:val="20"/>
        </w:rPr>
        <w:t>CrowLibrary</w:t>
      </w:r>
      <w:proofErr w:type="spellEnd"/>
      <w:r w:rsidRPr="00005BE9">
        <w:rPr>
          <w:rFonts w:asciiTheme="minorBidi" w:hAnsiTheme="minorBidi"/>
          <w:sz w:val="20"/>
          <w:szCs w:val="20"/>
        </w:rPr>
        <w:t xml:space="preserve"> Version 2.0.1.11</w:t>
      </w:r>
    </w:p>
    <w:p w:rsidR="007467BE" w:rsidRPr="00005BE9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005BE9">
        <w:rPr>
          <w:rFonts w:asciiTheme="minorBidi" w:hAnsiTheme="minorBidi"/>
          <w:sz w:val="20"/>
          <w:szCs w:val="20"/>
        </w:rPr>
        <w:t>IPMApplication</w:t>
      </w:r>
      <w:proofErr w:type="spellEnd"/>
      <w:r w:rsidRPr="00005BE9">
        <w:rPr>
          <w:rFonts w:asciiTheme="minorBidi" w:hAnsiTheme="minorBidi"/>
          <w:sz w:val="20"/>
          <w:szCs w:val="20"/>
        </w:rPr>
        <w:t xml:space="preserve"> Version 2.0.1.10</w:t>
      </w:r>
    </w:p>
    <w:p w:rsidR="007467BE" w:rsidRPr="00005BE9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Crow MCU Version 2.0.1.9</w:t>
      </w:r>
    </w:p>
    <w:p w:rsidR="007467BE" w:rsidRPr="00005BE9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005BE9">
        <w:rPr>
          <w:rFonts w:asciiTheme="minorBidi" w:hAnsiTheme="minorBidi"/>
          <w:sz w:val="20"/>
          <w:szCs w:val="20"/>
        </w:rPr>
        <w:t>UpdateFirmware</w:t>
      </w:r>
      <w:proofErr w:type="spellEnd"/>
      <w:r w:rsidRPr="00005BE9">
        <w:rPr>
          <w:rFonts w:asciiTheme="minorBidi" w:hAnsiTheme="minorBidi"/>
          <w:sz w:val="20"/>
          <w:szCs w:val="20"/>
        </w:rPr>
        <w:t xml:space="preserve"> Version 1.3.1.40</w:t>
      </w:r>
    </w:p>
    <w:p w:rsidR="007467BE" w:rsidRPr="00005BE9" w:rsidRDefault="00005BE9" w:rsidP="00005BE9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005BE9">
        <w:rPr>
          <w:rFonts w:asciiTheme="minorBidi" w:hAnsiTheme="minorBidi"/>
          <w:sz w:val="20"/>
          <w:szCs w:val="20"/>
          <w:u w:val="single"/>
        </w:rPr>
        <w:t>Compatibility</w:t>
      </w:r>
      <w:r w:rsidR="007467BE" w:rsidRPr="00005BE9">
        <w:rPr>
          <w:rFonts w:asciiTheme="minorBidi" w:hAnsiTheme="minorBidi"/>
          <w:sz w:val="20"/>
          <w:szCs w:val="20"/>
          <w:u w:val="single"/>
        </w:rPr>
        <w:t>:</w:t>
      </w:r>
    </w:p>
    <w:p w:rsidR="007467BE" w:rsidRPr="00005BE9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proofErr w:type="spellStart"/>
      <w:r w:rsidRPr="00005BE9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005BE9">
        <w:rPr>
          <w:rFonts w:asciiTheme="minorBidi" w:hAnsiTheme="minorBidi"/>
          <w:sz w:val="20"/>
          <w:szCs w:val="20"/>
        </w:rPr>
        <w:t xml:space="preserve"> Version 1.0.5.9</w:t>
      </w:r>
    </w:p>
    <w:p w:rsidR="007467BE" w:rsidRPr="00005BE9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XSD version 1.0.0.5</w:t>
      </w:r>
    </w:p>
    <w:p w:rsidR="007467BE" w:rsidRPr="00005BE9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005BE9">
        <w:rPr>
          <w:rFonts w:asciiTheme="minorBidi" w:hAnsiTheme="minorBidi"/>
          <w:sz w:val="20"/>
          <w:szCs w:val="20"/>
        </w:rPr>
        <w:t>GPA Version 2.0.4132.41163</w:t>
      </w:r>
    </w:p>
    <w:p w:rsidR="00005BE9" w:rsidRPr="00070691" w:rsidRDefault="007467BE" w:rsidP="00005BE9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r w:rsidR="00005BE9" w:rsidRPr="00070691">
        <w:rPr>
          <w:rFonts w:asciiTheme="minorBidi" w:hAnsiTheme="minorBidi"/>
          <w:sz w:val="20"/>
          <w:szCs w:val="20"/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005BE9" w:rsidRPr="00A7013A" w:rsidTr="00005BE9">
        <w:tc>
          <w:tcPr>
            <w:tcW w:w="2952" w:type="dxa"/>
          </w:tcPr>
          <w:p w:rsidR="00005BE9" w:rsidRPr="00A7013A" w:rsidRDefault="00005BE9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005BE9" w:rsidRPr="00A7013A" w:rsidRDefault="00005BE9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005BE9" w:rsidRPr="00A7013A" w:rsidRDefault="00005BE9" w:rsidP="00005BE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005BE9" w:rsidRPr="006232F6" w:rsidTr="00005BE9">
        <w:tc>
          <w:tcPr>
            <w:tcW w:w="2952" w:type="dxa"/>
          </w:tcPr>
          <w:p w:rsidR="00005BE9" w:rsidRPr="006232F6" w:rsidRDefault="00005BE9" w:rsidP="00005BE9">
            <w:r w:rsidRPr="006232F6">
              <w:t>Control Panel</w:t>
            </w:r>
          </w:p>
        </w:tc>
        <w:tc>
          <w:tcPr>
            <w:tcW w:w="2952" w:type="dxa"/>
          </w:tcPr>
          <w:p w:rsidR="00005BE9" w:rsidRPr="006232F6" w:rsidRDefault="00731F28" w:rsidP="00005BE9">
            <w:r>
              <w:t>2.0.1.9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3</w:t>
            </w:r>
          </w:p>
        </w:tc>
      </w:tr>
      <w:tr w:rsidR="00005BE9" w:rsidRPr="006232F6" w:rsidTr="00005BE9">
        <w:tc>
          <w:tcPr>
            <w:tcW w:w="2952" w:type="dxa"/>
          </w:tcPr>
          <w:p w:rsidR="00005BE9" w:rsidRPr="006232F6" w:rsidRDefault="00005BE9" w:rsidP="00005BE9">
            <w:r w:rsidRPr="006232F6">
              <w:t>RF Module</w:t>
            </w:r>
          </w:p>
        </w:tc>
        <w:tc>
          <w:tcPr>
            <w:tcW w:w="2952" w:type="dxa"/>
          </w:tcPr>
          <w:p w:rsidR="00005BE9" w:rsidRPr="006232F6" w:rsidRDefault="00005BE9" w:rsidP="00731F28">
            <w:r>
              <w:t>4.</w:t>
            </w:r>
            <w:r w:rsidR="00731F28">
              <w:rPr>
                <w:rFonts w:asciiTheme="minorBidi" w:hAnsiTheme="minorBidi"/>
                <w:sz w:val="20"/>
                <w:szCs w:val="20"/>
              </w:rPr>
              <w:t>.1</w:t>
            </w:r>
            <w:r w:rsidRPr="007467BE">
              <w:rPr>
                <w:rFonts w:asciiTheme="minorBidi" w:hAnsiTheme="minorBidi"/>
                <w:sz w:val="20"/>
                <w:szCs w:val="20"/>
              </w:rPr>
              <w:t>.</w:t>
            </w:r>
            <w:r w:rsidR="00731F28">
              <w:rPr>
                <w:rFonts w:asciiTheme="minorBidi" w:hAnsiTheme="minorBidi"/>
                <w:sz w:val="20"/>
                <w:szCs w:val="20"/>
              </w:rPr>
              <w:t>2</w:t>
            </w:r>
            <w:r w:rsidRPr="007467BE">
              <w:rPr>
                <w:rFonts w:asciiTheme="minorBidi" w:hAnsiTheme="minorBidi"/>
                <w:sz w:val="20"/>
                <w:szCs w:val="20"/>
              </w:rPr>
              <w:t>.1</w:t>
            </w:r>
            <w:r w:rsidR="00731F28">
              <w:rPr>
                <w:rFonts w:asciiTheme="minorBidi" w:hAnsiTheme="minorBidi"/>
                <w:sz w:val="20"/>
                <w:szCs w:val="20"/>
              </w:rPr>
              <w:t>1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2</w:t>
            </w:r>
          </w:p>
        </w:tc>
      </w:tr>
      <w:tr w:rsidR="00005BE9" w:rsidRPr="006232F6" w:rsidTr="00005BE9">
        <w:tc>
          <w:tcPr>
            <w:tcW w:w="2952" w:type="dxa"/>
          </w:tcPr>
          <w:p w:rsidR="00005BE9" w:rsidRPr="006232F6" w:rsidRDefault="00005BE9" w:rsidP="00005BE9">
            <w:r w:rsidRPr="006232F6">
              <w:t>PIR</w:t>
            </w:r>
          </w:p>
        </w:tc>
        <w:tc>
          <w:tcPr>
            <w:tcW w:w="2952" w:type="dxa"/>
          </w:tcPr>
          <w:p w:rsidR="00005BE9" w:rsidRPr="006232F6" w:rsidRDefault="00731F28" w:rsidP="00005BE9">
            <w:r>
              <w:t>0.1.0.1</w:t>
            </w:r>
            <w:r w:rsidR="00005BE9">
              <w:t xml:space="preserve"> 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 xml:space="preserve">3 </w:t>
            </w:r>
          </w:p>
        </w:tc>
      </w:tr>
      <w:tr w:rsidR="00005BE9" w:rsidRPr="006232F6" w:rsidTr="00005BE9">
        <w:tc>
          <w:tcPr>
            <w:tcW w:w="2952" w:type="dxa"/>
          </w:tcPr>
          <w:p w:rsidR="00005BE9" w:rsidRPr="006232F6" w:rsidRDefault="00005BE9" w:rsidP="00005BE9">
            <w:r w:rsidRPr="00A7013A">
              <w:t>Magnet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0.4.0.5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4</w:t>
            </w:r>
          </w:p>
        </w:tc>
      </w:tr>
      <w:tr w:rsidR="00005BE9" w:rsidRPr="006232F6" w:rsidTr="00005BE9">
        <w:tc>
          <w:tcPr>
            <w:tcW w:w="2952" w:type="dxa"/>
          </w:tcPr>
          <w:p w:rsidR="00005BE9" w:rsidRPr="006232F6" w:rsidRDefault="00005BE9" w:rsidP="00005BE9">
            <w:r w:rsidRPr="00A7013A">
              <w:t>Technical Contact</w:t>
            </w:r>
          </w:p>
        </w:tc>
        <w:tc>
          <w:tcPr>
            <w:tcW w:w="2952" w:type="dxa"/>
          </w:tcPr>
          <w:p w:rsidR="00005BE9" w:rsidRDefault="00005BE9" w:rsidP="00005BE9">
            <w:r w:rsidRPr="006072B4">
              <w:t>0.</w:t>
            </w:r>
            <w:r>
              <w:t>4</w:t>
            </w:r>
            <w:r w:rsidRPr="006072B4">
              <w:t>.0.</w:t>
            </w:r>
            <w:r>
              <w:t>5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4</w:t>
            </w:r>
          </w:p>
        </w:tc>
      </w:tr>
      <w:tr w:rsidR="00005BE9" w:rsidRPr="006232F6" w:rsidTr="00005BE9">
        <w:tc>
          <w:tcPr>
            <w:tcW w:w="2952" w:type="dxa"/>
          </w:tcPr>
          <w:p w:rsidR="00005BE9" w:rsidRPr="006232F6" w:rsidRDefault="00005BE9" w:rsidP="00005BE9">
            <w:r>
              <w:t>Indoor Siren</w:t>
            </w:r>
          </w:p>
        </w:tc>
        <w:tc>
          <w:tcPr>
            <w:tcW w:w="2952" w:type="dxa"/>
          </w:tcPr>
          <w:p w:rsidR="00005BE9" w:rsidRDefault="00731F28" w:rsidP="00005BE9">
            <w:r>
              <w:t>0.4</w:t>
            </w:r>
            <w:r w:rsidR="00005BE9">
              <w:t>.0.5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2</w:t>
            </w:r>
          </w:p>
        </w:tc>
      </w:tr>
      <w:tr w:rsidR="00005BE9" w:rsidRPr="006232F6" w:rsidTr="00005BE9">
        <w:tc>
          <w:tcPr>
            <w:tcW w:w="2952" w:type="dxa"/>
          </w:tcPr>
          <w:p w:rsidR="00005BE9" w:rsidRPr="006232F6" w:rsidRDefault="00005BE9" w:rsidP="00005BE9">
            <w:r>
              <w:t>Outdoor Siren</w:t>
            </w:r>
          </w:p>
        </w:tc>
        <w:tc>
          <w:tcPr>
            <w:tcW w:w="2952" w:type="dxa"/>
          </w:tcPr>
          <w:p w:rsidR="00005BE9" w:rsidRDefault="00731F28" w:rsidP="00005BE9">
            <w:r>
              <w:t>0.4</w:t>
            </w:r>
            <w:r w:rsidR="00005BE9">
              <w:t>.0.5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2</w:t>
            </w:r>
          </w:p>
        </w:tc>
      </w:tr>
      <w:tr w:rsidR="00005BE9" w:rsidRPr="006232F6" w:rsidTr="00005BE9">
        <w:tc>
          <w:tcPr>
            <w:tcW w:w="2952" w:type="dxa"/>
          </w:tcPr>
          <w:p w:rsidR="00005BE9" w:rsidRPr="006232F6" w:rsidRDefault="00005BE9" w:rsidP="00005BE9">
            <w:r>
              <w:t>I/O Device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1.0.1.2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1</w:t>
            </w:r>
          </w:p>
        </w:tc>
      </w:tr>
      <w:tr w:rsidR="00005BE9" w:rsidRPr="006232F6" w:rsidTr="00005BE9">
        <w:tc>
          <w:tcPr>
            <w:tcW w:w="2952" w:type="dxa"/>
          </w:tcPr>
          <w:p w:rsidR="00005BE9" w:rsidRPr="006232F6" w:rsidRDefault="00005BE9" w:rsidP="00005BE9">
            <w:r>
              <w:t>Keyfob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0.2.0.2</w:t>
            </w:r>
          </w:p>
        </w:tc>
        <w:tc>
          <w:tcPr>
            <w:tcW w:w="2952" w:type="dxa"/>
          </w:tcPr>
          <w:p w:rsidR="00005BE9" w:rsidRPr="006232F6" w:rsidRDefault="00005BE9" w:rsidP="00005BE9">
            <w:r>
              <w:t>6</w:t>
            </w:r>
          </w:p>
        </w:tc>
      </w:tr>
    </w:tbl>
    <w:p w:rsidR="00005BE9" w:rsidRDefault="00005BE9" w:rsidP="00005BE9">
      <w:pPr>
        <w:spacing w:after="0"/>
        <w:rPr>
          <w:rFonts w:asciiTheme="minorBidi" w:hAnsiTheme="minorBidi"/>
          <w:sz w:val="20"/>
          <w:szCs w:val="20"/>
          <w:u w:val="single"/>
        </w:rPr>
      </w:pPr>
    </w:p>
    <w:p w:rsidR="00005BE9" w:rsidRPr="00483824" w:rsidRDefault="00005BE9" w:rsidP="00005BE9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483824">
        <w:rPr>
          <w:rFonts w:asciiTheme="minorBidi" w:hAnsiTheme="minorBidi"/>
          <w:sz w:val="20"/>
          <w:szCs w:val="20"/>
          <w:u w:val="single"/>
        </w:rPr>
        <w:t>Changes:</w:t>
      </w:r>
    </w:p>
    <w:p w:rsidR="007467BE" w:rsidRPr="00731F28" w:rsidRDefault="007467BE" w:rsidP="00AD563B">
      <w:pPr>
        <w:pStyle w:val="ListParagraph"/>
        <w:numPr>
          <w:ilvl w:val="0"/>
          <w:numId w:val="44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 xml:space="preserve">No </w:t>
      </w:r>
      <w:proofErr w:type="spellStart"/>
      <w:r w:rsidRPr="00731F28">
        <w:rPr>
          <w:rFonts w:asciiTheme="minorBidi" w:hAnsiTheme="minorBidi"/>
          <w:sz w:val="20"/>
          <w:szCs w:val="20"/>
        </w:rPr>
        <w:t>OnCommandDone</w:t>
      </w:r>
      <w:proofErr w:type="spellEnd"/>
      <w:r w:rsidRPr="00731F28">
        <w:rPr>
          <w:rFonts w:asciiTheme="minorBidi" w:hAnsiTheme="minorBidi"/>
          <w:sz w:val="20"/>
          <w:szCs w:val="20"/>
        </w:rPr>
        <w:t xml:space="preserve"> events for </w:t>
      </w:r>
      <w:proofErr w:type="spellStart"/>
      <w:r w:rsidRPr="00731F28">
        <w:rPr>
          <w:rFonts w:asciiTheme="minorBidi" w:hAnsiTheme="minorBidi"/>
          <w:sz w:val="20"/>
          <w:szCs w:val="20"/>
        </w:rPr>
        <w:t>sendCommand</w:t>
      </w:r>
      <w:proofErr w:type="spellEnd"/>
      <w:r w:rsidRPr="00731F28">
        <w:rPr>
          <w:rFonts w:asciiTheme="minorBidi" w:hAnsiTheme="minorBidi"/>
          <w:sz w:val="20"/>
          <w:szCs w:val="20"/>
        </w:rPr>
        <w:t xml:space="preserve"> </w:t>
      </w:r>
      <w:proofErr w:type="spellStart"/>
      <w:r w:rsidRPr="00731F28">
        <w:rPr>
          <w:rFonts w:asciiTheme="minorBidi" w:hAnsiTheme="minorBidi"/>
          <w:sz w:val="20"/>
          <w:szCs w:val="20"/>
        </w:rPr>
        <w:t>REFRESH_xxx</w:t>
      </w:r>
      <w:proofErr w:type="spellEnd"/>
      <w:r w:rsidRPr="00731F28">
        <w:rPr>
          <w:rFonts w:asciiTheme="minorBidi" w:hAnsiTheme="minorBidi"/>
          <w:sz w:val="20"/>
          <w:szCs w:val="20"/>
        </w:rPr>
        <w:t xml:space="preserve"> - bug ASCBT-64 - fixed</w:t>
      </w:r>
    </w:p>
    <w:p w:rsidR="007467BE" w:rsidRPr="00731F28" w:rsidRDefault="007467BE" w:rsidP="00AD563B">
      <w:pPr>
        <w:pStyle w:val="ListParagraph"/>
        <w:numPr>
          <w:ilvl w:val="0"/>
          <w:numId w:val="44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 xml:space="preserve">command done event id's does not match the id from the refresh </w:t>
      </w:r>
      <w:proofErr w:type="spellStart"/>
      <w:r w:rsidRPr="00731F28">
        <w:rPr>
          <w:rFonts w:asciiTheme="minorBidi" w:hAnsiTheme="minorBidi"/>
          <w:sz w:val="20"/>
          <w:szCs w:val="20"/>
        </w:rPr>
        <w:t>comand</w:t>
      </w:r>
      <w:proofErr w:type="spellEnd"/>
      <w:r w:rsidRPr="00731F28">
        <w:rPr>
          <w:rFonts w:asciiTheme="minorBidi" w:hAnsiTheme="minorBidi"/>
          <w:sz w:val="20"/>
          <w:szCs w:val="20"/>
        </w:rPr>
        <w:t xml:space="preserve"> - bug ASCBT-59 - fixed</w:t>
      </w:r>
    </w:p>
    <w:p w:rsidR="007467BE" w:rsidRPr="00731F28" w:rsidRDefault="007467BE" w:rsidP="00AD563B">
      <w:pPr>
        <w:pStyle w:val="ListParagraph"/>
        <w:numPr>
          <w:ilvl w:val="0"/>
          <w:numId w:val="44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IPM App Crash getting configuration - bug ASCBT-57 - fixed</w:t>
      </w:r>
    </w:p>
    <w:p w:rsidR="007467BE" w:rsidRPr="00731F28" w:rsidRDefault="007467BE" w:rsidP="00AD563B">
      <w:pPr>
        <w:pStyle w:val="ListParagraph"/>
        <w:numPr>
          <w:ilvl w:val="0"/>
          <w:numId w:val="44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log message for xml path and filename was increased to 500 chars</w:t>
      </w:r>
    </w:p>
    <w:p w:rsidR="007467BE" w:rsidRPr="00731F28" w:rsidRDefault="007467BE" w:rsidP="00AD563B">
      <w:pPr>
        <w:pStyle w:val="ListParagraph"/>
        <w:numPr>
          <w:ilvl w:val="0"/>
          <w:numId w:val="44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MCU heap size increased</w:t>
      </w:r>
    </w:p>
    <w:p w:rsidR="007467BE" w:rsidRPr="00731F28" w:rsidRDefault="007467BE" w:rsidP="00731F28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31F28">
        <w:rPr>
          <w:rFonts w:asciiTheme="minorBidi" w:hAnsiTheme="minorBidi"/>
          <w:sz w:val="20"/>
          <w:szCs w:val="20"/>
          <w:u w:val="single"/>
        </w:rPr>
        <w:t>Open Issues:</w:t>
      </w:r>
    </w:p>
    <w:p w:rsidR="007467BE" w:rsidRPr="00731F28" w:rsidRDefault="007467BE" w:rsidP="00AD563B">
      <w:pPr>
        <w:pStyle w:val="ListParagraph"/>
        <w:numPr>
          <w:ilvl w:val="0"/>
          <w:numId w:val="45"/>
        </w:numPr>
        <w:rPr>
          <w:rFonts w:asciiTheme="minorBidi" w:hAnsiTheme="minorBidi"/>
          <w:sz w:val="20"/>
          <w:szCs w:val="20"/>
        </w:rPr>
      </w:pPr>
      <w:proofErr w:type="spellStart"/>
      <w:r w:rsidRPr="00731F28">
        <w:rPr>
          <w:rFonts w:asciiTheme="minorBidi" w:hAnsiTheme="minorBidi"/>
          <w:sz w:val="20"/>
          <w:szCs w:val="20"/>
        </w:rPr>
        <w:t>McuControl</w:t>
      </w:r>
      <w:proofErr w:type="spellEnd"/>
      <w:r w:rsidRPr="00731F28">
        <w:rPr>
          <w:rFonts w:asciiTheme="minorBidi" w:hAnsiTheme="minorBidi"/>
          <w:sz w:val="20"/>
          <w:szCs w:val="20"/>
        </w:rPr>
        <w:t>::</w:t>
      </w:r>
      <w:proofErr w:type="spellStart"/>
      <w:r w:rsidRPr="00731F28">
        <w:rPr>
          <w:rFonts w:asciiTheme="minorBidi" w:hAnsiTheme="minorBidi"/>
          <w:sz w:val="20"/>
          <w:szCs w:val="20"/>
        </w:rPr>
        <w:t>fireComponentEvent</w:t>
      </w:r>
      <w:proofErr w:type="spellEnd"/>
      <w:r w:rsidRPr="00731F28">
        <w:rPr>
          <w:rFonts w:asciiTheme="minorBidi" w:hAnsiTheme="minorBidi"/>
          <w:sz w:val="20"/>
          <w:szCs w:val="20"/>
        </w:rPr>
        <w:t>() interface function is not yet implemented</w:t>
      </w:r>
    </w:p>
    <w:p w:rsidR="007467BE" w:rsidRPr="00731F28" w:rsidRDefault="007467BE" w:rsidP="00AD563B">
      <w:pPr>
        <w:pStyle w:val="ListParagraph"/>
        <w:numPr>
          <w:ilvl w:val="0"/>
          <w:numId w:val="45"/>
        </w:numPr>
        <w:rPr>
          <w:rFonts w:asciiTheme="minorBidi" w:hAnsiTheme="minorBidi"/>
          <w:sz w:val="20"/>
          <w:szCs w:val="20"/>
        </w:rPr>
      </w:pPr>
      <w:proofErr w:type="spellStart"/>
      <w:r w:rsidRPr="00731F28">
        <w:rPr>
          <w:rFonts w:asciiTheme="minorBidi" w:hAnsiTheme="minorBidi"/>
          <w:sz w:val="20"/>
          <w:szCs w:val="20"/>
        </w:rPr>
        <w:t>McuControl</w:t>
      </w:r>
      <w:proofErr w:type="spellEnd"/>
      <w:r w:rsidRPr="00731F28">
        <w:rPr>
          <w:rFonts w:asciiTheme="minorBidi" w:hAnsiTheme="minorBidi"/>
          <w:sz w:val="20"/>
          <w:szCs w:val="20"/>
        </w:rPr>
        <w:t>::</w:t>
      </w:r>
      <w:proofErr w:type="spellStart"/>
      <w:r w:rsidRPr="00731F28">
        <w:rPr>
          <w:rFonts w:asciiTheme="minorBidi" w:hAnsiTheme="minorBidi"/>
          <w:sz w:val="20"/>
          <w:szCs w:val="20"/>
        </w:rPr>
        <w:t>fetchCurrentConfiguration</w:t>
      </w:r>
      <w:proofErr w:type="spellEnd"/>
      <w:r w:rsidRPr="00731F28">
        <w:rPr>
          <w:rFonts w:asciiTheme="minorBidi" w:hAnsiTheme="minorBidi"/>
          <w:sz w:val="20"/>
          <w:szCs w:val="20"/>
        </w:rPr>
        <w:t>() interface function is not yet implemented</w:t>
      </w:r>
    </w:p>
    <w:p w:rsidR="007467BE" w:rsidRPr="00731F28" w:rsidRDefault="007467BE" w:rsidP="00AD563B">
      <w:pPr>
        <w:pStyle w:val="ListParagraph"/>
        <w:numPr>
          <w:ilvl w:val="0"/>
          <w:numId w:val="45"/>
        </w:numPr>
        <w:rPr>
          <w:rFonts w:asciiTheme="minorBidi" w:hAnsiTheme="minorBidi"/>
          <w:sz w:val="20"/>
          <w:szCs w:val="20"/>
        </w:rPr>
      </w:pPr>
      <w:proofErr w:type="spellStart"/>
      <w:r w:rsidRPr="00731F28">
        <w:rPr>
          <w:rFonts w:asciiTheme="minorBidi" w:hAnsiTheme="minorBidi"/>
          <w:sz w:val="20"/>
          <w:szCs w:val="20"/>
        </w:rPr>
        <w:t>McuObserver</w:t>
      </w:r>
      <w:proofErr w:type="spellEnd"/>
      <w:r w:rsidRPr="00731F28">
        <w:rPr>
          <w:rFonts w:asciiTheme="minorBidi" w:hAnsiTheme="minorBidi"/>
          <w:sz w:val="20"/>
          <w:szCs w:val="20"/>
        </w:rPr>
        <w:t>::</w:t>
      </w:r>
      <w:proofErr w:type="spellStart"/>
      <w:r w:rsidRPr="00731F28">
        <w:rPr>
          <w:rFonts w:asciiTheme="minorBidi" w:hAnsiTheme="minorBidi"/>
          <w:sz w:val="20"/>
          <w:szCs w:val="20"/>
        </w:rPr>
        <w:t>onPictureEvent</w:t>
      </w:r>
      <w:proofErr w:type="spellEnd"/>
      <w:r w:rsidRPr="00731F28">
        <w:rPr>
          <w:rFonts w:asciiTheme="minorBidi" w:hAnsiTheme="minorBidi"/>
          <w:sz w:val="20"/>
          <w:szCs w:val="20"/>
        </w:rPr>
        <w:t>() interface function is not yet implemented</w:t>
      </w:r>
    </w:p>
    <w:p w:rsidR="007467BE" w:rsidRPr="00731F28" w:rsidRDefault="007467BE" w:rsidP="00AD563B">
      <w:pPr>
        <w:pStyle w:val="ListParagraph"/>
        <w:numPr>
          <w:ilvl w:val="0"/>
          <w:numId w:val="45"/>
        </w:numPr>
        <w:rPr>
          <w:rFonts w:asciiTheme="minorBidi" w:hAnsiTheme="minorBidi"/>
          <w:sz w:val="20"/>
          <w:szCs w:val="20"/>
        </w:rPr>
      </w:pPr>
      <w:proofErr w:type="spellStart"/>
      <w:r w:rsidRPr="00731F28">
        <w:rPr>
          <w:rFonts w:asciiTheme="minorBidi" w:hAnsiTheme="minorBidi"/>
          <w:sz w:val="20"/>
          <w:szCs w:val="20"/>
        </w:rPr>
        <w:t>McuObserver</w:t>
      </w:r>
      <w:proofErr w:type="spellEnd"/>
      <w:r w:rsidRPr="00731F28">
        <w:rPr>
          <w:rFonts w:asciiTheme="minorBidi" w:hAnsiTheme="minorBidi"/>
          <w:sz w:val="20"/>
          <w:szCs w:val="20"/>
        </w:rPr>
        <w:t>::</w:t>
      </w:r>
      <w:proofErr w:type="spellStart"/>
      <w:r w:rsidRPr="00731F28">
        <w:rPr>
          <w:rFonts w:asciiTheme="minorBidi" w:hAnsiTheme="minorBidi"/>
          <w:sz w:val="20"/>
          <w:szCs w:val="20"/>
        </w:rPr>
        <w:t>onDateTimeEvent</w:t>
      </w:r>
      <w:proofErr w:type="spellEnd"/>
      <w:r w:rsidRPr="00731F28">
        <w:rPr>
          <w:rFonts w:asciiTheme="minorBidi" w:hAnsiTheme="minorBidi"/>
          <w:sz w:val="20"/>
          <w:szCs w:val="20"/>
        </w:rPr>
        <w:t>() interface function is not yet implemented</w:t>
      </w:r>
    </w:p>
    <w:p w:rsidR="007467BE" w:rsidRPr="00731F28" w:rsidRDefault="007467BE" w:rsidP="00AD563B">
      <w:pPr>
        <w:pStyle w:val="ListParagraph"/>
        <w:numPr>
          <w:ilvl w:val="0"/>
          <w:numId w:val="45"/>
        </w:numPr>
        <w:rPr>
          <w:rFonts w:asciiTheme="minorBidi" w:hAnsiTheme="minorBidi"/>
          <w:sz w:val="20"/>
          <w:szCs w:val="20"/>
        </w:rPr>
      </w:pPr>
      <w:proofErr w:type="spellStart"/>
      <w:r w:rsidRPr="00731F28">
        <w:rPr>
          <w:rFonts w:asciiTheme="minorBidi" w:hAnsiTheme="minorBidi"/>
          <w:sz w:val="20"/>
          <w:szCs w:val="20"/>
        </w:rPr>
        <w:t>McuObserver</w:t>
      </w:r>
      <w:proofErr w:type="spellEnd"/>
      <w:r w:rsidRPr="00731F28">
        <w:rPr>
          <w:rFonts w:asciiTheme="minorBidi" w:hAnsiTheme="minorBidi"/>
          <w:sz w:val="20"/>
          <w:szCs w:val="20"/>
        </w:rPr>
        <w:t>::</w:t>
      </w:r>
      <w:proofErr w:type="spellStart"/>
      <w:r w:rsidRPr="00731F28">
        <w:rPr>
          <w:rFonts w:asciiTheme="minorBidi" w:hAnsiTheme="minorBidi"/>
          <w:sz w:val="20"/>
          <w:szCs w:val="20"/>
        </w:rPr>
        <w:t>onKeyfobStateChanged</w:t>
      </w:r>
      <w:proofErr w:type="spellEnd"/>
      <w:r w:rsidRPr="00731F28">
        <w:rPr>
          <w:rFonts w:asciiTheme="minorBidi" w:hAnsiTheme="minorBidi"/>
          <w:sz w:val="20"/>
          <w:szCs w:val="20"/>
        </w:rPr>
        <w:t>() interface function is not yet implemented</w:t>
      </w:r>
    </w:p>
    <w:p w:rsidR="007467BE" w:rsidRPr="00731F28" w:rsidRDefault="007467BE" w:rsidP="00AD563B">
      <w:pPr>
        <w:pStyle w:val="ListParagraph"/>
        <w:numPr>
          <w:ilvl w:val="0"/>
          <w:numId w:val="45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Missing log files and entries - bug ASCBT-67 - still open</w:t>
      </w:r>
    </w:p>
    <w:p w:rsidR="007467BE" w:rsidRPr="00731F28" w:rsidRDefault="007467BE" w:rsidP="00AD563B">
      <w:pPr>
        <w:pStyle w:val="ListParagraph"/>
        <w:numPr>
          <w:ilvl w:val="0"/>
          <w:numId w:val="45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There is no component event send, if the COMPONENT_EVENT_TYPE is CET_NONE - bug ASCBT-65 - still open</w:t>
      </w:r>
    </w:p>
    <w:p w:rsidR="007467BE" w:rsidRPr="00731F28" w:rsidRDefault="007467BE" w:rsidP="00AD563B">
      <w:pPr>
        <w:pStyle w:val="ListParagraph"/>
        <w:numPr>
          <w:ilvl w:val="0"/>
          <w:numId w:val="45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Wrong RSSI value of components - bug ASCBT-66 - still open</w:t>
      </w:r>
    </w:p>
    <w:p w:rsidR="007467BE" w:rsidRPr="00731F28" w:rsidRDefault="007467BE" w:rsidP="00AD563B">
      <w:pPr>
        <w:pStyle w:val="ListParagraph"/>
        <w:numPr>
          <w:ilvl w:val="0"/>
          <w:numId w:val="45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Detected events for components - bug ASCBT-44 - still open</w:t>
      </w:r>
    </w:p>
    <w:p w:rsidR="007467BE" w:rsidRPr="00731F28" w:rsidRDefault="007467BE" w:rsidP="00AD563B">
      <w:pPr>
        <w:pStyle w:val="ListParagraph"/>
        <w:numPr>
          <w:ilvl w:val="0"/>
          <w:numId w:val="45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Tamper events are just transmitted, if the value changes to 1 - bug ASCBT-43 - still open</w:t>
      </w:r>
    </w:p>
    <w:p w:rsidR="007467BE" w:rsidRPr="007467BE" w:rsidRDefault="007467BE" w:rsidP="00731F28">
      <w:pPr>
        <w:pStyle w:val="Heading2"/>
      </w:pPr>
      <w:bookmarkStart w:id="96" w:name="_Toc523816857"/>
      <w:r w:rsidRPr="007467BE">
        <w:lastRenderedPageBreak/>
        <w:t>Release Date: 25/8/2015</w:t>
      </w:r>
      <w:bookmarkEnd w:id="96"/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>SVN Location: https://subversion.ise.de/svn/gira/AlarmSystemApplications/Main/Sources/McuApi/tags/2.0.0.7</w:t>
      </w:r>
    </w:p>
    <w:p w:rsidR="007467BE" w:rsidRPr="00731F28" w:rsidRDefault="007467BE" w:rsidP="00731F28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31F28">
        <w:rPr>
          <w:rFonts w:asciiTheme="minorBidi" w:hAnsiTheme="minorBidi"/>
          <w:sz w:val="20"/>
          <w:szCs w:val="20"/>
          <w:u w:val="single"/>
        </w:rPr>
        <w:t>The Package includes:</w:t>
      </w:r>
    </w:p>
    <w:p w:rsidR="007467BE" w:rsidRPr="00731F28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proofErr w:type="spellStart"/>
      <w:r w:rsidRPr="00731F28">
        <w:rPr>
          <w:rFonts w:asciiTheme="minorBidi" w:hAnsiTheme="minorBidi"/>
          <w:sz w:val="20"/>
          <w:szCs w:val="20"/>
        </w:rPr>
        <w:t>CrowLibrary</w:t>
      </w:r>
      <w:proofErr w:type="spellEnd"/>
      <w:r w:rsidRPr="00731F28">
        <w:rPr>
          <w:rFonts w:asciiTheme="minorBidi" w:hAnsiTheme="minorBidi"/>
          <w:sz w:val="20"/>
          <w:szCs w:val="20"/>
        </w:rPr>
        <w:t xml:space="preserve"> Version 2.0.0.10</w:t>
      </w:r>
    </w:p>
    <w:p w:rsidR="007467BE" w:rsidRPr="00731F28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731F28">
        <w:rPr>
          <w:rFonts w:asciiTheme="minorBidi" w:hAnsiTheme="minorBidi"/>
          <w:sz w:val="20"/>
          <w:szCs w:val="20"/>
        </w:rPr>
        <w:t>IPMApplication</w:t>
      </w:r>
      <w:proofErr w:type="spellEnd"/>
      <w:r w:rsidRPr="00731F28">
        <w:rPr>
          <w:rFonts w:asciiTheme="minorBidi" w:hAnsiTheme="minorBidi"/>
          <w:sz w:val="20"/>
          <w:szCs w:val="20"/>
        </w:rPr>
        <w:t xml:space="preserve"> Version 2.0.0.8</w:t>
      </w:r>
    </w:p>
    <w:p w:rsidR="007467BE" w:rsidRPr="00731F28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Crow MCU Version 2.0.0.7</w:t>
      </w:r>
    </w:p>
    <w:p w:rsidR="007467BE" w:rsidRPr="00731F28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731F28">
        <w:rPr>
          <w:rFonts w:asciiTheme="minorBidi" w:hAnsiTheme="minorBidi"/>
          <w:sz w:val="20"/>
          <w:szCs w:val="20"/>
        </w:rPr>
        <w:t>UpdateFirmware</w:t>
      </w:r>
      <w:proofErr w:type="spellEnd"/>
      <w:r w:rsidRPr="00731F28">
        <w:rPr>
          <w:rFonts w:asciiTheme="minorBidi" w:hAnsiTheme="minorBidi"/>
          <w:sz w:val="20"/>
          <w:szCs w:val="20"/>
        </w:rPr>
        <w:t xml:space="preserve"> Version 1.3.1.40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</w:p>
    <w:p w:rsidR="007467BE" w:rsidRPr="00731F28" w:rsidRDefault="007467BE" w:rsidP="00731F28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31F28">
        <w:rPr>
          <w:rFonts w:asciiTheme="minorBidi" w:hAnsiTheme="minorBidi"/>
          <w:sz w:val="20"/>
          <w:szCs w:val="20"/>
          <w:u w:val="single"/>
        </w:rPr>
        <w:t xml:space="preserve"> </w:t>
      </w:r>
      <w:r w:rsidR="00731F28" w:rsidRPr="00731F28">
        <w:rPr>
          <w:rFonts w:asciiTheme="minorBidi" w:hAnsiTheme="minorBidi"/>
          <w:sz w:val="20"/>
          <w:szCs w:val="20"/>
          <w:u w:val="single"/>
        </w:rPr>
        <w:t>Compatibility</w:t>
      </w:r>
      <w:r w:rsidRPr="00731F28">
        <w:rPr>
          <w:rFonts w:asciiTheme="minorBidi" w:hAnsiTheme="minorBidi"/>
          <w:sz w:val="20"/>
          <w:szCs w:val="20"/>
          <w:u w:val="single"/>
        </w:rPr>
        <w:t>:</w:t>
      </w:r>
    </w:p>
    <w:p w:rsidR="007467BE" w:rsidRPr="00731F28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proofErr w:type="spellStart"/>
      <w:r w:rsidRPr="00731F28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731F28">
        <w:rPr>
          <w:rFonts w:asciiTheme="minorBidi" w:hAnsiTheme="minorBidi"/>
          <w:sz w:val="20"/>
          <w:szCs w:val="20"/>
        </w:rPr>
        <w:t xml:space="preserve"> Version 1.0.5.9</w:t>
      </w:r>
    </w:p>
    <w:p w:rsidR="007467BE" w:rsidRPr="00731F28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XSD version 1.0.0.5</w:t>
      </w:r>
    </w:p>
    <w:p w:rsidR="007467BE" w:rsidRPr="00731F28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GPA Version 2.0.2952</w:t>
      </w:r>
    </w:p>
    <w:p w:rsidR="00731F28" w:rsidRPr="00070691" w:rsidRDefault="007467BE" w:rsidP="00731F28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r w:rsidR="00731F28" w:rsidRPr="00070691">
        <w:rPr>
          <w:rFonts w:asciiTheme="minorBidi" w:hAnsiTheme="minorBidi"/>
          <w:sz w:val="20"/>
          <w:szCs w:val="20"/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731F28" w:rsidRPr="00A7013A" w:rsidTr="00AA05BC">
        <w:tc>
          <w:tcPr>
            <w:tcW w:w="2952" w:type="dxa"/>
          </w:tcPr>
          <w:p w:rsidR="00731F28" w:rsidRPr="00A7013A" w:rsidRDefault="00731F28" w:rsidP="00AA05BC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731F28" w:rsidRPr="00A7013A" w:rsidRDefault="00731F28" w:rsidP="00AA05BC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731F28" w:rsidRPr="00A7013A" w:rsidRDefault="00731F28" w:rsidP="00AA05BC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731F28" w:rsidRPr="006232F6" w:rsidTr="00AA05BC">
        <w:tc>
          <w:tcPr>
            <w:tcW w:w="2952" w:type="dxa"/>
          </w:tcPr>
          <w:p w:rsidR="00731F28" w:rsidRPr="006232F6" w:rsidRDefault="00731F28" w:rsidP="00AA05BC">
            <w:r w:rsidRPr="006232F6">
              <w:t>Control Panel</w:t>
            </w:r>
          </w:p>
        </w:tc>
        <w:tc>
          <w:tcPr>
            <w:tcW w:w="2952" w:type="dxa"/>
          </w:tcPr>
          <w:p w:rsidR="00731F28" w:rsidRPr="006232F6" w:rsidRDefault="00731F28" w:rsidP="00AA05BC">
            <w:r>
              <w:t>2.0.0.7</w:t>
            </w:r>
          </w:p>
        </w:tc>
        <w:tc>
          <w:tcPr>
            <w:tcW w:w="2952" w:type="dxa"/>
          </w:tcPr>
          <w:p w:rsidR="00731F28" w:rsidRPr="006232F6" w:rsidRDefault="00731F28" w:rsidP="00AA05BC">
            <w:r>
              <w:t>3</w:t>
            </w:r>
          </w:p>
        </w:tc>
      </w:tr>
      <w:tr w:rsidR="00731F28" w:rsidRPr="006232F6" w:rsidTr="00AA05BC">
        <w:tc>
          <w:tcPr>
            <w:tcW w:w="2952" w:type="dxa"/>
          </w:tcPr>
          <w:p w:rsidR="00731F28" w:rsidRPr="006232F6" w:rsidRDefault="00731F28" w:rsidP="00AA05BC">
            <w:r w:rsidRPr="006232F6">
              <w:t>RF Module</w:t>
            </w:r>
          </w:p>
        </w:tc>
        <w:tc>
          <w:tcPr>
            <w:tcW w:w="2952" w:type="dxa"/>
          </w:tcPr>
          <w:p w:rsidR="00731F28" w:rsidRPr="006232F6" w:rsidRDefault="00731F28" w:rsidP="00AA05BC">
            <w:r>
              <w:t>4.</w:t>
            </w:r>
            <w:r>
              <w:rPr>
                <w:rFonts w:asciiTheme="minorBidi" w:hAnsiTheme="minorBidi"/>
                <w:sz w:val="20"/>
                <w:szCs w:val="20"/>
              </w:rPr>
              <w:t>.1</w:t>
            </w:r>
            <w:r w:rsidRPr="007467BE">
              <w:rPr>
                <w:rFonts w:asciiTheme="minorBidi" w:hAnsiTheme="minorBidi"/>
                <w:sz w:val="20"/>
                <w:szCs w:val="20"/>
              </w:rPr>
              <w:t>.</w:t>
            </w:r>
            <w:r>
              <w:rPr>
                <w:rFonts w:asciiTheme="minorBidi" w:hAnsiTheme="minorBidi"/>
                <w:sz w:val="20"/>
                <w:szCs w:val="20"/>
              </w:rPr>
              <w:t>2</w:t>
            </w:r>
            <w:r w:rsidRPr="007467BE">
              <w:rPr>
                <w:rFonts w:asciiTheme="minorBidi" w:hAnsiTheme="minorBidi"/>
                <w:sz w:val="20"/>
                <w:szCs w:val="20"/>
              </w:rPr>
              <w:t>.1</w:t>
            </w:r>
            <w:r>
              <w:rPr>
                <w:rFonts w:asciiTheme="minorBidi" w:hAnsiTheme="minorBidi"/>
                <w:sz w:val="20"/>
                <w:szCs w:val="20"/>
              </w:rPr>
              <w:t>1</w:t>
            </w:r>
          </w:p>
        </w:tc>
        <w:tc>
          <w:tcPr>
            <w:tcW w:w="2952" w:type="dxa"/>
          </w:tcPr>
          <w:p w:rsidR="00731F28" w:rsidRPr="006232F6" w:rsidRDefault="00731F28" w:rsidP="00AA05BC">
            <w:r>
              <w:t>2</w:t>
            </w:r>
          </w:p>
        </w:tc>
      </w:tr>
      <w:tr w:rsidR="00731F28" w:rsidRPr="006232F6" w:rsidTr="00AA05BC">
        <w:tc>
          <w:tcPr>
            <w:tcW w:w="2952" w:type="dxa"/>
          </w:tcPr>
          <w:p w:rsidR="00731F28" w:rsidRPr="006232F6" w:rsidRDefault="00731F28" w:rsidP="00AA05BC">
            <w:r w:rsidRPr="006232F6">
              <w:t>PIR</w:t>
            </w:r>
          </w:p>
        </w:tc>
        <w:tc>
          <w:tcPr>
            <w:tcW w:w="2952" w:type="dxa"/>
          </w:tcPr>
          <w:p w:rsidR="00731F28" w:rsidRPr="006232F6" w:rsidRDefault="00731F28" w:rsidP="00AA05BC">
            <w:r>
              <w:t xml:space="preserve">0.1.0.1 </w:t>
            </w:r>
          </w:p>
        </w:tc>
        <w:tc>
          <w:tcPr>
            <w:tcW w:w="2952" w:type="dxa"/>
          </w:tcPr>
          <w:p w:rsidR="00731F28" w:rsidRPr="006232F6" w:rsidRDefault="00731F28" w:rsidP="00AA05BC">
            <w:r>
              <w:t xml:space="preserve">3 </w:t>
            </w:r>
          </w:p>
        </w:tc>
      </w:tr>
      <w:tr w:rsidR="00731F28" w:rsidRPr="006232F6" w:rsidTr="00AA05BC">
        <w:tc>
          <w:tcPr>
            <w:tcW w:w="2952" w:type="dxa"/>
          </w:tcPr>
          <w:p w:rsidR="00731F28" w:rsidRPr="006232F6" w:rsidRDefault="00731F28" w:rsidP="00AA05BC">
            <w:r w:rsidRPr="00A7013A">
              <w:t>Magnet</w:t>
            </w:r>
          </w:p>
        </w:tc>
        <w:tc>
          <w:tcPr>
            <w:tcW w:w="2952" w:type="dxa"/>
          </w:tcPr>
          <w:p w:rsidR="00731F28" w:rsidRPr="006232F6" w:rsidRDefault="00731F28" w:rsidP="00AA05BC">
            <w:r>
              <w:t>0.4.0.5</w:t>
            </w:r>
          </w:p>
        </w:tc>
        <w:tc>
          <w:tcPr>
            <w:tcW w:w="2952" w:type="dxa"/>
          </w:tcPr>
          <w:p w:rsidR="00731F28" w:rsidRPr="006232F6" w:rsidRDefault="00731F28" w:rsidP="00AA05BC">
            <w:r>
              <w:t>4</w:t>
            </w:r>
          </w:p>
        </w:tc>
      </w:tr>
      <w:tr w:rsidR="00731F28" w:rsidRPr="006232F6" w:rsidTr="00AA05BC">
        <w:tc>
          <w:tcPr>
            <w:tcW w:w="2952" w:type="dxa"/>
          </w:tcPr>
          <w:p w:rsidR="00731F28" w:rsidRPr="006232F6" w:rsidRDefault="00731F28" w:rsidP="00AA05BC">
            <w:r w:rsidRPr="00A7013A">
              <w:t>Technical Contact</w:t>
            </w:r>
          </w:p>
        </w:tc>
        <w:tc>
          <w:tcPr>
            <w:tcW w:w="2952" w:type="dxa"/>
          </w:tcPr>
          <w:p w:rsidR="00731F28" w:rsidRDefault="00731F28" w:rsidP="00AA05BC">
            <w:r w:rsidRPr="006072B4">
              <w:t>0.</w:t>
            </w:r>
            <w:r>
              <w:t>4</w:t>
            </w:r>
            <w:r w:rsidRPr="006072B4">
              <w:t>.0.</w:t>
            </w:r>
            <w:r>
              <w:t>5</w:t>
            </w:r>
          </w:p>
        </w:tc>
        <w:tc>
          <w:tcPr>
            <w:tcW w:w="2952" w:type="dxa"/>
          </w:tcPr>
          <w:p w:rsidR="00731F28" w:rsidRPr="006232F6" w:rsidRDefault="00731F28" w:rsidP="00AA05BC">
            <w:r>
              <w:t>4</w:t>
            </w:r>
          </w:p>
        </w:tc>
      </w:tr>
      <w:tr w:rsidR="00731F28" w:rsidRPr="006232F6" w:rsidTr="00AA05BC">
        <w:tc>
          <w:tcPr>
            <w:tcW w:w="2952" w:type="dxa"/>
          </w:tcPr>
          <w:p w:rsidR="00731F28" w:rsidRPr="006232F6" w:rsidRDefault="00731F28" w:rsidP="00AA05BC">
            <w:r>
              <w:t>Indoor Siren</w:t>
            </w:r>
          </w:p>
        </w:tc>
        <w:tc>
          <w:tcPr>
            <w:tcW w:w="2952" w:type="dxa"/>
          </w:tcPr>
          <w:p w:rsidR="00731F28" w:rsidRDefault="00731F28" w:rsidP="00AA05BC">
            <w:r>
              <w:t>0.4.0.5</w:t>
            </w:r>
          </w:p>
        </w:tc>
        <w:tc>
          <w:tcPr>
            <w:tcW w:w="2952" w:type="dxa"/>
          </w:tcPr>
          <w:p w:rsidR="00731F28" w:rsidRPr="006232F6" w:rsidRDefault="00731F28" w:rsidP="00AA05BC">
            <w:r>
              <w:t>2</w:t>
            </w:r>
          </w:p>
        </w:tc>
      </w:tr>
      <w:tr w:rsidR="00731F28" w:rsidRPr="006232F6" w:rsidTr="00AA05BC">
        <w:tc>
          <w:tcPr>
            <w:tcW w:w="2952" w:type="dxa"/>
          </w:tcPr>
          <w:p w:rsidR="00731F28" w:rsidRPr="006232F6" w:rsidRDefault="00731F28" w:rsidP="00AA05BC">
            <w:r>
              <w:t>Outdoor Siren</w:t>
            </w:r>
          </w:p>
        </w:tc>
        <w:tc>
          <w:tcPr>
            <w:tcW w:w="2952" w:type="dxa"/>
          </w:tcPr>
          <w:p w:rsidR="00731F28" w:rsidRDefault="00731F28" w:rsidP="00AA05BC">
            <w:r>
              <w:t>0.4.0.5</w:t>
            </w:r>
          </w:p>
        </w:tc>
        <w:tc>
          <w:tcPr>
            <w:tcW w:w="2952" w:type="dxa"/>
          </w:tcPr>
          <w:p w:rsidR="00731F28" w:rsidRPr="006232F6" w:rsidRDefault="00731F28" w:rsidP="00AA05BC">
            <w:r>
              <w:t>2</w:t>
            </w:r>
          </w:p>
        </w:tc>
      </w:tr>
      <w:tr w:rsidR="00731F28" w:rsidRPr="006232F6" w:rsidTr="00AA05BC">
        <w:tc>
          <w:tcPr>
            <w:tcW w:w="2952" w:type="dxa"/>
          </w:tcPr>
          <w:p w:rsidR="00731F28" w:rsidRPr="006232F6" w:rsidRDefault="00731F28" w:rsidP="00AA05BC">
            <w:r>
              <w:t>I/O Device</w:t>
            </w:r>
          </w:p>
        </w:tc>
        <w:tc>
          <w:tcPr>
            <w:tcW w:w="2952" w:type="dxa"/>
          </w:tcPr>
          <w:p w:rsidR="00731F28" w:rsidRPr="006232F6" w:rsidRDefault="00731F28" w:rsidP="00AA05BC">
            <w:r>
              <w:t>1.0.1.2</w:t>
            </w:r>
          </w:p>
        </w:tc>
        <w:tc>
          <w:tcPr>
            <w:tcW w:w="2952" w:type="dxa"/>
          </w:tcPr>
          <w:p w:rsidR="00731F28" w:rsidRPr="006232F6" w:rsidRDefault="00731F28" w:rsidP="00AA05BC">
            <w:r>
              <w:t>1</w:t>
            </w:r>
          </w:p>
        </w:tc>
      </w:tr>
      <w:tr w:rsidR="00731F28" w:rsidRPr="006232F6" w:rsidTr="00AA05BC">
        <w:tc>
          <w:tcPr>
            <w:tcW w:w="2952" w:type="dxa"/>
          </w:tcPr>
          <w:p w:rsidR="00731F28" w:rsidRPr="006232F6" w:rsidRDefault="00731F28" w:rsidP="00AA05BC">
            <w:r>
              <w:t>Keyfob</w:t>
            </w:r>
          </w:p>
        </w:tc>
        <w:tc>
          <w:tcPr>
            <w:tcW w:w="2952" w:type="dxa"/>
          </w:tcPr>
          <w:p w:rsidR="00731F28" w:rsidRPr="006232F6" w:rsidRDefault="00731F28" w:rsidP="00AA05BC">
            <w:r>
              <w:t>0.2.0.2</w:t>
            </w:r>
          </w:p>
        </w:tc>
        <w:tc>
          <w:tcPr>
            <w:tcW w:w="2952" w:type="dxa"/>
          </w:tcPr>
          <w:p w:rsidR="00731F28" w:rsidRPr="006232F6" w:rsidRDefault="00731F28" w:rsidP="00AA05BC">
            <w:r>
              <w:t>6</w:t>
            </w:r>
          </w:p>
        </w:tc>
      </w:tr>
    </w:tbl>
    <w:p w:rsidR="00731F28" w:rsidRDefault="00731F28" w:rsidP="00731F28">
      <w:pPr>
        <w:spacing w:after="0"/>
        <w:rPr>
          <w:rFonts w:asciiTheme="minorBidi" w:hAnsiTheme="minorBidi"/>
          <w:sz w:val="20"/>
          <w:szCs w:val="20"/>
          <w:u w:val="single"/>
        </w:rPr>
      </w:pPr>
    </w:p>
    <w:p w:rsidR="00731F28" w:rsidRPr="00483824" w:rsidRDefault="00731F28" w:rsidP="00731F28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483824">
        <w:rPr>
          <w:rFonts w:asciiTheme="minorBidi" w:hAnsiTheme="minorBidi"/>
          <w:sz w:val="20"/>
          <w:szCs w:val="20"/>
          <w:u w:val="single"/>
        </w:rPr>
        <w:t>Changes:</w:t>
      </w:r>
    </w:p>
    <w:p w:rsidR="007467BE" w:rsidRPr="00731F28" w:rsidRDefault="007467BE" w:rsidP="00AD563B">
      <w:pPr>
        <w:pStyle w:val="ListParagraph"/>
        <w:numPr>
          <w:ilvl w:val="0"/>
          <w:numId w:val="46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Support New Control Panel ver. 3</w:t>
      </w:r>
    </w:p>
    <w:p w:rsidR="007467BE" w:rsidRPr="00731F28" w:rsidRDefault="007467BE" w:rsidP="00AD563B">
      <w:pPr>
        <w:pStyle w:val="ListParagraph"/>
        <w:numPr>
          <w:ilvl w:val="0"/>
          <w:numId w:val="46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API changes (configuration sending is now in a command)</w:t>
      </w:r>
    </w:p>
    <w:p w:rsidR="007467BE" w:rsidRPr="00731F28" w:rsidRDefault="007467BE" w:rsidP="00AD563B">
      <w:pPr>
        <w:pStyle w:val="ListParagraph"/>
        <w:numPr>
          <w:ilvl w:val="0"/>
          <w:numId w:val="46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New XSD (version 1.0.0.5)</w:t>
      </w:r>
    </w:p>
    <w:p w:rsidR="007467BE" w:rsidRPr="00731F28" w:rsidRDefault="007467BE" w:rsidP="00AD563B">
      <w:pPr>
        <w:pStyle w:val="ListParagraph"/>
        <w:numPr>
          <w:ilvl w:val="0"/>
          <w:numId w:val="46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Technical and magnet contact malfunction - bug ASCBT-38 - only section 1 is fixed</w:t>
      </w:r>
    </w:p>
    <w:p w:rsidR="007467BE" w:rsidRPr="00731F28" w:rsidRDefault="007467BE" w:rsidP="00AD563B">
      <w:pPr>
        <w:pStyle w:val="ListParagraph"/>
        <w:numPr>
          <w:ilvl w:val="0"/>
          <w:numId w:val="46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PIR malfunction - bug ASCBT-39 - fixed</w:t>
      </w:r>
    </w:p>
    <w:p w:rsidR="007467BE" w:rsidRPr="00731F28" w:rsidRDefault="007467BE" w:rsidP="00AD563B">
      <w:pPr>
        <w:pStyle w:val="ListParagraph"/>
        <w:numPr>
          <w:ilvl w:val="0"/>
          <w:numId w:val="46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Indoor siren is ignored by system - bug ASCBT-41 - fixed</w:t>
      </w:r>
    </w:p>
    <w:p w:rsidR="007467BE" w:rsidRPr="00731F28" w:rsidRDefault="007467BE" w:rsidP="00AD563B">
      <w:pPr>
        <w:pStyle w:val="ListParagraph"/>
        <w:numPr>
          <w:ilvl w:val="0"/>
          <w:numId w:val="46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Disarm is not possible - bug ASCBT-42 - fixed</w:t>
      </w:r>
    </w:p>
    <w:p w:rsidR="007467BE" w:rsidRPr="00731F28" w:rsidRDefault="007467BE" w:rsidP="00731F28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31F28">
        <w:rPr>
          <w:rFonts w:asciiTheme="minorBidi" w:hAnsiTheme="minorBidi"/>
          <w:sz w:val="20"/>
          <w:szCs w:val="20"/>
          <w:u w:val="single"/>
        </w:rPr>
        <w:t>Open Issues:</w:t>
      </w:r>
    </w:p>
    <w:p w:rsidR="007467BE" w:rsidRPr="00731F28" w:rsidRDefault="007467BE" w:rsidP="00AD563B">
      <w:pPr>
        <w:pStyle w:val="ListParagraph"/>
        <w:numPr>
          <w:ilvl w:val="0"/>
          <w:numId w:val="47"/>
        </w:numPr>
        <w:rPr>
          <w:rFonts w:asciiTheme="minorBidi" w:hAnsiTheme="minorBidi"/>
          <w:sz w:val="20"/>
          <w:szCs w:val="20"/>
        </w:rPr>
      </w:pPr>
      <w:proofErr w:type="spellStart"/>
      <w:r w:rsidRPr="00731F28">
        <w:rPr>
          <w:rFonts w:asciiTheme="minorBidi" w:hAnsiTheme="minorBidi"/>
          <w:sz w:val="20"/>
          <w:szCs w:val="20"/>
        </w:rPr>
        <w:t>McuControl</w:t>
      </w:r>
      <w:proofErr w:type="spellEnd"/>
      <w:r w:rsidRPr="00731F28">
        <w:rPr>
          <w:rFonts w:asciiTheme="minorBidi" w:hAnsiTheme="minorBidi"/>
          <w:sz w:val="20"/>
          <w:szCs w:val="20"/>
        </w:rPr>
        <w:t>::</w:t>
      </w:r>
      <w:proofErr w:type="spellStart"/>
      <w:r w:rsidRPr="00731F28">
        <w:rPr>
          <w:rFonts w:asciiTheme="minorBidi" w:hAnsiTheme="minorBidi"/>
          <w:sz w:val="20"/>
          <w:szCs w:val="20"/>
        </w:rPr>
        <w:t>fireComponentEvent</w:t>
      </w:r>
      <w:proofErr w:type="spellEnd"/>
      <w:r w:rsidRPr="00731F28">
        <w:rPr>
          <w:rFonts w:asciiTheme="minorBidi" w:hAnsiTheme="minorBidi"/>
          <w:sz w:val="20"/>
          <w:szCs w:val="20"/>
        </w:rPr>
        <w:t>() interface function is not yet implemented</w:t>
      </w:r>
    </w:p>
    <w:p w:rsidR="007467BE" w:rsidRPr="00731F28" w:rsidRDefault="007467BE" w:rsidP="00AD563B">
      <w:pPr>
        <w:pStyle w:val="ListParagraph"/>
        <w:numPr>
          <w:ilvl w:val="0"/>
          <w:numId w:val="47"/>
        </w:numPr>
        <w:rPr>
          <w:rFonts w:asciiTheme="minorBidi" w:hAnsiTheme="minorBidi"/>
          <w:sz w:val="20"/>
          <w:szCs w:val="20"/>
        </w:rPr>
      </w:pPr>
      <w:proofErr w:type="spellStart"/>
      <w:r w:rsidRPr="00731F28">
        <w:rPr>
          <w:rFonts w:asciiTheme="minorBidi" w:hAnsiTheme="minorBidi"/>
          <w:sz w:val="20"/>
          <w:szCs w:val="20"/>
        </w:rPr>
        <w:t>McuControl</w:t>
      </w:r>
      <w:proofErr w:type="spellEnd"/>
      <w:r w:rsidRPr="00731F28">
        <w:rPr>
          <w:rFonts w:asciiTheme="minorBidi" w:hAnsiTheme="minorBidi"/>
          <w:sz w:val="20"/>
          <w:szCs w:val="20"/>
        </w:rPr>
        <w:t>::</w:t>
      </w:r>
      <w:proofErr w:type="spellStart"/>
      <w:r w:rsidRPr="00731F28">
        <w:rPr>
          <w:rFonts w:asciiTheme="minorBidi" w:hAnsiTheme="minorBidi"/>
          <w:sz w:val="20"/>
          <w:szCs w:val="20"/>
        </w:rPr>
        <w:t>fetchCurrentConfiguration</w:t>
      </w:r>
      <w:proofErr w:type="spellEnd"/>
      <w:r w:rsidRPr="00731F28">
        <w:rPr>
          <w:rFonts w:asciiTheme="minorBidi" w:hAnsiTheme="minorBidi"/>
          <w:sz w:val="20"/>
          <w:szCs w:val="20"/>
        </w:rPr>
        <w:t>() interface function is not yet implemented</w:t>
      </w:r>
    </w:p>
    <w:p w:rsidR="007467BE" w:rsidRPr="00731F28" w:rsidRDefault="007467BE" w:rsidP="00AD563B">
      <w:pPr>
        <w:pStyle w:val="ListParagraph"/>
        <w:numPr>
          <w:ilvl w:val="0"/>
          <w:numId w:val="47"/>
        </w:numPr>
        <w:rPr>
          <w:rFonts w:asciiTheme="minorBidi" w:hAnsiTheme="minorBidi"/>
          <w:sz w:val="20"/>
          <w:szCs w:val="20"/>
        </w:rPr>
      </w:pPr>
      <w:proofErr w:type="spellStart"/>
      <w:r w:rsidRPr="00731F28">
        <w:rPr>
          <w:rFonts w:asciiTheme="minorBidi" w:hAnsiTheme="minorBidi"/>
          <w:sz w:val="20"/>
          <w:szCs w:val="20"/>
        </w:rPr>
        <w:t>McuObserver</w:t>
      </w:r>
      <w:proofErr w:type="spellEnd"/>
      <w:r w:rsidRPr="00731F28">
        <w:rPr>
          <w:rFonts w:asciiTheme="minorBidi" w:hAnsiTheme="minorBidi"/>
          <w:sz w:val="20"/>
          <w:szCs w:val="20"/>
        </w:rPr>
        <w:t>::</w:t>
      </w:r>
      <w:proofErr w:type="spellStart"/>
      <w:r w:rsidRPr="00731F28">
        <w:rPr>
          <w:rFonts w:asciiTheme="minorBidi" w:hAnsiTheme="minorBidi"/>
          <w:sz w:val="20"/>
          <w:szCs w:val="20"/>
        </w:rPr>
        <w:t>onPictureEvent</w:t>
      </w:r>
      <w:proofErr w:type="spellEnd"/>
      <w:r w:rsidRPr="00731F28">
        <w:rPr>
          <w:rFonts w:asciiTheme="minorBidi" w:hAnsiTheme="minorBidi"/>
          <w:sz w:val="20"/>
          <w:szCs w:val="20"/>
        </w:rPr>
        <w:t>() interface function is not yet implemented</w:t>
      </w:r>
    </w:p>
    <w:p w:rsidR="007467BE" w:rsidRPr="00731F28" w:rsidRDefault="007467BE" w:rsidP="00AD563B">
      <w:pPr>
        <w:pStyle w:val="ListParagraph"/>
        <w:numPr>
          <w:ilvl w:val="0"/>
          <w:numId w:val="47"/>
        </w:numPr>
        <w:rPr>
          <w:rFonts w:asciiTheme="minorBidi" w:hAnsiTheme="minorBidi"/>
          <w:sz w:val="20"/>
          <w:szCs w:val="20"/>
        </w:rPr>
      </w:pPr>
      <w:proofErr w:type="spellStart"/>
      <w:r w:rsidRPr="00731F28">
        <w:rPr>
          <w:rFonts w:asciiTheme="minorBidi" w:hAnsiTheme="minorBidi"/>
          <w:sz w:val="20"/>
          <w:szCs w:val="20"/>
        </w:rPr>
        <w:t>McuObserver</w:t>
      </w:r>
      <w:proofErr w:type="spellEnd"/>
      <w:r w:rsidRPr="00731F28">
        <w:rPr>
          <w:rFonts w:asciiTheme="minorBidi" w:hAnsiTheme="minorBidi"/>
          <w:sz w:val="20"/>
          <w:szCs w:val="20"/>
        </w:rPr>
        <w:t>::</w:t>
      </w:r>
      <w:proofErr w:type="spellStart"/>
      <w:r w:rsidRPr="00731F28">
        <w:rPr>
          <w:rFonts w:asciiTheme="minorBidi" w:hAnsiTheme="minorBidi"/>
          <w:sz w:val="20"/>
          <w:szCs w:val="20"/>
        </w:rPr>
        <w:t>onDateTimeEvent</w:t>
      </w:r>
      <w:proofErr w:type="spellEnd"/>
      <w:r w:rsidRPr="00731F28">
        <w:rPr>
          <w:rFonts w:asciiTheme="minorBidi" w:hAnsiTheme="minorBidi"/>
          <w:sz w:val="20"/>
          <w:szCs w:val="20"/>
        </w:rPr>
        <w:t>() interface function is not yet implemented</w:t>
      </w:r>
    </w:p>
    <w:p w:rsidR="007467BE" w:rsidRPr="00731F28" w:rsidRDefault="007467BE" w:rsidP="00AD563B">
      <w:pPr>
        <w:pStyle w:val="ListParagraph"/>
        <w:numPr>
          <w:ilvl w:val="0"/>
          <w:numId w:val="47"/>
        </w:numPr>
        <w:rPr>
          <w:rFonts w:asciiTheme="minorBidi" w:hAnsiTheme="minorBidi"/>
          <w:sz w:val="20"/>
          <w:szCs w:val="20"/>
        </w:rPr>
      </w:pPr>
      <w:proofErr w:type="spellStart"/>
      <w:r w:rsidRPr="00731F28">
        <w:rPr>
          <w:rFonts w:asciiTheme="minorBidi" w:hAnsiTheme="minorBidi"/>
          <w:sz w:val="20"/>
          <w:szCs w:val="20"/>
        </w:rPr>
        <w:t>McuObserver</w:t>
      </w:r>
      <w:proofErr w:type="spellEnd"/>
      <w:r w:rsidRPr="00731F28">
        <w:rPr>
          <w:rFonts w:asciiTheme="minorBidi" w:hAnsiTheme="minorBidi"/>
          <w:sz w:val="20"/>
          <w:szCs w:val="20"/>
        </w:rPr>
        <w:t>::</w:t>
      </w:r>
      <w:proofErr w:type="spellStart"/>
      <w:r w:rsidRPr="00731F28">
        <w:rPr>
          <w:rFonts w:asciiTheme="minorBidi" w:hAnsiTheme="minorBidi"/>
          <w:sz w:val="20"/>
          <w:szCs w:val="20"/>
        </w:rPr>
        <w:t>onKeyfobStateChanged</w:t>
      </w:r>
      <w:proofErr w:type="spellEnd"/>
      <w:r w:rsidRPr="00731F28">
        <w:rPr>
          <w:rFonts w:asciiTheme="minorBidi" w:hAnsiTheme="minorBidi"/>
          <w:sz w:val="20"/>
          <w:szCs w:val="20"/>
        </w:rPr>
        <w:t>() interface function is not yet implemented</w:t>
      </w:r>
    </w:p>
    <w:p w:rsidR="00731F28" w:rsidRDefault="00731F28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br w:type="page"/>
      </w:r>
    </w:p>
    <w:p w:rsidR="007467BE" w:rsidRPr="007467BE" w:rsidRDefault="007467BE" w:rsidP="00731F28">
      <w:pPr>
        <w:pStyle w:val="Heading2"/>
      </w:pPr>
      <w:bookmarkStart w:id="97" w:name="_Toc523816858"/>
      <w:r w:rsidRPr="007467BE">
        <w:lastRenderedPageBreak/>
        <w:t>Release Date: 2/7/2015</w:t>
      </w:r>
      <w:bookmarkEnd w:id="97"/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>SVN Location: https://subversion.ise.de/svn/gira/AlarmSystemApplications/Main/Sources/McuApi/tags/1.0.0.3</w:t>
      </w:r>
    </w:p>
    <w:p w:rsidR="007467BE" w:rsidRPr="00731F28" w:rsidRDefault="007467BE" w:rsidP="00731F28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31F28">
        <w:rPr>
          <w:rFonts w:asciiTheme="minorBidi" w:hAnsiTheme="minorBidi"/>
          <w:sz w:val="20"/>
          <w:szCs w:val="20"/>
          <w:u w:val="single"/>
        </w:rPr>
        <w:t>The Package includes:</w:t>
      </w:r>
    </w:p>
    <w:p w:rsidR="007467BE" w:rsidRPr="00731F28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proofErr w:type="spellStart"/>
      <w:r w:rsidRPr="00731F28">
        <w:rPr>
          <w:rFonts w:asciiTheme="minorBidi" w:hAnsiTheme="minorBidi"/>
          <w:sz w:val="20"/>
          <w:szCs w:val="20"/>
        </w:rPr>
        <w:t>CrowLibrary</w:t>
      </w:r>
      <w:proofErr w:type="spellEnd"/>
      <w:r w:rsidRPr="00731F28">
        <w:rPr>
          <w:rFonts w:asciiTheme="minorBidi" w:hAnsiTheme="minorBidi"/>
          <w:sz w:val="20"/>
          <w:szCs w:val="20"/>
        </w:rPr>
        <w:t xml:space="preserve"> Version 1.0.0.9</w:t>
      </w:r>
    </w:p>
    <w:p w:rsidR="007467BE" w:rsidRPr="00731F28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731F28">
        <w:rPr>
          <w:rFonts w:asciiTheme="minorBidi" w:hAnsiTheme="minorBidi"/>
          <w:sz w:val="20"/>
          <w:szCs w:val="20"/>
        </w:rPr>
        <w:t>IPMApplication</w:t>
      </w:r>
      <w:proofErr w:type="spellEnd"/>
      <w:r w:rsidRPr="00731F28">
        <w:rPr>
          <w:rFonts w:asciiTheme="minorBidi" w:hAnsiTheme="minorBidi"/>
          <w:sz w:val="20"/>
          <w:szCs w:val="20"/>
        </w:rPr>
        <w:t xml:space="preserve"> Version 1.0.0.7</w:t>
      </w:r>
    </w:p>
    <w:p w:rsidR="007467BE" w:rsidRPr="00731F28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Crow MCU Version 1.0.0.5</w:t>
      </w:r>
    </w:p>
    <w:p w:rsidR="007467BE" w:rsidRPr="00731F28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731F28">
        <w:rPr>
          <w:rFonts w:asciiTheme="minorBidi" w:hAnsiTheme="minorBidi"/>
          <w:sz w:val="20"/>
          <w:szCs w:val="20"/>
        </w:rPr>
        <w:t>UpdateFirmware</w:t>
      </w:r>
      <w:proofErr w:type="spellEnd"/>
      <w:r w:rsidRPr="00731F28">
        <w:rPr>
          <w:rFonts w:asciiTheme="minorBidi" w:hAnsiTheme="minorBidi"/>
          <w:sz w:val="20"/>
          <w:szCs w:val="20"/>
        </w:rPr>
        <w:t xml:space="preserve"> Version 1.3.1.40</w:t>
      </w:r>
    </w:p>
    <w:p w:rsidR="007467BE" w:rsidRPr="00731F28" w:rsidRDefault="007467BE" w:rsidP="00731F28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31F28">
        <w:rPr>
          <w:rFonts w:asciiTheme="minorBidi" w:hAnsiTheme="minorBidi"/>
          <w:sz w:val="20"/>
          <w:szCs w:val="20"/>
          <w:u w:val="single"/>
        </w:rPr>
        <w:t xml:space="preserve">  </w:t>
      </w:r>
      <w:proofErr w:type="spellStart"/>
      <w:r w:rsidRPr="00731F28">
        <w:rPr>
          <w:rFonts w:asciiTheme="minorBidi" w:hAnsiTheme="minorBidi"/>
          <w:sz w:val="20"/>
          <w:szCs w:val="20"/>
          <w:u w:val="single"/>
        </w:rPr>
        <w:t>Compatability</w:t>
      </w:r>
      <w:proofErr w:type="spellEnd"/>
      <w:r w:rsidRPr="00731F28">
        <w:rPr>
          <w:rFonts w:asciiTheme="minorBidi" w:hAnsiTheme="minorBidi"/>
          <w:sz w:val="20"/>
          <w:szCs w:val="20"/>
          <w:u w:val="single"/>
        </w:rPr>
        <w:t>:</w:t>
      </w:r>
    </w:p>
    <w:p w:rsidR="007467BE" w:rsidRPr="00731F28" w:rsidRDefault="007467BE" w:rsidP="00AD563B">
      <w:pPr>
        <w:pStyle w:val="ListParagraph"/>
        <w:numPr>
          <w:ilvl w:val="0"/>
          <w:numId w:val="48"/>
        </w:numPr>
        <w:rPr>
          <w:rFonts w:asciiTheme="minorBidi" w:hAnsiTheme="minorBidi"/>
          <w:sz w:val="20"/>
          <w:szCs w:val="20"/>
        </w:rPr>
      </w:pPr>
      <w:proofErr w:type="spellStart"/>
      <w:r w:rsidRPr="00731F28">
        <w:rPr>
          <w:rFonts w:asciiTheme="minorBidi" w:hAnsiTheme="minorBidi"/>
          <w:sz w:val="20"/>
          <w:szCs w:val="20"/>
        </w:rPr>
        <w:t>CrowLibraryInterface</w:t>
      </w:r>
      <w:proofErr w:type="spellEnd"/>
      <w:r w:rsidRPr="00731F28">
        <w:rPr>
          <w:rFonts w:asciiTheme="minorBidi" w:hAnsiTheme="minorBidi"/>
          <w:sz w:val="20"/>
          <w:szCs w:val="20"/>
        </w:rPr>
        <w:t xml:space="preserve"> Version 1.0.4.8</w:t>
      </w:r>
    </w:p>
    <w:p w:rsidR="007467BE" w:rsidRPr="00731F28" w:rsidRDefault="007467BE" w:rsidP="00AD563B">
      <w:pPr>
        <w:pStyle w:val="ListParagraph"/>
        <w:numPr>
          <w:ilvl w:val="0"/>
          <w:numId w:val="48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XSD version 1.0.0.4</w:t>
      </w:r>
    </w:p>
    <w:p w:rsidR="007467BE" w:rsidRPr="00731F28" w:rsidRDefault="007467BE" w:rsidP="00AD563B">
      <w:pPr>
        <w:pStyle w:val="ListParagraph"/>
        <w:numPr>
          <w:ilvl w:val="0"/>
          <w:numId w:val="48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GPA Version 2.0.2952</w:t>
      </w:r>
    </w:p>
    <w:p w:rsidR="00731F28" w:rsidRPr="00070691" w:rsidRDefault="007467BE" w:rsidP="00731F28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467BE">
        <w:rPr>
          <w:rFonts w:asciiTheme="minorBidi" w:hAnsiTheme="minorBidi"/>
          <w:sz w:val="20"/>
          <w:szCs w:val="20"/>
        </w:rPr>
        <w:t xml:space="preserve"> </w:t>
      </w:r>
      <w:r w:rsidR="00731F28" w:rsidRPr="00070691">
        <w:rPr>
          <w:rFonts w:asciiTheme="minorBidi" w:hAnsiTheme="minorBidi"/>
          <w:sz w:val="20"/>
          <w:szCs w:val="20"/>
          <w:u w:val="single"/>
        </w:rPr>
        <w:t>Versions: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731F28" w:rsidRPr="00A7013A" w:rsidTr="00AA05BC">
        <w:tc>
          <w:tcPr>
            <w:tcW w:w="2952" w:type="dxa"/>
          </w:tcPr>
          <w:p w:rsidR="00731F28" w:rsidRPr="00A7013A" w:rsidRDefault="00731F28" w:rsidP="00AA05BC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2952" w:type="dxa"/>
          </w:tcPr>
          <w:p w:rsidR="00731F28" w:rsidRPr="00A7013A" w:rsidRDefault="00731F28" w:rsidP="00AA05BC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SW version</w:t>
            </w:r>
          </w:p>
        </w:tc>
        <w:tc>
          <w:tcPr>
            <w:tcW w:w="2952" w:type="dxa"/>
          </w:tcPr>
          <w:p w:rsidR="00731F28" w:rsidRPr="00A7013A" w:rsidRDefault="00731F28" w:rsidP="00AA05BC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7013A">
              <w:rPr>
                <w:rFonts w:asciiTheme="minorBidi" w:hAnsiTheme="minorBidi"/>
                <w:b/>
                <w:bCs/>
                <w:sz w:val="20"/>
                <w:szCs w:val="20"/>
              </w:rPr>
              <w:t>HW version</w:t>
            </w:r>
          </w:p>
        </w:tc>
      </w:tr>
      <w:tr w:rsidR="00731F28" w:rsidRPr="006232F6" w:rsidTr="00AA05BC">
        <w:tc>
          <w:tcPr>
            <w:tcW w:w="2952" w:type="dxa"/>
          </w:tcPr>
          <w:p w:rsidR="00731F28" w:rsidRPr="006232F6" w:rsidRDefault="00731F28" w:rsidP="00AA05BC">
            <w:r w:rsidRPr="006232F6">
              <w:t>Control Panel</w:t>
            </w:r>
          </w:p>
        </w:tc>
        <w:tc>
          <w:tcPr>
            <w:tcW w:w="2952" w:type="dxa"/>
          </w:tcPr>
          <w:p w:rsidR="00731F28" w:rsidRPr="006232F6" w:rsidRDefault="00731F28" w:rsidP="00AA05BC"/>
        </w:tc>
        <w:tc>
          <w:tcPr>
            <w:tcW w:w="2952" w:type="dxa"/>
          </w:tcPr>
          <w:p w:rsidR="00731F28" w:rsidRPr="006232F6" w:rsidRDefault="00731F28" w:rsidP="00AA05BC">
            <w:r>
              <w:t>2</w:t>
            </w:r>
          </w:p>
        </w:tc>
      </w:tr>
      <w:tr w:rsidR="00731F28" w:rsidRPr="006232F6" w:rsidTr="00AA05BC">
        <w:tc>
          <w:tcPr>
            <w:tcW w:w="2952" w:type="dxa"/>
          </w:tcPr>
          <w:p w:rsidR="00731F28" w:rsidRPr="006232F6" w:rsidRDefault="00731F28" w:rsidP="00AA05BC">
            <w:r w:rsidRPr="006232F6">
              <w:t>RF Module</w:t>
            </w:r>
          </w:p>
        </w:tc>
        <w:tc>
          <w:tcPr>
            <w:tcW w:w="2952" w:type="dxa"/>
          </w:tcPr>
          <w:p w:rsidR="00731F28" w:rsidRPr="006232F6" w:rsidRDefault="00731F28" w:rsidP="00731F28">
            <w:r>
              <w:t>3</w:t>
            </w:r>
            <w:r>
              <w:rPr>
                <w:rFonts w:asciiTheme="minorBidi" w:hAnsiTheme="minorBidi"/>
                <w:sz w:val="20"/>
                <w:szCs w:val="20"/>
              </w:rPr>
              <w:t>.0</w:t>
            </w:r>
            <w:r w:rsidRPr="007467BE">
              <w:rPr>
                <w:rFonts w:asciiTheme="minorBidi" w:hAnsiTheme="minorBidi"/>
                <w:sz w:val="20"/>
                <w:szCs w:val="20"/>
              </w:rPr>
              <w:t>.</w:t>
            </w:r>
            <w:r>
              <w:rPr>
                <w:rFonts w:asciiTheme="minorBidi" w:hAnsiTheme="minorBidi"/>
                <w:sz w:val="20"/>
                <w:szCs w:val="20"/>
              </w:rPr>
              <w:t>3</w:t>
            </w:r>
            <w:r w:rsidRPr="007467BE">
              <w:rPr>
                <w:rFonts w:asciiTheme="minorBidi" w:hAnsiTheme="minorBidi"/>
                <w:sz w:val="20"/>
                <w:szCs w:val="20"/>
              </w:rPr>
              <w:t>.</w:t>
            </w:r>
            <w:r>
              <w:rPr>
                <w:rFonts w:asciiTheme="minorBidi" w:hAnsiTheme="minorBidi"/>
                <w:sz w:val="20"/>
                <w:szCs w:val="20"/>
              </w:rPr>
              <w:t>5</w:t>
            </w:r>
          </w:p>
        </w:tc>
        <w:tc>
          <w:tcPr>
            <w:tcW w:w="2952" w:type="dxa"/>
          </w:tcPr>
          <w:p w:rsidR="00731F28" w:rsidRPr="006232F6" w:rsidRDefault="00731F28" w:rsidP="00AA05BC">
            <w:r>
              <w:t>1</w:t>
            </w:r>
          </w:p>
        </w:tc>
      </w:tr>
      <w:tr w:rsidR="00731F28" w:rsidRPr="006232F6" w:rsidTr="00AA05BC">
        <w:tc>
          <w:tcPr>
            <w:tcW w:w="2952" w:type="dxa"/>
          </w:tcPr>
          <w:p w:rsidR="00731F28" w:rsidRPr="006232F6" w:rsidRDefault="00731F28" w:rsidP="00AA05BC">
            <w:r w:rsidRPr="006232F6">
              <w:t>PIR</w:t>
            </w:r>
          </w:p>
        </w:tc>
        <w:tc>
          <w:tcPr>
            <w:tcW w:w="2952" w:type="dxa"/>
          </w:tcPr>
          <w:p w:rsidR="00731F28" w:rsidRPr="006232F6" w:rsidRDefault="00731F28" w:rsidP="00AA05BC">
            <w:r>
              <w:t xml:space="preserve">0.1.0.1 </w:t>
            </w:r>
          </w:p>
        </w:tc>
        <w:tc>
          <w:tcPr>
            <w:tcW w:w="2952" w:type="dxa"/>
          </w:tcPr>
          <w:p w:rsidR="00731F28" w:rsidRPr="006232F6" w:rsidRDefault="00731F28" w:rsidP="00AA05BC">
            <w:r>
              <w:t xml:space="preserve">3 </w:t>
            </w:r>
          </w:p>
        </w:tc>
      </w:tr>
      <w:tr w:rsidR="00731F28" w:rsidRPr="006232F6" w:rsidTr="00AA05BC">
        <w:tc>
          <w:tcPr>
            <w:tcW w:w="2952" w:type="dxa"/>
          </w:tcPr>
          <w:p w:rsidR="00731F28" w:rsidRPr="006232F6" w:rsidRDefault="00731F28" w:rsidP="00AA05BC">
            <w:r w:rsidRPr="00A7013A">
              <w:t>Magnet</w:t>
            </w:r>
          </w:p>
        </w:tc>
        <w:tc>
          <w:tcPr>
            <w:tcW w:w="2952" w:type="dxa"/>
          </w:tcPr>
          <w:p w:rsidR="00731F28" w:rsidRPr="006232F6" w:rsidRDefault="00731F28" w:rsidP="00731F28">
            <w:r>
              <w:t>0.3.0.4</w:t>
            </w:r>
          </w:p>
        </w:tc>
        <w:tc>
          <w:tcPr>
            <w:tcW w:w="2952" w:type="dxa"/>
          </w:tcPr>
          <w:p w:rsidR="00731F28" w:rsidRPr="006232F6" w:rsidRDefault="00731F28" w:rsidP="00AA05BC">
            <w:r>
              <w:t>4</w:t>
            </w:r>
          </w:p>
        </w:tc>
      </w:tr>
      <w:tr w:rsidR="00731F28" w:rsidRPr="006232F6" w:rsidTr="00AA05BC">
        <w:tc>
          <w:tcPr>
            <w:tcW w:w="2952" w:type="dxa"/>
          </w:tcPr>
          <w:p w:rsidR="00731F28" w:rsidRPr="006232F6" w:rsidRDefault="00731F28" w:rsidP="00AA05BC">
            <w:r w:rsidRPr="00A7013A">
              <w:t>Technical Contact</w:t>
            </w:r>
          </w:p>
        </w:tc>
        <w:tc>
          <w:tcPr>
            <w:tcW w:w="2952" w:type="dxa"/>
          </w:tcPr>
          <w:p w:rsidR="00731F28" w:rsidRDefault="00731F28" w:rsidP="00AA05BC">
            <w:r>
              <w:t>0.3.0.4</w:t>
            </w:r>
          </w:p>
        </w:tc>
        <w:tc>
          <w:tcPr>
            <w:tcW w:w="2952" w:type="dxa"/>
          </w:tcPr>
          <w:p w:rsidR="00731F28" w:rsidRPr="006232F6" w:rsidRDefault="00731F28" w:rsidP="00AA05BC">
            <w:r>
              <w:t>4</w:t>
            </w:r>
          </w:p>
        </w:tc>
      </w:tr>
      <w:tr w:rsidR="00731F28" w:rsidRPr="006232F6" w:rsidTr="00AA05BC">
        <w:tc>
          <w:tcPr>
            <w:tcW w:w="2952" w:type="dxa"/>
          </w:tcPr>
          <w:p w:rsidR="00731F28" w:rsidRPr="006232F6" w:rsidRDefault="00731F28" w:rsidP="00AA05BC">
            <w:r>
              <w:t>Indoor Siren</w:t>
            </w:r>
          </w:p>
        </w:tc>
        <w:tc>
          <w:tcPr>
            <w:tcW w:w="2952" w:type="dxa"/>
          </w:tcPr>
          <w:p w:rsidR="00731F28" w:rsidRDefault="00731F28" w:rsidP="00AA05BC">
            <w:r>
              <w:t>0.1.0.5</w:t>
            </w:r>
          </w:p>
        </w:tc>
        <w:tc>
          <w:tcPr>
            <w:tcW w:w="2952" w:type="dxa"/>
          </w:tcPr>
          <w:p w:rsidR="00731F28" w:rsidRPr="006232F6" w:rsidRDefault="00731F28" w:rsidP="00AA05BC">
            <w:r>
              <w:t>2</w:t>
            </w:r>
          </w:p>
        </w:tc>
      </w:tr>
      <w:tr w:rsidR="00731F28" w:rsidRPr="006232F6" w:rsidTr="00AA05BC">
        <w:tc>
          <w:tcPr>
            <w:tcW w:w="2952" w:type="dxa"/>
          </w:tcPr>
          <w:p w:rsidR="00731F28" w:rsidRPr="006232F6" w:rsidRDefault="00731F28" w:rsidP="00AA05BC">
            <w:r>
              <w:t>Outdoor Siren</w:t>
            </w:r>
          </w:p>
        </w:tc>
        <w:tc>
          <w:tcPr>
            <w:tcW w:w="2952" w:type="dxa"/>
          </w:tcPr>
          <w:p w:rsidR="00731F28" w:rsidRDefault="00731F28" w:rsidP="00731F28">
            <w:r>
              <w:t>0.2.0.2</w:t>
            </w:r>
          </w:p>
        </w:tc>
        <w:tc>
          <w:tcPr>
            <w:tcW w:w="2952" w:type="dxa"/>
          </w:tcPr>
          <w:p w:rsidR="00731F28" w:rsidRPr="006232F6" w:rsidRDefault="00731F28" w:rsidP="00AA05BC">
            <w:r>
              <w:t>2</w:t>
            </w:r>
          </w:p>
        </w:tc>
      </w:tr>
      <w:tr w:rsidR="00731F28" w:rsidRPr="006232F6" w:rsidTr="00AA05BC">
        <w:tc>
          <w:tcPr>
            <w:tcW w:w="2952" w:type="dxa"/>
          </w:tcPr>
          <w:p w:rsidR="00731F28" w:rsidRPr="006232F6" w:rsidRDefault="00731F28" w:rsidP="00AA05BC">
            <w:r>
              <w:t>I/O Device</w:t>
            </w:r>
          </w:p>
        </w:tc>
        <w:tc>
          <w:tcPr>
            <w:tcW w:w="2952" w:type="dxa"/>
          </w:tcPr>
          <w:p w:rsidR="00731F28" w:rsidRPr="006232F6" w:rsidRDefault="00731F28" w:rsidP="00AA05BC">
            <w:r>
              <w:t>1.0.1.2</w:t>
            </w:r>
          </w:p>
        </w:tc>
        <w:tc>
          <w:tcPr>
            <w:tcW w:w="2952" w:type="dxa"/>
          </w:tcPr>
          <w:p w:rsidR="00731F28" w:rsidRPr="006232F6" w:rsidRDefault="00731F28" w:rsidP="00AA05BC">
            <w:r>
              <w:t>1</w:t>
            </w:r>
          </w:p>
        </w:tc>
      </w:tr>
      <w:tr w:rsidR="00731F28" w:rsidRPr="006232F6" w:rsidTr="00AA05BC">
        <w:tc>
          <w:tcPr>
            <w:tcW w:w="2952" w:type="dxa"/>
          </w:tcPr>
          <w:p w:rsidR="00731F28" w:rsidRPr="006232F6" w:rsidRDefault="00731F28" w:rsidP="00AA05BC">
            <w:r>
              <w:t>Keyfob</w:t>
            </w:r>
          </w:p>
        </w:tc>
        <w:tc>
          <w:tcPr>
            <w:tcW w:w="2952" w:type="dxa"/>
          </w:tcPr>
          <w:p w:rsidR="00731F28" w:rsidRPr="006232F6" w:rsidRDefault="00731F28" w:rsidP="00AA05BC">
            <w:r>
              <w:t>0.2.0.2</w:t>
            </w:r>
          </w:p>
        </w:tc>
        <w:tc>
          <w:tcPr>
            <w:tcW w:w="2952" w:type="dxa"/>
          </w:tcPr>
          <w:p w:rsidR="00731F28" w:rsidRPr="006232F6" w:rsidRDefault="00731F28" w:rsidP="00AA05BC">
            <w:r>
              <w:t>6</w:t>
            </w:r>
          </w:p>
        </w:tc>
      </w:tr>
    </w:tbl>
    <w:p w:rsidR="00731F28" w:rsidRDefault="00731F28" w:rsidP="00731F28">
      <w:pPr>
        <w:spacing w:after="0"/>
        <w:rPr>
          <w:rFonts w:asciiTheme="minorBidi" w:hAnsiTheme="minorBidi"/>
          <w:sz w:val="20"/>
          <w:szCs w:val="20"/>
          <w:u w:val="single"/>
        </w:rPr>
      </w:pPr>
    </w:p>
    <w:p w:rsidR="00731F28" w:rsidRPr="00483824" w:rsidRDefault="00731F28" w:rsidP="00731F28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483824">
        <w:rPr>
          <w:rFonts w:asciiTheme="minorBidi" w:hAnsiTheme="minorBidi"/>
          <w:sz w:val="20"/>
          <w:szCs w:val="20"/>
          <w:u w:val="single"/>
        </w:rPr>
        <w:t>Changes:</w:t>
      </w:r>
    </w:p>
    <w:p w:rsidR="007467BE" w:rsidRPr="00731F28" w:rsidRDefault="007467BE" w:rsidP="00AD563B">
      <w:pPr>
        <w:pStyle w:val="ListParagraph"/>
        <w:numPr>
          <w:ilvl w:val="0"/>
          <w:numId w:val="49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API support for refresh commands</w:t>
      </w:r>
    </w:p>
    <w:p w:rsidR="007467BE" w:rsidRPr="00731F28" w:rsidRDefault="007467BE" w:rsidP="00AD563B">
      <w:pPr>
        <w:pStyle w:val="ListParagraph"/>
        <w:numPr>
          <w:ilvl w:val="0"/>
          <w:numId w:val="49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API support for bypass command</w:t>
      </w:r>
    </w:p>
    <w:p w:rsidR="007467BE" w:rsidRPr="00731F28" w:rsidRDefault="007467BE" w:rsidP="00AD563B">
      <w:pPr>
        <w:pStyle w:val="ListParagraph"/>
        <w:numPr>
          <w:ilvl w:val="0"/>
          <w:numId w:val="49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API support for learn mechanism</w:t>
      </w:r>
    </w:p>
    <w:p w:rsidR="007467BE" w:rsidRPr="00731F28" w:rsidRDefault="007467BE" w:rsidP="00AD563B">
      <w:pPr>
        <w:pStyle w:val="ListParagraph"/>
        <w:numPr>
          <w:ilvl w:val="0"/>
          <w:numId w:val="49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support for PIR, Magnet, Technical, I/O Module, indoor siren, outdoor siren &amp; Keyfob</w:t>
      </w:r>
    </w:p>
    <w:p w:rsidR="007467BE" w:rsidRPr="00731F28" w:rsidRDefault="007467BE" w:rsidP="00AD563B">
      <w:pPr>
        <w:pStyle w:val="ListParagraph"/>
        <w:numPr>
          <w:ilvl w:val="0"/>
          <w:numId w:val="49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Reset is being made to the MCU after Configuration sending</w:t>
      </w:r>
    </w:p>
    <w:p w:rsidR="007467BE" w:rsidRPr="00731F28" w:rsidRDefault="007467BE" w:rsidP="00AD563B">
      <w:pPr>
        <w:pStyle w:val="ListParagraph"/>
        <w:numPr>
          <w:ilvl w:val="0"/>
          <w:numId w:val="49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Sabotage, Burglary, Panic &amp; Technical alarm support</w:t>
      </w:r>
    </w:p>
    <w:p w:rsidR="00731F28" w:rsidRDefault="00731F28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br w:type="page"/>
      </w:r>
    </w:p>
    <w:p w:rsidR="007467BE" w:rsidRPr="007467BE" w:rsidRDefault="007467BE" w:rsidP="00731F28">
      <w:pPr>
        <w:pStyle w:val="Heading2"/>
      </w:pPr>
      <w:bookmarkStart w:id="98" w:name="_Toc523816859"/>
      <w:r w:rsidRPr="007467BE">
        <w:lastRenderedPageBreak/>
        <w:t>Release Date: 4/5/2015</w:t>
      </w:r>
      <w:bookmarkEnd w:id="98"/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>SVN Location: https://subversion.ise.de/svn/gira/AlarmSystemApplications/Main/Sources/McuApi_New/tags/1.0.0.2</w:t>
      </w:r>
    </w:p>
    <w:p w:rsidR="007467BE" w:rsidRPr="00731F28" w:rsidRDefault="007467BE" w:rsidP="00731F28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31F28">
        <w:rPr>
          <w:rFonts w:asciiTheme="minorBidi" w:hAnsiTheme="minorBidi"/>
          <w:sz w:val="20"/>
          <w:szCs w:val="20"/>
          <w:u w:val="single"/>
        </w:rPr>
        <w:t>The Package includes:</w:t>
      </w:r>
    </w:p>
    <w:p w:rsidR="007467BE" w:rsidRPr="00731F28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proofErr w:type="spellStart"/>
      <w:r w:rsidRPr="00731F28">
        <w:rPr>
          <w:rFonts w:asciiTheme="minorBidi" w:hAnsiTheme="minorBidi"/>
          <w:sz w:val="20"/>
          <w:szCs w:val="20"/>
        </w:rPr>
        <w:t>CrowLibrary</w:t>
      </w:r>
      <w:proofErr w:type="spellEnd"/>
      <w:r w:rsidRPr="00731F28">
        <w:rPr>
          <w:rFonts w:asciiTheme="minorBidi" w:hAnsiTheme="minorBidi"/>
          <w:sz w:val="20"/>
          <w:szCs w:val="20"/>
        </w:rPr>
        <w:t xml:space="preserve"> Version 1.0.2.6</w:t>
      </w:r>
    </w:p>
    <w:p w:rsidR="007467BE" w:rsidRPr="00731F28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731F28">
        <w:rPr>
          <w:rFonts w:asciiTheme="minorBidi" w:hAnsiTheme="minorBidi"/>
          <w:sz w:val="20"/>
          <w:szCs w:val="20"/>
        </w:rPr>
        <w:t>IPMApplication</w:t>
      </w:r>
      <w:proofErr w:type="spellEnd"/>
      <w:r w:rsidRPr="00731F28">
        <w:rPr>
          <w:rFonts w:asciiTheme="minorBidi" w:hAnsiTheme="minorBidi"/>
          <w:sz w:val="20"/>
          <w:szCs w:val="20"/>
        </w:rPr>
        <w:t xml:space="preserve"> Version 1.0.0.2</w:t>
      </w:r>
    </w:p>
    <w:p w:rsidR="007467BE" w:rsidRPr="00731F28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Crow MCU Version 1.0.0.2</w:t>
      </w:r>
    </w:p>
    <w:p w:rsidR="007467BE" w:rsidRPr="00731F28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 xml:space="preserve">Crow MCU </w:t>
      </w:r>
      <w:proofErr w:type="spellStart"/>
      <w:r w:rsidRPr="00731F28">
        <w:rPr>
          <w:rFonts w:asciiTheme="minorBidi" w:hAnsiTheme="minorBidi"/>
          <w:sz w:val="20"/>
          <w:szCs w:val="20"/>
        </w:rPr>
        <w:t>UpdateFirmware</w:t>
      </w:r>
      <w:proofErr w:type="spellEnd"/>
      <w:r w:rsidRPr="00731F28">
        <w:rPr>
          <w:rFonts w:asciiTheme="minorBidi" w:hAnsiTheme="minorBidi"/>
          <w:sz w:val="20"/>
          <w:szCs w:val="20"/>
        </w:rPr>
        <w:t xml:space="preserve"> Version 1.3.1.40</w:t>
      </w:r>
    </w:p>
    <w:p w:rsidR="007467BE" w:rsidRPr="00731F28" w:rsidRDefault="007467BE" w:rsidP="00731F28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31F28">
        <w:rPr>
          <w:rFonts w:asciiTheme="minorBidi" w:hAnsiTheme="minorBidi"/>
          <w:sz w:val="20"/>
          <w:szCs w:val="20"/>
          <w:u w:val="single"/>
        </w:rPr>
        <w:t>Changes:</w:t>
      </w:r>
    </w:p>
    <w:p w:rsidR="007467BE" w:rsidRPr="00731F28" w:rsidRDefault="007467BE" w:rsidP="00AD563B">
      <w:pPr>
        <w:pStyle w:val="ListParagraph"/>
        <w:numPr>
          <w:ilvl w:val="0"/>
          <w:numId w:val="50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 xml:space="preserve">API support picture transfer via </w:t>
      </w:r>
      <w:proofErr w:type="spellStart"/>
      <w:r w:rsidRPr="00731F28">
        <w:rPr>
          <w:rFonts w:asciiTheme="minorBidi" w:hAnsiTheme="minorBidi"/>
          <w:sz w:val="20"/>
          <w:szCs w:val="20"/>
        </w:rPr>
        <w:t>pirCam</w:t>
      </w:r>
      <w:proofErr w:type="spellEnd"/>
    </w:p>
    <w:p w:rsidR="007467BE" w:rsidRPr="00731F28" w:rsidRDefault="007467BE" w:rsidP="00AD563B">
      <w:pPr>
        <w:pStyle w:val="ListParagraph"/>
        <w:numPr>
          <w:ilvl w:val="0"/>
          <w:numId w:val="50"/>
        </w:numPr>
        <w:rPr>
          <w:rFonts w:asciiTheme="minorBidi" w:hAnsiTheme="minorBidi"/>
          <w:sz w:val="20"/>
          <w:szCs w:val="20"/>
        </w:rPr>
      </w:pPr>
      <w:proofErr w:type="spellStart"/>
      <w:r w:rsidRPr="00731F28">
        <w:rPr>
          <w:rFonts w:asciiTheme="minorBidi" w:hAnsiTheme="minorBidi"/>
          <w:sz w:val="20"/>
          <w:szCs w:val="20"/>
        </w:rPr>
        <w:t>onConfigurationDone</w:t>
      </w:r>
      <w:proofErr w:type="spellEnd"/>
      <w:r w:rsidRPr="00731F28">
        <w:rPr>
          <w:rFonts w:asciiTheme="minorBidi" w:hAnsiTheme="minorBidi"/>
          <w:sz w:val="20"/>
          <w:szCs w:val="20"/>
        </w:rPr>
        <w:t xml:space="preserve"> event support</w:t>
      </w:r>
    </w:p>
    <w:p w:rsidR="007467BE" w:rsidRPr="00731F28" w:rsidRDefault="007467BE" w:rsidP="00AD563B">
      <w:pPr>
        <w:pStyle w:val="ListParagraph"/>
        <w:numPr>
          <w:ilvl w:val="0"/>
          <w:numId w:val="50"/>
        </w:numPr>
        <w:rPr>
          <w:rFonts w:asciiTheme="minorBidi" w:hAnsiTheme="minorBidi"/>
          <w:sz w:val="20"/>
          <w:szCs w:val="20"/>
        </w:rPr>
      </w:pPr>
      <w:proofErr w:type="spellStart"/>
      <w:r w:rsidRPr="00731F28">
        <w:rPr>
          <w:rFonts w:asciiTheme="minorBidi" w:hAnsiTheme="minorBidi"/>
          <w:sz w:val="20"/>
          <w:szCs w:val="20"/>
        </w:rPr>
        <w:t>UserCode</w:t>
      </w:r>
      <w:proofErr w:type="spellEnd"/>
      <w:r w:rsidRPr="00731F28">
        <w:rPr>
          <w:rFonts w:asciiTheme="minorBidi" w:hAnsiTheme="minorBidi"/>
          <w:sz w:val="20"/>
          <w:szCs w:val="20"/>
        </w:rPr>
        <w:t xml:space="preserve"> change control command support</w:t>
      </w:r>
    </w:p>
    <w:p w:rsidR="007467BE" w:rsidRPr="00731F28" w:rsidRDefault="007467BE" w:rsidP="00AD563B">
      <w:pPr>
        <w:pStyle w:val="ListParagraph"/>
        <w:numPr>
          <w:ilvl w:val="0"/>
          <w:numId w:val="50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Security Area parameter in Arm command support</w:t>
      </w:r>
    </w:p>
    <w:p w:rsidR="007467BE" w:rsidRPr="00731F28" w:rsidRDefault="007467BE" w:rsidP="00AD563B">
      <w:pPr>
        <w:pStyle w:val="ListParagraph"/>
        <w:numPr>
          <w:ilvl w:val="0"/>
          <w:numId w:val="50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the MCU sends events to the IP Module only after it receives IPM ready message</w:t>
      </w:r>
    </w:p>
    <w:p w:rsidR="007467BE" w:rsidRPr="00731F28" w:rsidRDefault="007467BE" w:rsidP="00AD563B">
      <w:pPr>
        <w:pStyle w:val="ListParagraph"/>
        <w:numPr>
          <w:ilvl w:val="0"/>
          <w:numId w:val="50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Added support for Component Event Command</w:t>
      </w:r>
    </w:p>
    <w:p w:rsidR="007467BE" w:rsidRPr="00731F28" w:rsidRDefault="007467BE" w:rsidP="00AD563B">
      <w:pPr>
        <w:pStyle w:val="ListParagraph"/>
        <w:numPr>
          <w:ilvl w:val="0"/>
          <w:numId w:val="50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Added support for Date/Time change command</w:t>
      </w:r>
    </w:p>
    <w:p w:rsidR="007467BE" w:rsidRPr="00731F28" w:rsidRDefault="007467BE" w:rsidP="00AD563B">
      <w:pPr>
        <w:pStyle w:val="ListParagraph"/>
        <w:numPr>
          <w:ilvl w:val="0"/>
          <w:numId w:val="50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Building &amp; Running instructions have been moved to docs folder</w:t>
      </w:r>
    </w:p>
    <w:p w:rsidR="007467BE" w:rsidRPr="00731F28" w:rsidRDefault="007467BE" w:rsidP="00AD563B">
      <w:pPr>
        <w:pStyle w:val="ListParagraph"/>
        <w:numPr>
          <w:ilvl w:val="0"/>
          <w:numId w:val="50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 xml:space="preserve">Added </w:t>
      </w:r>
      <w:proofErr w:type="spellStart"/>
      <w:r w:rsidRPr="00731F28">
        <w:rPr>
          <w:rFonts w:asciiTheme="minorBidi" w:hAnsiTheme="minorBidi"/>
          <w:sz w:val="20"/>
          <w:szCs w:val="20"/>
        </w:rPr>
        <w:t>UpdateFirmware</w:t>
      </w:r>
      <w:proofErr w:type="spellEnd"/>
      <w:r w:rsidRPr="00731F28">
        <w:rPr>
          <w:rFonts w:asciiTheme="minorBidi" w:hAnsiTheme="minorBidi"/>
          <w:sz w:val="20"/>
          <w:szCs w:val="20"/>
        </w:rPr>
        <w:t xml:space="preserve"> Application that support update to the MCU firmware and reset to the MCU.</w:t>
      </w:r>
    </w:p>
    <w:p w:rsidR="007467BE" w:rsidRPr="00731F28" w:rsidRDefault="007467BE" w:rsidP="00AD563B">
      <w:pPr>
        <w:pStyle w:val="ListParagraph"/>
        <w:numPr>
          <w:ilvl w:val="0"/>
          <w:numId w:val="50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 xml:space="preserve">Moved to folder </w:t>
      </w:r>
      <w:proofErr w:type="spellStart"/>
      <w:r w:rsidRPr="00731F28">
        <w:rPr>
          <w:rFonts w:asciiTheme="minorBidi" w:hAnsiTheme="minorBidi"/>
          <w:sz w:val="20"/>
          <w:szCs w:val="20"/>
        </w:rPr>
        <w:t>McuApi_New</w:t>
      </w:r>
      <w:proofErr w:type="spellEnd"/>
      <w:r w:rsidRPr="00731F28">
        <w:rPr>
          <w:rFonts w:asciiTheme="minorBidi" w:hAnsiTheme="minorBidi"/>
          <w:sz w:val="20"/>
          <w:szCs w:val="20"/>
        </w:rPr>
        <w:t xml:space="preserve"> - All versions will be deployed via tags</w:t>
      </w:r>
    </w:p>
    <w:p w:rsidR="00731F28" w:rsidRDefault="00731F28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br w:type="page"/>
      </w:r>
    </w:p>
    <w:p w:rsidR="007467BE" w:rsidRPr="007467BE" w:rsidRDefault="007467BE" w:rsidP="00731F28">
      <w:pPr>
        <w:pStyle w:val="Heading2"/>
      </w:pPr>
      <w:bookmarkStart w:id="99" w:name="_Toc523816860"/>
      <w:r w:rsidRPr="007467BE">
        <w:lastRenderedPageBreak/>
        <w:t>Release Date: 17/2/2015</w:t>
      </w:r>
      <w:bookmarkEnd w:id="99"/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>SVN Revision: https://subversion.ise.de/svn/gira/AlarmSystemApplications/Main/Sources/McuApi_New/tags/1.0.0.1</w:t>
      </w:r>
    </w:p>
    <w:p w:rsidR="007467BE" w:rsidRPr="00731F28" w:rsidRDefault="007467BE" w:rsidP="00731F28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31F28">
        <w:rPr>
          <w:rFonts w:asciiTheme="minorBidi" w:hAnsiTheme="minorBidi"/>
          <w:sz w:val="20"/>
          <w:szCs w:val="20"/>
          <w:u w:val="single"/>
        </w:rPr>
        <w:t>The Package includes:</w:t>
      </w:r>
    </w:p>
    <w:p w:rsidR="007467BE" w:rsidRPr="00731F28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proofErr w:type="spellStart"/>
      <w:r w:rsidRPr="00731F28">
        <w:rPr>
          <w:rFonts w:asciiTheme="minorBidi" w:hAnsiTheme="minorBidi"/>
          <w:sz w:val="20"/>
          <w:szCs w:val="20"/>
        </w:rPr>
        <w:t>CrowLibrary</w:t>
      </w:r>
      <w:proofErr w:type="spellEnd"/>
      <w:r w:rsidRPr="00731F28">
        <w:rPr>
          <w:rFonts w:asciiTheme="minorBidi" w:hAnsiTheme="minorBidi"/>
          <w:sz w:val="20"/>
          <w:szCs w:val="20"/>
        </w:rPr>
        <w:t xml:space="preserve"> Version 1.0.0.4</w:t>
      </w:r>
    </w:p>
    <w:p w:rsidR="007467BE" w:rsidRPr="00731F28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proofErr w:type="spellStart"/>
      <w:r w:rsidRPr="00731F28">
        <w:rPr>
          <w:rFonts w:asciiTheme="minorBidi" w:hAnsiTheme="minorBidi"/>
          <w:sz w:val="20"/>
          <w:szCs w:val="20"/>
        </w:rPr>
        <w:t>CrowDummyApp</w:t>
      </w:r>
      <w:proofErr w:type="spellEnd"/>
      <w:r w:rsidRPr="00731F28">
        <w:rPr>
          <w:rFonts w:asciiTheme="minorBidi" w:hAnsiTheme="minorBidi"/>
          <w:sz w:val="20"/>
          <w:szCs w:val="20"/>
        </w:rPr>
        <w:t xml:space="preserve"> Version 1.0.0.4</w:t>
      </w:r>
    </w:p>
    <w:p w:rsidR="007467BE" w:rsidRPr="00731F28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 xml:space="preserve">Crow </w:t>
      </w:r>
      <w:proofErr w:type="spellStart"/>
      <w:r w:rsidRPr="00731F28">
        <w:rPr>
          <w:rFonts w:asciiTheme="minorBidi" w:hAnsiTheme="minorBidi"/>
          <w:sz w:val="20"/>
          <w:szCs w:val="20"/>
        </w:rPr>
        <w:t>IPMApplication</w:t>
      </w:r>
      <w:proofErr w:type="spellEnd"/>
      <w:r w:rsidRPr="00731F28">
        <w:rPr>
          <w:rFonts w:asciiTheme="minorBidi" w:hAnsiTheme="minorBidi"/>
          <w:sz w:val="20"/>
          <w:szCs w:val="20"/>
        </w:rPr>
        <w:t xml:space="preserve"> Version 1.0.0.1</w:t>
      </w:r>
    </w:p>
    <w:p w:rsidR="007467BE" w:rsidRPr="00731F28" w:rsidRDefault="007467BE" w:rsidP="00731F28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31F28">
        <w:rPr>
          <w:rFonts w:asciiTheme="minorBidi" w:hAnsiTheme="minorBidi"/>
          <w:sz w:val="20"/>
          <w:szCs w:val="20"/>
          <w:u w:val="single"/>
        </w:rPr>
        <w:t xml:space="preserve"> Package compatibility: </w:t>
      </w:r>
    </w:p>
    <w:p w:rsidR="007467BE" w:rsidRPr="007467BE" w:rsidRDefault="007467BE" w:rsidP="00AD563B">
      <w:pPr>
        <w:pStyle w:val="ListParagraph"/>
        <w:numPr>
          <w:ilvl w:val="0"/>
          <w:numId w:val="35"/>
        </w:numPr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>Crow MCU Version 1.0.0.1</w:t>
      </w:r>
    </w:p>
    <w:p w:rsidR="007467BE" w:rsidRPr="007467BE" w:rsidRDefault="007467BE" w:rsidP="007467BE">
      <w:pPr>
        <w:rPr>
          <w:rFonts w:asciiTheme="minorBidi" w:hAnsiTheme="minorBidi"/>
          <w:sz w:val="20"/>
          <w:szCs w:val="20"/>
        </w:rPr>
      </w:pPr>
    </w:p>
    <w:p w:rsidR="007467BE" w:rsidRPr="00731F28" w:rsidRDefault="007467BE" w:rsidP="00731F28">
      <w:pPr>
        <w:spacing w:after="0"/>
        <w:rPr>
          <w:rFonts w:asciiTheme="minorBidi" w:hAnsiTheme="minorBidi"/>
          <w:sz w:val="20"/>
          <w:szCs w:val="20"/>
          <w:u w:val="single"/>
        </w:rPr>
      </w:pPr>
      <w:r w:rsidRPr="00731F28">
        <w:rPr>
          <w:rFonts w:asciiTheme="minorBidi" w:hAnsiTheme="minorBidi"/>
          <w:sz w:val="20"/>
          <w:szCs w:val="20"/>
          <w:u w:val="single"/>
        </w:rPr>
        <w:t>The Package Support the following:</w:t>
      </w:r>
    </w:p>
    <w:p w:rsidR="007467BE" w:rsidRPr="00731F28" w:rsidRDefault="007467BE" w:rsidP="00AD563B">
      <w:pPr>
        <w:pStyle w:val="ListParagraph"/>
        <w:numPr>
          <w:ilvl w:val="0"/>
          <w:numId w:val="51"/>
        </w:numPr>
        <w:spacing w:after="0"/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 xml:space="preserve">Sending XML configuration to MCU </w:t>
      </w:r>
    </w:p>
    <w:p w:rsidR="007467BE" w:rsidRPr="00731F28" w:rsidRDefault="007467BE" w:rsidP="00731F28">
      <w:pPr>
        <w:pStyle w:val="ListParagraph"/>
        <w:spacing w:after="0"/>
        <w:rPr>
          <w:rFonts w:asciiTheme="minorBidi" w:hAnsiTheme="minorBidi"/>
          <w:sz w:val="20"/>
          <w:szCs w:val="20"/>
        </w:rPr>
      </w:pPr>
      <w:r w:rsidRPr="00731F28">
        <w:rPr>
          <w:rFonts w:asciiTheme="minorBidi" w:hAnsiTheme="minorBidi"/>
          <w:sz w:val="20"/>
          <w:szCs w:val="20"/>
        </w:rPr>
        <w:t>XML supported nodes:</w:t>
      </w:r>
    </w:p>
    <w:p w:rsidR="007467BE" w:rsidRPr="007467BE" w:rsidRDefault="007467BE" w:rsidP="00731F28">
      <w:pPr>
        <w:spacing w:after="0"/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ab/>
        <w:t>a. 120 Components of Types:</w:t>
      </w:r>
    </w:p>
    <w:p w:rsidR="007467BE" w:rsidRPr="007467BE" w:rsidRDefault="007467BE" w:rsidP="00731F28">
      <w:pPr>
        <w:spacing w:after="0"/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ab/>
      </w:r>
      <w:r w:rsidRPr="007467BE">
        <w:rPr>
          <w:rFonts w:asciiTheme="minorBidi" w:hAnsiTheme="minorBidi"/>
          <w:sz w:val="20"/>
          <w:szCs w:val="20"/>
        </w:rPr>
        <w:tab/>
        <w:t>1) PIR</w:t>
      </w:r>
    </w:p>
    <w:p w:rsidR="007467BE" w:rsidRPr="007467BE" w:rsidRDefault="007467BE" w:rsidP="00731F28">
      <w:pPr>
        <w:spacing w:after="0"/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ab/>
      </w:r>
      <w:r w:rsidRPr="007467BE">
        <w:rPr>
          <w:rFonts w:asciiTheme="minorBidi" w:hAnsiTheme="minorBidi"/>
          <w:sz w:val="20"/>
          <w:szCs w:val="20"/>
        </w:rPr>
        <w:tab/>
        <w:t xml:space="preserve">2) </w:t>
      </w:r>
      <w:proofErr w:type="spellStart"/>
      <w:r w:rsidRPr="007467BE">
        <w:rPr>
          <w:rFonts w:asciiTheme="minorBidi" w:hAnsiTheme="minorBidi"/>
          <w:sz w:val="20"/>
          <w:szCs w:val="20"/>
        </w:rPr>
        <w:t>CamPir</w:t>
      </w:r>
      <w:proofErr w:type="spellEnd"/>
    </w:p>
    <w:p w:rsidR="007467BE" w:rsidRPr="007467BE" w:rsidRDefault="007467BE" w:rsidP="00731F28">
      <w:pPr>
        <w:spacing w:after="0"/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ab/>
      </w:r>
      <w:r w:rsidRPr="007467BE">
        <w:rPr>
          <w:rFonts w:asciiTheme="minorBidi" w:hAnsiTheme="minorBidi"/>
          <w:sz w:val="20"/>
          <w:szCs w:val="20"/>
        </w:rPr>
        <w:tab/>
        <w:t>3) GBD</w:t>
      </w:r>
    </w:p>
    <w:p w:rsidR="007467BE" w:rsidRPr="007467BE" w:rsidRDefault="007467BE" w:rsidP="00731F28">
      <w:pPr>
        <w:spacing w:after="0"/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ab/>
      </w:r>
      <w:r w:rsidRPr="007467BE">
        <w:rPr>
          <w:rFonts w:asciiTheme="minorBidi" w:hAnsiTheme="minorBidi"/>
          <w:sz w:val="20"/>
          <w:szCs w:val="20"/>
        </w:rPr>
        <w:tab/>
        <w:t>4) Technical Contact</w:t>
      </w:r>
    </w:p>
    <w:p w:rsidR="007467BE" w:rsidRPr="007467BE" w:rsidRDefault="007467BE" w:rsidP="00731F28">
      <w:pPr>
        <w:spacing w:after="0"/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ab/>
      </w:r>
      <w:r w:rsidRPr="007467BE">
        <w:rPr>
          <w:rFonts w:asciiTheme="minorBidi" w:hAnsiTheme="minorBidi"/>
          <w:sz w:val="20"/>
          <w:szCs w:val="20"/>
        </w:rPr>
        <w:tab/>
        <w:t>5) Magnet</w:t>
      </w:r>
    </w:p>
    <w:p w:rsidR="007467BE" w:rsidRPr="007467BE" w:rsidRDefault="007467BE" w:rsidP="00731F28">
      <w:pPr>
        <w:spacing w:after="0"/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ab/>
      </w:r>
      <w:r w:rsidRPr="007467BE">
        <w:rPr>
          <w:rFonts w:asciiTheme="minorBidi" w:hAnsiTheme="minorBidi"/>
          <w:sz w:val="20"/>
          <w:szCs w:val="20"/>
        </w:rPr>
        <w:tab/>
        <w:t>6) Indoor Siren</w:t>
      </w:r>
    </w:p>
    <w:p w:rsidR="007467BE" w:rsidRPr="007467BE" w:rsidRDefault="007467BE" w:rsidP="00731F28">
      <w:pPr>
        <w:spacing w:after="0"/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ab/>
      </w:r>
      <w:r w:rsidRPr="007467BE">
        <w:rPr>
          <w:rFonts w:asciiTheme="minorBidi" w:hAnsiTheme="minorBidi"/>
          <w:sz w:val="20"/>
          <w:szCs w:val="20"/>
        </w:rPr>
        <w:tab/>
        <w:t>7) Outdoor Siren</w:t>
      </w:r>
    </w:p>
    <w:p w:rsidR="007467BE" w:rsidRPr="007467BE" w:rsidRDefault="007467BE" w:rsidP="00731F28">
      <w:pPr>
        <w:spacing w:after="0"/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ab/>
      </w:r>
      <w:r w:rsidRPr="007467BE">
        <w:rPr>
          <w:rFonts w:asciiTheme="minorBidi" w:hAnsiTheme="minorBidi"/>
          <w:sz w:val="20"/>
          <w:szCs w:val="20"/>
        </w:rPr>
        <w:tab/>
        <w:t>8) IO Device.</w:t>
      </w:r>
    </w:p>
    <w:p w:rsidR="007467BE" w:rsidRPr="007467BE" w:rsidRDefault="007467BE" w:rsidP="00731F28">
      <w:pPr>
        <w:spacing w:after="0"/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ab/>
        <w:t>b. 64 Users</w:t>
      </w:r>
    </w:p>
    <w:p w:rsidR="007467BE" w:rsidRPr="007467BE" w:rsidRDefault="007467BE" w:rsidP="00731F28">
      <w:pPr>
        <w:spacing w:after="0"/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ab/>
        <w:t>c. 64 Keyfobs</w:t>
      </w:r>
    </w:p>
    <w:p w:rsidR="007467BE" w:rsidRPr="007467BE" w:rsidRDefault="007467BE" w:rsidP="00731F28">
      <w:pPr>
        <w:spacing w:after="0"/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ab/>
        <w:t>d. 1 Security Area.</w:t>
      </w:r>
    </w:p>
    <w:p w:rsidR="007467BE" w:rsidRPr="007467BE" w:rsidRDefault="007467BE" w:rsidP="00AD563B">
      <w:pPr>
        <w:pStyle w:val="ListParagraph"/>
        <w:numPr>
          <w:ilvl w:val="0"/>
          <w:numId w:val="51"/>
        </w:numPr>
        <w:spacing w:after="0"/>
        <w:rPr>
          <w:rFonts w:asciiTheme="minorBidi" w:hAnsiTheme="minorBidi"/>
          <w:sz w:val="20"/>
          <w:szCs w:val="20"/>
        </w:rPr>
      </w:pPr>
      <w:proofErr w:type="spellStart"/>
      <w:r w:rsidRPr="007467BE">
        <w:rPr>
          <w:rFonts w:asciiTheme="minorBidi" w:hAnsiTheme="minorBidi"/>
          <w:sz w:val="20"/>
          <w:szCs w:val="20"/>
        </w:rPr>
        <w:t>Keyfod</w:t>
      </w:r>
      <w:proofErr w:type="spellEnd"/>
      <w:r w:rsidRPr="007467BE">
        <w:rPr>
          <w:rFonts w:asciiTheme="minorBidi" w:hAnsiTheme="minorBidi"/>
          <w:sz w:val="20"/>
          <w:szCs w:val="20"/>
        </w:rPr>
        <w:t xml:space="preserve"> can Arm the Area 0 </w:t>
      </w:r>
    </w:p>
    <w:p w:rsidR="007467BE" w:rsidRPr="007467BE" w:rsidRDefault="007467BE" w:rsidP="00AD563B">
      <w:pPr>
        <w:pStyle w:val="ListParagraph"/>
        <w:numPr>
          <w:ilvl w:val="0"/>
          <w:numId w:val="51"/>
        </w:numPr>
        <w:spacing w:after="0"/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>Arm/Disarm Area 0 Command From API to the System</w:t>
      </w:r>
    </w:p>
    <w:p w:rsidR="007467BE" w:rsidRPr="007467BE" w:rsidRDefault="007467BE" w:rsidP="00AD563B">
      <w:pPr>
        <w:pStyle w:val="ListParagraph"/>
        <w:numPr>
          <w:ilvl w:val="0"/>
          <w:numId w:val="51"/>
        </w:numPr>
        <w:spacing w:after="0"/>
        <w:rPr>
          <w:rFonts w:asciiTheme="minorBidi" w:hAnsiTheme="minorBidi"/>
          <w:sz w:val="20"/>
          <w:szCs w:val="20"/>
        </w:rPr>
      </w:pPr>
      <w:r w:rsidRPr="007467BE">
        <w:rPr>
          <w:rFonts w:asciiTheme="minorBidi" w:hAnsiTheme="minorBidi"/>
          <w:sz w:val="20"/>
          <w:szCs w:val="20"/>
        </w:rPr>
        <w:t>Receiving event from Library</w:t>
      </w:r>
    </w:p>
    <w:p w:rsidR="007467BE" w:rsidRPr="004B1085" w:rsidRDefault="007467BE" w:rsidP="00AD563B">
      <w:pPr>
        <w:pStyle w:val="ListParagraph"/>
        <w:numPr>
          <w:ilvl w:val="0"/>
          <w:numId w:val="52"/>
        </w:numPr>
        <w:rPr>
          <w:rFonts w:asciiTheme="minorBidi" w:hAnsiTheme="minorBidi"/>
          <w:sz w:val="20"/>
          <w:szCs w:val="20"/>
        </w:rPr>
      </w:pPr>
      <w:r w:rsidRPr="004B1085">
        <w:rPr>
          <w:rFonts w:asciiTheme="minorBidi" w:hAnsiTheme="minorBidi"/>
          <w:sz w:val="20"/>
          <w:szCs w:val="20"/>
        </w:rPr>
        <w:t>Tamper Event (Sabotage)</w:t>
      </w:r>
    </w:p>
    <w:p w:rsidR="007467BE" w:rsidRPr="004B1085" w:rsidRDefault="007467BE" w:rsidP="00AD563B">
      <w:pPr>
        <w:pStyle w:val="ListParagraph"/>
        <w:numPr>
          <w:ilvl w:val="0"/>
          <w:numId w:val="52"/>
        </w:numPr>
        <w:rPr>
          <w:rFonts w:asciiTheme="minorBidi" w:hAnsiTheme="minorBidi"/>
          <w:sz w:val="20"/>
          <w:szCs w:val="20"/>
        </w:rPr>
      </w:pPr>
      <w:r w:rsidRPr="004B1085">
        <w:rPr>
          <w:rFonts w:asciiTheme="minorBidi" w:hAnsiTheme="minorBidi"/>
          <w:sz w:val="20"/>
          <w:szCs w:val="20"/>
        </w:rPr>
        <w:t>Detection Event (Burglary)</w:t>
      </w:r>
    </w:p>
    <w:p w:rsidR="007467BE" w:rsidRPr="004B1085" w:rsidRDefault="007467BE" w:rsidP="00AD563B">
      <w:pPr>
        <w:pStyle w:val="ListParagraph"/>
        <w:numPr>
          <w:ilvl w:val="0"/>
          <w:numId w:val="52"/>
        </w:numPr>
        <w:rPr>
          <w:rFonts w:asciiTheme="minorBidi" w:hAnsiTheme="minorBidi"/>
          <w:sz w:val="20"/>
          <w:szCs w:val="20"/>
        </w:rPr>
      </w:pPr>
      <w:r w:rsidRPr="004B1085">
        <w:rPr>
          <w:rFonts w:asciiTheme="minorBidi" w:hAnsiTheme="minorBidi"/>
          <w:sz w:val="20"/>
          <w:szCs w:val="20"/>
        </w:rPr>
        <w:t>Arming state changed.</w:t>
      </w:r>
    </w:p>
    <w:sectPr w:rsidR="007467BE" w:rsidRPr="004B1085" w:rsidSect="004F5CF5">
      <w:footerReference w:type="default" r:id="rId3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674" w:rsidRDefault="00954674" w:rsidP="00AF673B">
      <w:pPr>
        <w:spacing w:after="0" w:line="240" w:lineRule="auto"/>
      </w:pPr>
      <w:r>
        <w:separator/>
      </w:r>
    </w:p>
  </w:endnote>
  <w:endnote w:type="continuationSeparator" w:id="0">
    <w:p w:rsidR="00954674" w:rsidRDefault="00954674" w:rsidP="00AF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393235"/>
      <w:docPartObj>
        <w:docPartGallery w:val="Page Numbers (Bottom of Page)"/>
        <w:docPartUnique/>
      </w:docPartObj>
    </w:sdtPr>
    <w:sdtContent>
      <w:p w:rsidR="008B04E3" w:rsidRDefault="008B04E3" w:rsidP="00E91312">
        <w:pPr>
          <w:pStyle w:val="Footer"/>
          <w:jc w:val="center"/>
        </w:pPr>
        <w:fldSimple w:instr=" PAGE   \* MERGEFORMAT ">
          <w:r w:rsidR="00A26A5A">
            <w:rPr>
              <w:noProof/>
            </w:rPr>
            <w:t>4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674" w:rsidRDefault="00954674" w:rsidP="00AF673B">
      <w:pPr>
        <w:spacing w:after="0" w:line="240" w:lineRule="auto"/>
      </w:pPr>
      <w:r>
        <w:separator/>
      </w:r>
    </w:p>
  </w:footnote>
  <w:footnote w:type="continuationSeparator" w:id="0">
    <w:p w:rsidR="00954674" w:rsidRDefault="00954674" w:rsidP="00AF67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A67"/>
    <w:multiLevelType w:val="hybridMultilevel"/>
    <w:tmpl w:val="AE06B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63EBB"/>
    <w:multiLevelType w:val="hybridMultilevel"/>
    <w:tmpl w:val="290C2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07CCE"/>
    <w:multiLevelType w:val="hybridMultilevel"/>
    <w:tmpl w:val="9F68E6C4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641199B"/>
    <w:multiLevelType w:val="hybridMultilevel"/>
    <w:tmpl w:val="DCBE1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BF1057"/>
    <w:multiLevelType w:val="hybridMultilevel"/>
    <w:tmpl w:val="3A5C2E1A"/>
    <w:lvl w:ilvl="0" w:tplc="CFFEC37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C53285"/>
    <w:multiLevelType w:val="hybridMultilevel"/>
    <w:tmpl w:val="B97A0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8E4B23"/>
    <w:multiLevelType w:val="hybridMultilevel"/>
    <w:tmpl w:val="910C0EE0"/>
    <w:lvl w:ilvl="0" w:tplc="7C88D2D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ADE2507"/>
    <w:multiLevelType w:val="hybridMultilevel"/>
    <w:tmpl w:val="12882B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560313"/>
    <w:multiLevelType w:val="hybridMultilevel"/>
    <w:tmpl w:val="4F5CD796"/>
    <w:lvl w:ilvl="0" w:tplc="7C88D2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98351F"/>
    <w:multiLevelType w:val="hybridMultilevel"/>
    <w:tmpl w:val="6600A340"/>
    <w:lvl w:ilvl="0" w:tplc="7C88D2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F550F8"/>
    <w:multiLevelType w:val="hybridMultilevel"/>
    <w:tmpl w:val="04FA66E4"/>
    <w:lvl w:ilvl="0" w:tplc="7C88D2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56767C"/>
    <w:multiLevelType w:val="hybridMultilevel"/>
    <w:tmpl w:val="68560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EB4C95"/>
    <w:multiLevelType w:val="hybridMultilevel"/>
    <w:tmpl w:val="AE8EEE2A"/>
    <w:lvl w:ilvl="0" w:tplc="7C88D2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5C3CBF"/>
    <w:multiLevelType w:val="hybridMultilevel"/>
    <w:tmpl w:val="88383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B81CC9"/>
    <w:multiLevelType w:val="hybridMultilevel"/>
    <w:tmpl w:val="60425C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942E15"/>
    <w:multiLevelType w:val="hybridMultilevel"/>
    <w:tmpl w:val="3E7CA3EE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18D84C5D"/>
    <w:multiLevelType w:val="hybridMultilevel"/>
    <w:tmpl w:val="BF081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A7C3943"/>
    <w:multiLevelType w:val="hybridMultilevel"/>
    <w:tmpl w:val="5F5CC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B832B54"/>
    <w:multiLevelType w:val="hybridMultilevel"/>
    <w:tmpl w:val="6032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BB10254"/>
    <w:multiLevelType w:val="hybridMultilevel"/>
    <w:tmpl w:val="F586BF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DAB660D"/>
    <w:multiLevelType w:val="multilevel"/>
    <w:tmpl w:val="EB9EC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0730FF1"/>
    <w:multiLevelType w:val="hybridMultilevel"/>
    <w:tmpl w:val="A4D4EA9C"/>
    <w:lvl w:ilvl="0" w:tplc="7C88D2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0870477"/>
    <w:multiLevelType w:val="multilevel"/>
    <w:tmpl w:val="AA38D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3AE0907"/>
    <w:multiLevelType w:val="multilevel"/>
    <w:tmpl w:val="E844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696117B"/>
    <w:multiLevelType w:val="hybridMultilevel"/>
    <w:tmpl w:val="5128D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6AC4F48"/>
    <w:multiLevelType w:val="multilevel"/>
    <w:tmpl w:val="ECECD9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9654391"/>
    <w:multiLevelType w:val="multilevel"/>
    <w:tmpl w:val="511643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98178C1"/>
    <w:multiLevelType w:val="hybridMultilevel"/>
    <w:tmpl w:val="B5203700"/>
    <w:lvl w:ilvl="0" w:tplc="0E54194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BA1749D"/>
    <w:multiLevelType w:val="hybridMultilevel"/>
    <w:tmpl w:val="8284A1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CAB5494"/>
    <w:multiLevelType w:val="hybridMultilevel"/>
    <w:tmpl w:val="F8A462C6"/>
    <w:lvl w:ilvl="0" w:tplc="56E04F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D537D7D"/>
    <w:multiLevelType w:val="hybridMultilevel"/>
    <w:tmpl w:val="078A8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EC56860"/>
    <w:multiLevelType w:val="hybridMultilevel"/>
    <w:tmpl w:val="FF20FC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F8406EF"/>
    <w:multiLevelType w:val="hybridMultilevel"/>
    <w:tmpl w:val="68168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1845EB9"/>
    <w:multiLevelType w:val="hybridMultilevel"/>
    <w:tmpl w:val="6BE6BA96"/>
    <w:lvl w:ilvl="0" w:tplc="A7668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3EB7411"/>
    <w:multiLevelType w:val="hybridMultilevel"/>
    <w:tmpl w:val="DCAE8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5884F41"/>
    <w:multiLevelType w:val="hybridMultilevel"/>
    <w:tmpl w:val="745AFDF6"/>
    <w:lvl w:ilvl="0" w:tplc="7C88D2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63A0DCE"/>
    <w:multiLevelType w:val="hybridMultilevel"/>
    <w:tmpl w:val="7722F352"/>
    <w:lvl w:ilvl="0" w:tplc="7C88D2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7E9147B"/>
    <w:multiLevelType w:val="hybridMultilevel"/>
    <w:tmpl w:val="D5A22A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7EA3D0A"/>
    <w:multiLevelType w:val="hybridMultilevel"/>
    <w:tmpl w:val="DEEE13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7FA2631"/>
    <w:multiLevelType w:val="hybridMultilevel"/>
    <w:tmpl w:val="AE2EAE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93C7B37"/>
    <w:multiLevelType w:val="hybridMultilevel"/>
    <w:tmpl w:val="A5AE8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A256ED7"/>
    <w:multiLevelType w:val="hybridMultilevel"/>
    <w:tmpl w:val="05E0AA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CC4669D"/>
    <w:multiLevelType w:val="hybridMultilevel"/>
    <w:tmpl w:val="EA64AFCE"/>
    <w:lvl w:ilvl="0" w:tplc="734EFC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CCF0A4F"/>
    <w:multiLevelType w:val="hybridMultilevel"/>
    <w:tmpl w:val="605AE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D0775BF"/>
    <w:multiLevelType w:val="hybridMultilevel"/>
    <w:tmpl w:val="F98AA49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5">
    <w:nsid w:val="42E929B5"/>
    <w:multiLevelType w:val="hybridMultilevel"/>
    <w:tmpl w:val="5ED482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58251F4"/>
    <w:multiLevelType w:val="multilevel"/>
    <w:tmpl w:val="F71EE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45DC4DE0"/>
    <w:multiLevelType w:val="multilevel"/>
    <w:tmpl w:val="605AEC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5DE078E"/>
    <w:multiLevelType w:val="multilevel"/>
    <w:tmpl w:val="E64CA4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9">
    <w:nsid w:val="48256422"/>
    <w:multiLevelType w:val="hybridMultilevel"/>
    <w:tmpl w:val="63FE8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9F865C3"/>
    <w:multiLevelType w:val="hybridMultilevel"/>
    <w:tmpl w:val="B212FA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A0E3340"/>
    <w:multiLevelType w:val="hybridMultilevel"/>
    <w:tmpl w:val="78747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BFC48E9"/>
    <w:multiLevelType w:val="hybridMultilevel"/>
    <w:tmpl w:val="8B3E2BC2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3">
    <w:nsid w:val="4C9E06B2"/>
    <w:multiLevelType w:val="multilevel"/>
    <w:tmpl w:val="B322B4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4">
    <w:nsid w:val="4DCD660F"/>
    <w:multiLevelType w:val="hybridMultilevel"/>
    <w:tmpl w:val="D28845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DF86BF5"/>
    <w:multiLevelType w:val="hybridMultilevel"/>
    <w:tmpl w:val="8C4E04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0812A7C"/>
    <w:multiLevelType w:val="hybridMultilevel"/>
    <w:tmpl w:val="E70675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1130204"/>
    <w:multiLevelType w:val="hybridMultilevel"/>
    <w:tmpl w:val="FFAE4344"/>
    <w:lvl w:ilvl="0" w:tplc="7C88D2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2375AE8"/>
    <w:multiLevelType w:val="hybridMultilevel"/>
    <w:tmpl w:val="6BE6BA96"/>
    <w:lvl w:ilvl="0" w:tplc="A7668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2F951E9"/>
    <w:multiLevelType w:val="multilevel"/>
    <w:tmpl w:val="0F0476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0">
    <w:nsid w:val="535529A2"/>
    <w:multiLevelType w:val="hybridMultilevel"/>
    <w:tmpl w:val="4C9C7C6A"/>
    <w:lvl w:ilvl="0" w:tplc="73CE138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3DD1264"/>
    <w:multiLevelType w:val="hybridMultilevel"/>
    <w:tmpl w:val="8C54E17E"/>
    <w:lvl w:ilvl="0" w:tplc="7C88D2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4EC2349"/>
    <w:multiLevelType w:val="hybridMultilevel"/>
    <w:tmpl w:val="6A4C8302"/>
    <w:lvl w:ilvl="0" w:tplc="DB562B5A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3">
    <w:nsid w:val="557E0EE5"/>
    <w:multiLevelType w:val="hybridMultilevel"/>
    <w:tmpl w:val="3DDC8682"/>
    <w:lvl w:ilvl="0" w:tplc="18D638A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7564AB1"/>
    <w:multiLevelType w:val="hybridMultilevel"/>
    <w:tmpl w:val="D3D2CE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C545B90"/>
    <w:multiLevelType w:val="hybridMultilevel"/>
    <w:tmpl w:val="6BE6BA96"/>
    <w:lvl w:ilvl="0" w:tplc="A7668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21206FC"/>
    <w:multiLevelType w:val="hybridMultilevel"/>
    <w:tmpl w:val="4A46CA08"/>
    <w:lvl w:ilvl="0" w:tplc="2D0CA89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2E24861"/>
    <w:multiLevelType w:val="multilevel"/>
    <w:tmpl w:val="EB9EC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652B738D"/>
    <w:multiLevelType w:val="hybridMultilevel"/>
    <w:tmpl w:val="637E4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5C04C9E"/>
    <w:multiLevelType w:val="hybridMultilevel"/>
    <w:tmpl w:val="966E6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66A4F3D"/>
    <w:multiLevelType w:val="hybridMultilevel"/>
    <w:tmpl w:val="21644D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81423F8"/>
    <w:multiLevelType w:val="hybridMultilevel"/>
    <w:tmpl w:val="659A53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B427ED4"/>
    <w:multiLevelType w:val="hybridMultilevel"/>
    <w:tmpl w:val="572EE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BCC374E"/>
    <w:multiLevelType w:val="hybridMultilevel"/>
    <w:tmpl w:val="B2B41E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BE9092B"/>
    <w:multiLevelType w:val="hybridMultilevel"/>
    <w:tmpl w:val="CDB67EAC"/>
    <w:lvl w:ilvl="0" w:tplc="73CE138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70900743"/>
    <w:multiLevelType w:val="hybridMultilevel"/>
    <w:tmpl w:val="7C9E1958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6">
    <w:nsid w:val="720F761A"/>
    <w:multiLevelType w:val="hybridMultilevel"/>
    <w:tmpl w:val="129C71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21E300F"/>
    <w:multiLevelType w:val="hybridMultilevel"/>
    <w:tmpl w:val="F53C8B9A"/>
    <w:lvl w:ilvl="0" w:tplc="29D89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5A51244"/>
    <w:multiLevelType w:val="hybridMultilevel"/>
    <w:tmpl w:val="EEAE1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9D3563B"/>
    <w:multiLevelType w:val="hybridMultilevel"/>
    <w:tmpl w:val="BA8E8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C1874E1"/>
    <w:multiLevelType w:val="hybridMultilevel"/>
    <w:tmpl w:val="5A6E9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C3554AE"/>
    <w:multiLevelType w:val="hybridMultilevel"/>
    <w:tmpl w:val="D2A822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F3576A0"/>
    <w:multiLevelType w:val="hybridMultilevel"/>
    <w:tmpl w:val="387670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2"/>
  </w:num>
  <w:num w:numId="3">
    <w:abstractNumId w:val="13"/>
  </w:num>
  <w:num w:numId="4">
    <w:abstractNumId w:val="48"/>
  </w:num>
  <w:num w:numId="5">
    <w:abstractNumId w:val="34"/>
  </w:num>
  <w:num w:numId="6">
    <w:abstractNumId w:val="55"/>
  </w:num>
  <w:num w:numId="7">
    <w:abstractNumId w:val="59"/>
  </w:num>
  <w:num w:numId="8">
    <w:abstractNumId w:val="45"/>
  </w:num>
  <w:num w:numId="9">
    <w:abstractNumId w:val="41"/>
  </w:num>
  <w:num w:numId="10">
    <w:abstractNumId w:val="51"/>
  </w:num>
  <w:num w:numId="11">
    <w:abstractNumId w:val="21"/>
  </w:num>
  <w:num w:numId="12">
    <w:abstractNumId w:val="37"/>
  </w:num>
  <w:num w:numId="13">
    <w:abstractNumId w:val="72"/>
  </w:num>
  <w:num w:numId="14">
    <w:abstractNumId w:val="19"/>
  </w:num>
  <w:num w:numId="15">
    <w:abstractNumId w:val="16"/>
  </w:num>
  <w:num w:numId="16">
    <w:abstractNumId w:val="10"/>
  </w:num>
  <w:num w:numId="17">
    <w:abstractNumId w:val="54"/>
  </w:num>
  <w:num w:numId="18">
    <w:abstractNumId w:val="28"/>
  </w:num>
  <w:num w:numId="19">
    <w:abstractNumId w:val="56"/>
  </w:num>
  <w:num w:numId="20">
    <w:abstractNumId w:val="64"/>
  </w:num>
  <w:num w:numId="21">
    <w:abstractNumId w:val="17"/>
  </w:num>
  <w:num w:numId="22">
    <w:abstractNumId w:val="73"/>
  </w:num>
  <w:num w:numId="23">
    <w:abstractNumId w:val="14"/>
  </w:num>
  <w:num w:numId="24">
    <w:abstractNumId w:val="69"/>
  </w:num>
  <w:num w:numId="25">
    <w:abstractNumId w:val="7"/>
  </w:num>
  <w:num w:numId="26">
    <w:abstractNumId w:val="40"/>
  </w:num>
  <w:num w:numId="27">
    <w:abstractNumId w:val="39"/>
  </w:num>
  <w:num w:numId="28">
    <w:abstractNumId w:val="53"/>
  </w:num>
  <w:num w:numId="29">
    <w:abstractNumId w:val="0"/>
  </w:num>
  <w:num w:numId="30">
    <w:abstractNumId w:val="36"/>
  </w:num>
  <w:num w:numId="31">
    <w:abstractNumId w:val="71"/>
  </w:num>
  <w:num w:numId="32">
    <w:abstractNumId w:val="31"/>
  </w:num>
  <w:num w:numId="33">
    <w:abstractNumId w:val="24"/>
  </w:num>
  <w:num w:numId="34">
    <w:abstractNumId w:val="57"/>
  </w:num>
  <w:num w:numId="35">
    <w:abstractNumId w:val="8"/>
  </w:num>
  <w:num w:numId="36">
    <w:abstractNumId w:val="76"/>
  </w:num>
  <w:num w:numId="37">
    <w:abstractNumId w:val="11"/>
  </w:num>
  <w:num w:numId="38">
    <w:abstractNumId w:val="70"/>
  </w:num>
  <w:num w:numId="39">
    <w:abstractNumId w:val="82"/>
  </w:num>
  <w:num w:numId="40">
    <w:abstractNumId w:val="68"/>
  </w:num>
  <w:num w:numId="41">
    <w:abstractNumId w:val="32"/>
  </w:num>
  <w:num w:numId="42">
    <w:abstractNumId w:val="25"/>
  </w:num>
  <w:num w:numId="43">
    <w:abstractNumId w:val="49"/>
  </w:num>
  <w:num w:numId="44">
    <w:abstractNumId w:val="26"/>
  </w:num>
  <w:num w:numId="45">
    <w:abstractNumId w:val="80"/>
  </w:num>
  <w:num w:numId="46">
    <w:abstractNumId w:val="81"/>
  </w:num>
  <w:num w:numId="47">
    <w:abstractNumId w:val="43"/>
  </w:num>
  <w:num w:numId="48">
    <w:abstractNumId w:val="47"/>
  </w:num>
  <w:num w:numId="49">
    <w:abstractNumId w:val="5"/>
  </w:num>
  <w:num w:numId="50">
    <w:abstractNumId w:val="79"/>
  </w:num>
  <w:num w:numId="51">
    <w:abstractNumId w:val="78"/>
  </w:num>
  <w:num w:numId="52">
    <w:abstractNumId w:val="6"/>
  </w:num>
  <w:num w:numId="53">
    <w:abstractNumId w:val="38"/>
  </w:num>
  <w:num w:numId="54">
    <w:abstractNumId w:val="35"/>
  </w:num>
  <w:num w:numId="55">
    <w:abstractNumId w:val="9"/>
  </w:num>
  <w:num w:numId="56">
    <w:abstractNumId w:val="61"/>
  </w:num>
  <w:num w:numId="57">
    <w:abstractNumId w:val="23"/>
  </w:num>
  <w:num w:numId="58">
    <w:abstractNumId w:val="67"/>
  </w:num>
  <w:num w:numId="59">
    <w:abstractNumId w:val="46"/>
  </w:num>
  <w:num w:numId="60">
    <w:abstractNumId w:val="20"/>
  </w:num>
  <w:num w:numId="61">
    <w:abstractNumId w:val="50"/>
  </w:num>
  <w:num w:numId="62">
    <w:abstractNumId w:val="30"/>
  </w:num>
  <w:num w:numId="63">
    <w:abstractNumId w:val="1"/>
  </w:num>
  <w:num w:numId="64">
    <w:abstractNumId w:val="18"/>
  </w:num>
  <w:num w:numId="65">
    <w:abstractNumId w:val="29"/>
  </w:num>
  <w:num w:numId="66">
    <w:abstractNumId w:val="60"/>
  </w:num>
  <w:num w:numId="67">
    <w:abstractNumId w:val="75"/>
  </w:num>
  <w:num w:numId="68">
    <w:abstractNumId w:val="44"/>
  </w:num>
  <w:num w:numId="69">
    <w:abstractNumId w:val="52"/>
  </w:num>
  <w:num w:numId="70">
    <w:abstractNumId w:val="3"/>
  </w:num>
  <w:num w:numId="71">
    <w:abstractNumId w:val="27"/>
  </w:num>
  <w:num w:numId="72">
    <w:abstractNumId w:val="22"/>
  </w:num>
  <w:num w:numId="73">
    <w:abstractNumId w:val="65"/>
  </w:num>
  <w:num w:numId="74">
    <w:abstractNumId w:val="4"/>
  </w:num>
  <w:num w:numId="75">
    <w:abstractNumId w:val="77"/>
  </w:num>
  <w:num w:numId="76">
    <w:abstractNumId w:val="63"/>
  </w:num>
  <w:num w:numId="77">
    <w:abstractNumId w:val="42"/>
  </w:num>
  <w:num w:numId="78">
    <w:abstractNumId w:val="66"/>
  </w:num>
  <w:num w:numId="79">
    <w:abstractNumId w:val="58"/>
  </w:num>
  <w:num w:numId="80">
    <w:abstractNumId w:val="33"/>
  </w:num>
  <w:num w:numId="81">
    <w:abstractNumId w:val="15"/>
  </w:num>
  <w:num w:numId="82">
    <w:abstractNumId w:val="2"/>
  </w:num>
  <w:num w:numId="83">
    <w:abstractNumId w:val="74"/>
  </w:num>
  <w:numIdMacAtCleanup w:val="7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1A2A"/>
    <w:rsid w:val="00001E87"/>
    <w:rsid w:val="00002059"/>
    <w:rsid w:val="00003766"/>
    <w:rsid w:val="00005BE9"/>
    <w:rsid w:val="00007ED6"/>
    <w:rsid w:val="000109D9"/>
    <w:rsid w:val="00010C14"/>
    <w:rsid w:val="00011FE4"/>
    <w:rsid w:val="00014716"/>
    <w:rsid w:val="00014DAD"/>
    <w:rsid w:val="00016399"/>
    <w:rsid w:val="000167F5"/>
    <w:rsid w:val="000211EA"/>
    <w:rsid w:val="00021D7C"/>
    <w:rsid w:val="00021F32"/>
    <w:rsid w:val="00022E68"/>
    <w:rsid w:val="00025C38"/>
    <w:rsid w:val="00027926"/>
    <w:rsid w:val="00030AD8"/>
    <w:rsid w:val="00030B50"/>
    <w:rsid w:val="00031BB3"/>
    <w:rsid w:val="000333A1"/>
    <w:rsid w:val="0003569C"/>
    <w:rsid w:val="00036488"/>
    <w:rsid w:val="00036C2E"/>
    <w:rsid w:val="00037B4A"/>
    <w:rsid w:val="00040BEE"/>
    <w:rsid w:val="00041E60"/>
    <w:rsid w:val="000423F4"/>
    <w:rsid w:val="00042B5E"/>
    <w:rsid w:val="00042D8B"/>
    <w:rsid w:val="00043FFD"/>
    <w:rsid w:val="00044210"/>
    <w:rsid w:val="000448F1"/>
    <w:rsid w:val="000449C2"/>
    <w:rsid w:val="00044A25"/>
    <w:rsid w:val="000453A8"/>
    <w:rsid w:val="000458DA"/>
    <w:rsid w:val="00046CEA"/>
    <w:rsid w:val="000500FE"/>
    <w:rsid w:val="00052A31"/>
    <w:rsid w:val="000539D7"/>
    <w:rsid w:val="00055AE3"/>
    <w:rsid w:val="00056B24"/>
    <w:rsid w:val="00062423"/>
    <w:rsid w:val="000634FB"/>
    <w:rsid w:val="00063BAC"/>
    <w:rsid w:val="000640F5"/>
    <w:rsid w:val="00067B31"/>
    <w:rsid w:val="00070691"/>
    <w:rsid w:val="000728F0"/>
    <w:rsid w:val="00073169"/>
    <w:rsid w:val="00074889"/>
    <w:rsid w:val="00074945"/>
    <w:rsid w:val="00074CD9"/>
    <w:rsid w:val="00076A31"/>
    <w:rsid w:val="00076F83"/>
    <w:rsid w:val="000776FC"/>
    <w:rsid w:val="000808B3"/>
    <w:rsid w:val="00080DD4"/>
    <w:rsid w:val="00081159"/>
    <w:rsid w:val="00081782"/>
    <w:rsid w:val="00084C8B"/>
    <w:rsid w:val="0008558C"/>
    <w:rsid w:val="0008626E"/>
    <w:rsid w:val="00087D98"/>
    <w:rsid w:val="00092BFC"/>
    <w:rsid w:val="000A37D1"/>
    <w:rsid w:val="000A5336"/>
    <w:rsid w:val="000A5444"/>
    <w:rsid w:val="000A7673"/>
    <w:rsid w:val="000B094F"/>
    <w:rsid w:val="000B0F38"/>
    <w:rsid w:val="000B1DFD"/>
    <w:rsid w:val="000B2CA3"/>
    <w:rsid w:val="000B4DE9"/>
    <w:rsid w:val="000B76F5"/>
    <w:rsid w:val="000B7B00"/>
    <w:rsid w:val="000C201F"/>
    <w:rsid w:val="000C2F1F"/>
    <w:rsid w:val="000C4151"/>
    <w:rsid w:val="000D0754"/>
    <w:rsid w:val="000D1312"/>
    <w:rsid w:val="000D2DB1"/>
    <w:rsid w:val="000D4C5F"/>
    <w:rsid w:val="000D5037"/>
    <w:rsid w:val="000D64FC"/>
    <w:rsid w:val="000D7D0A"/>
    <w:rsid w:val="000E06E0"/>
    <w:rsid w:val="000E15E6"/>
    <w:rsid w:val="000E4E3F"/>
    <w:rsid w:val="000E6D4F"/>
    <w:rsid w:val="000F0E48"/>
    <w:rsid w:val="000F281D"/>
    <w:rsid w:val="000F4860"/>
    <w:rsid w:val="000F52A2"/>
    <w:rsid w:val="000F67F2"/>
    <w:rsid w:val="000F6DAD"/>
    <w:rsid w:val="0010274E"/>
    <w:rsid w:val="00107BCB"/>
    <w:rsid w:val="00112225"/>
    <w:rsid w:val="00112EA1"/>
    <w:rsid w:val="001132CB"/>
    <w:rsid w:val="00113E6C"/>
    <w:rsid w:val="00114BE1"/>
    <w:rsid w:val="0011602E"/>
    <w:rsid w:val="001173C9"/>
    <w:rsid w:val="00117A82"/>
    <w:rsid w:val="00117CD6"/>
    <w:rsid w:val="00122149"/>
    <w:rsid w:val="00122DF5"/>
    <w:rsid w:val="001266CB"/>
    <w:rsid w:val="0012724B"/>
    <w:rsid w:val="00127685"/>
    <w:rsid w:val="00131FFC"/>
    <w:rsid w:val="001325C7"/>
    <w:rsid w:val="00133CF9"/>
    <w:rsid w:val="001354F1"/>
    <w:rsid w:val="00135E22"/>
    <w:rsid w:val="00143447"/>
    <w:rsid w:val="00146A27"/>
    <w:rsid w:val="001528C6"/>
    <w:rsid w:val="00152CFE"/>
    <w:rsid w:val="00155E0B"/>
    <w:rsid w:val="00157CF9"/>
    <w:rsid w:val="001605EB"/>
    <w:rsid w:val="00162BC3"/>
    <w:rsid w:val="00163505"/>
    <w:rsid w:val="00163E5C"/>
    <w:rsid w:val="00171096"/>
    <w:rsid w:val="001714EC"/>
    <w:rsid w:val="00172A42"/>
    <w:rsid w:val="001736CD"/>
    <w:rsid w:val="00173F2C"/>
    <w:rsid w:val="001740E6"/>
    <w:rsid w:val="00175BD8"/>
    <w:rsid w:val="00177452"/>
    <w:rsid w:val="0018335F"/>
    <w:rsid w:val="001873F4"/>
    <w:rsid w:val="001877D5"/>
    <w:rsid w:val="00190477"/>
    <w:rsid w:val="00192D8C"/>
    <w:rsid w:val="00194015"/>
    <w:rsid w:val="00194AF4"/>
    <w:rsid w:val="00196878"/>
    <w:rsid w:val="00196F5C"/>
    <w:rsid w:val="001A1C06"/>
    <w:rsid w:val="001A2290"/>
    <w:rsid w:val="001A241D"/>
    <w:rsid w:val="001A2528"/>
    <w:rsid w:val="001A6B73"/>
    <w:rsid w:val="001A7B65"/>
    <w:rsid w:val="001A7C17"/>
    <w:rsid w:val="001B1059"/>
    <w:rsid w:val="001B1F22"/>
    <w:rsid w:val="001B3C6F"/>
    <w:rsid w:val="001B5FB9"/>
    <w:rsid w:val="001B6A80"/>
    <w:rsid w:val="001B765D"/>
    <w:rsid w:val="001C016B"/>
    <w:rsid w:val="001C3E72"/>
    <w:rsid w:val="001C4BD8"/>
    <w:rsid w:val="001C5142"/>
    <w:rsid w:val="001C649F"/>
    <w:rsid w:val="001D5F9E"/>
    <w:rsid w:val="001D6464"/>
    <w:rsid w:val="001D6E53"/>
    <w:rsid w:val="001D6F45"/>
    <w:rsid w:val="001E0C21"/>
    <w:rsid w:val="001E1C58"/>
    <w:rsid w:val="001E3349"/>
    <w:rsid w:val="001F112E"/>
    <w:rsid w:val="001F2B24"/>
    <w:rsid w:val="001F7E8D"/>
    <w:rsid w:val="00203217"/>
    <w:rsid w:val="00203CDB"/>
    <w:rsid w:val="0020424F"/>
    <w:rsid w:val="00204261"/>
    <w:rsid w:val="002078C4"/>
    <w:rsid w:val="00212033"/>
    <w:rsid w:val="00213CC3"/>
    <w:rsid w:val="002202E2"/>
    <w:rsid w:val="00220C99"/>
    <w:rsid w:val="00221633"/>
    <w:rsid w:val="002224DB"/>
    <w:rsid w:val="00222E74"/>
    <w:rsid w:val="002231B4"/>
    <w:rsid w:val="002238E7"/>
    <w:rsid w:val="00225B2C"/>
    <w:rsid w:val="002261FB"/>
    <w:rsid w:val="002269F7"/>
    <w:rsid w:val="00227086"/>
    <w:rsid w:val="00227AC8"/>
    <w:rsid w:val="0023099C"/>
    <w:rsid w:val="00230D34"/>
    <w:rsid w:val="00231C9D"/>
    <w:rsid w:val="002322AC"/>
    <w:rsid w:val="00232775"/>
    <w:rsid w:val="00232AAC"/>
    <w:rsid w:val="00232FC7"/>
    <w:rsid w:val="00233915"/>
    <w:rsid w:val="00233F1C"/>
    <w:rsid w:val="00237189"/>
    <w:rsid w:val="002407B2"/>
    <w:rsid w:val="00241AF6"/>
    <w:rsid w:val="00243A4C"/>
    <w:rsid w:val="00246A0E"/>
    <w:rsid w:val="00246AF5"/>
    <w:rsid w:val="00251F1D"/>
    <w:rsid w:val="00252C53"/>
    <w:rsid w:val="00257031"/>
    <w:rsid w:val="0026196B"/>
    <w:rsid w:val="002619FE"/>
    <w:rsid w:val="00264386"/>
    <w:rsid w:val="00264CCE"/>
    <w:rsid w:val="00270472"/>
    <w:rsid w:val="00271202"/>
    <w:rsid w:val="0027126D"/>
    <w:rsid w:val="00275259"/>
    <w:rsid w:val="00275BB5"/>
    <w:rsid w:val="002760F2"/>
    <w:rsid w:val="0027762E"/>
    <w:rsid w:val="002779F1"/>
    <w:rsid w:val="00286E2C"/>
    <w:rsid w:val="0028757C"/>
    <w:rsid w:val="00287DCA"/>
    <w:rsid w:val="002944C3"/>
    <w:rsid w:val="00294FBF"/>
    <w:rsid w:val="00296A9E"/>
    <w:rsid w:val="002A06D1"/>
    <w:rsid w:val="002A278B"/>
    <w:rsid w:val="002A5086"/>
    <w:rsid w:val="002A623C"/>
    <w:rsid w:val="002A62A7"/>
    <w:rsid w:val="002B03C0"/>
    <w:rsid w:val="002B0A2F"/>
    <w:rsid w:val="002B2555"/>
    <w:rsid w:val="002B308F"/>
    <w:rsid w:val="002B3A5C"/>
    <w:rsid w:val="002B4D8A"/>
    <w:rsid w:val="002B630F"/>
    <w:rsid w:val="002C679E"/>
    <w:rsid w:val="002D0FCA"/>
    <w:rsid w:val="002D14A7"/>
    <w:rsid w:val="002D2AC3"/>
    <w:rsid w:val="002D69C1"/>
    <w:rsid w:val="002E3BE5"/>
    <w:rsid w:val="002E4BC4"/>
    <w:rsid w:val="002E6B76"/>
    <w:rsid w:val="002E7920"/>
    <w:rsid w:val="002E798D"/>
    <w:rsid w:val="002F0BDD"/>
    <w:rsid w:val="002F1CB4"/>
    <w:rsid w:val="002F2C31"/>
    <w:rsid w:val="002F61B6"/>
    <w:rsid w:val="002F7EED"/>
    <w:rsid w:val="003009F3"/>
    <w:rsid w:val="00300E10"/>
    <w:rsid w:val="00302200"/>
    <w:rsid w:val="003034F6"/>
    <w:rsid w:val="00303B78"/>
    <w:rsid w:val="00304609"/>
    <w:rsid w:val="00304C8E"/>
    <w:rsid w:val="0030789F"/>
    <w:rsid w:val="00312042"/>
    <w:rsid w:val="003131F6"/>
    <w:rsid w:val="00313C7A"/>
    <w:rsid w:val="003218F9"/>
    <w:rsid w:val="00321BAF"/>
    <w:rsid w:val="0032445B"/>
    <w:rsid w:val="00324DDC"/>
    <w:rsid w:val="00327850"/>
    <w:rsid w:val="00331925"/>
    <w:rsid w:val="003346C7"/>
    <w:rsid w:val="003364CE"/>
    <w:rsid w:val="003373B5"/>
    <w:rsid w:val="003374EF"/>
    <w:rsid w:val="00340620"/>
    <w:rsid w:val="00341B42"/>
    <w:rsid w:val="003424CD"/>
    <w:rsid w:val="00343051"/>
    <w:rsid w:val="00344E22"/>
    <w:rsid w:val="0034531F"/>
    <w:rsid w:val="00352951"/>
    <w:rsid w:val="003537D7"/>
    <w:rsid w:val="00353825"/>
    <w:rsid w:val="00353920"/>
    <w:rsid w:val="00353A36"/>
    <w:rsid w:val="0035489F"/>
    <w:rsid w:val="003550B8"/>
    <w:rsid w:val="00355C6D"/>
    <w:rsid w:val="00356450"/>
    <w:rsid w:val="00357316"/>
    <w:rsid w:val="00362794"/>
    <w:rsid w:val="0037138E"/>
    <w:rsid w:val="00373856"/>
    <w:rsid w:val="00375DC2"/>
    <w:rsid w:val="00375F7B"/>
    <w:rsid w:val="003814D2"/>
    <w:rsid w:val="003815D3"/>
    <w:rsid w:val="00381FBE"/>
    <w:rsid w:val="00382DFB"/>
    <w:rsid w:val="00383F01"/>
    <w:rsid w:val="00386D6B"/>
    <w:rsid w:val="003870F8"/>
    <w:rsid w:val="0039068C"/>
    <w:rsid w:val="00393DB0"/>
    <w:rsid w:val="00395204"/>
    <w:rsid w:val="0039617D"/>
    <w:rsid w:val="0039638F"/>
    <w:rsid w:val="003A0945"/>
    <w:rsid w:val="003A144A"/>
    <w:rsid w:val="003A1CD7"/>
    <w:rsid w:val="003A29ED"/>
    <w:rsid w:val="003A306A"/>
    <w:rsid w:val="003A3C79"/>
    <w:rsid w:val="003A3D32"/>
    <w:rsid w:val="003A6856"/>
    <w:rsid w:val="003A7644"/>
    <w:rsid w:val="003B41B1"/>
    <w:rsid w:val="003B4787"/>
    <w:rsid w:val="003B525E"/>
    <w:rsid w:val="003B765A"/>
    <w:rsid w:val="003B7C1A"/>
    <w:rsid w:val="003C2A3C"/>
    <w:rsid w:val="003C439B"/>
    <w:rsid w:val="003C5DA9"/>
    <w:rsid w:val="003C63AD"/>
    <w:rsid w:val="003C7F3D"/>
    <w:rsid w:val="003D02A7"/>
    <w:rsid w:val="003D1C8B"/>
    <w:rsid w:val="003D3E16"/>
    <w:rsid w:val="003E037A"/>
    <w:rsid w:val="003E4202"/>
    <w:rsid w:val="003E45BD"/>
    <w:rsid w:val="003E59DE"/>
    <w:rsid w:val="003E5D74"/>
    <w:rsid w:val="003E7308"/>
    <w:rsid w:val="003E77B3"/>
    <w:rsid w:val="003F2EC8"/>
    <w:rsid w:val="003F50FA"/>
    <w:rsid w:val="003F642F"/>
    <w:rsid w:val="003F6B71"/>
    <w:rsid w:val="003F7C08"/>
    <w:rsid w:val="00400F07"/>
    <w:rsid w:val="00401F33"/>
    <w:rsid w:val="00402148"/>
    <w:rsid w:val="004068B2"/>
    <w:rsid w:val="00411816"/>
    <w:rsid w:val="0041379A"/>
    <w:rsid w:val="0041382D"/>
    <w:rsid w:val="00417B10"/>
    <w:rsid w:val="00417F15"/>
    <w:rsid w:val="00417F4C"/>
    <w:rsid w:val="0042132D"/>
    <w:rsid w:val="004219CC"/>
    <w:rsid w:val="00421A43"/>
    <w:rsid w:val="00424A81"/>
    <w:rsid w:val="004261B8"/>
    <w:rsid w:val="00427323"/>
    <w:rsid w:val="0042741D"/>
    <w:rsid w:val="00427682"/>
    <w:rsid w:val="004312DD"/>
    <w:rsid w:val="00432891"/>
    <w:rsid w:val="00434098"/>
    <w:rsid w:val="0043421C"/>
    <w:rsid w:val="00435422"/>
    <w:rsid w:val="004374B1"/>
    <w:rsid w:val="00437E6F"/>
    <w:rsid w:val="004419E0"/>
    <w:rsid w:val="004458F2"/>
    <w:rsid w:val="00445CD1"/>
    <w:rsid w:val="00452545"/>
    <w:rsid w:val="00452603"/>
    <w:rsid w:val="0045261B"/>
    <w:rsid w:val="00453DFC"/>
    <w:rsid w:val="00455CF4"/>
    <w:rsid w:val="00463F0C"/>
    <w:rsid w:val="0046493D"/>
    <w:rsid w:val="00466938"/>
    <w:rsid w:val="00467B21"/>
    <w:rsid w:val="0047015F"/>
    <w:rsid w:val="00470AB2"/>
    <w:rsid w:val="00471CD7"/>
    <w:rsid w:val="00472B9B"/>
    <w:rsid w:val="00473A83"/>
    <w:rsid w:val="004745FD"/>
    <w:rsid w:val="004746C4"/>
    <w:rsid w:val="00476774"/>
    <w:rsid w:val="00481DAE"/>
    <w:rsid w:val="00482001"/>
    <w:rsid w:val="004831F1"/>
    <w:rsid w:val="00483824"/>
    <w:rsid w:val="00484CEF"/>
    <w:rsid w:val="004875E3"/>
    <w:rsid w:val="0049109F"/>
    <w:rsid w:val="00492878"/>
    <w:rsid w:val="00492F49"/>
    <w:rsid w:val="00493076"/>
    <w:rsid w:val="00494E2A"/>
    <w:rsid w:val="00495ECE"/>
    <w:rsid w:val="0049627F"/>
    <w:rsid w:val="00496E29"/>
    <w:rsid w:val="004971DD"/>
    <w:rsid w:val="004977A0"/>
    <w:rsid w:val="00497D77"/>
    <w:rsid w:val="004A1D14"/>
    <w:rsid w:val="004A4106"/>
    <w:rsid w:val="004A428B"/>
    <w:rsid w:val="004A6CAD"/>
    <w:rsid w:val="004A7EB9"/>
    <w:rsid w:val="004B01B2"/>
    <w:rsid w:val="004B1085"/>
    <w:rsid w:val="004B7184"/>
    <w:rsid w:val="004B720F"/>
    <w:rsid w:val="004C1082"/>
    <w:rsid w:val="004C4D20"/>
    <w:rsid w:val="004C5004"/>
    <w:rsid w:val="004D1EC0"/>
    <w:rsid w:val="004D6B26"/>
    <w:rsid w:val="004E3805"/>
    <w:rsid w:val="004E4895"/>
    <w:rsid w:val="004E5E84"/>
    <w:rsid w:val="004E7AA8"/>
    <w:rsid w:val="004F1DBB"/>
    <w:rsid w:val="004F361A"/>
    <w:rsid w:val="004F4F8F"/>
    <w:rsid w:val="004F52DF"/>
    <w:rsid w:val="004F5CF5"/>
    <w:rsid w:val="004F7FE6"/>
    <w:rsid w:val="00500394"/>
    <w:rsid w:val="00502625"/>
    <w:rsid w:val="00503AFA"/>
    <w:rsid w:val="00505975"/>
    <w:rsid w:val="0050621B"/>
    <w:rsid w:val="0051273F"/>
    <w:rsid w:val="005146B3"/>
    <w:rsid w:val="00516325"/>
    <w:rsid w:val="0051676E"/>
    <w:rsid w:val="00520496"/>
    <w:rsid w:val="0052049D"/>
    <w:rsid w:val="00523E33"/>
    <w:rsid w:val="005241DA"/>
    <w:rsid w:val="00527AF5"/>
    <w:rsid w:val="005310ED"/>
    <w:rsid w:val="00531916"/>
    <w:rsid w:val="00535F4E"/>
    <w:rsid w:val="005366F9"/>
    <w:rsid w:val="00536E6F"/>
    <w:rsid w:val="00540B14"/>
    <w:rsid w:val="00540B1F"/>
    <w:rsid w:val="005428FF"/>
    <w:rsid w:val="00547FC4"/>
    <w:rsid w:val="00551ABF"/>
    <w:rsid w:val="00552FDB"/>
    <w:rsid w:val="00554779"/>
    <w:rsid w:val="005571A7"/>
    <w:rsid w:val="00560B93"/>
    <w:rsid w:val="00561B63"/>
    <w:rsid w:val="00562FA5"/>
    <w:rsid w:val="00563F55"/>
    <w:rsid w:val="005648CD"/>
    <w:rsid w:val="00566E07"/>
    <w:rsid w:val="00567A15"/>
    <w:rsid w:val="00577C52"/>
    <w:rsid w:val="005803F0"/>
    <w:rsid w:val="005818F8"/>
    <w:rsid w:val="00585158"/>
    <w:rsid w:val="00585598"/>
    <w:rsid w:val="00586001"/>
    <w:rsid w:val="00586090"/>
    <w:rsid w:val="005873D3"/>
    <w:rsid w:val="005879CC"/>
    <w:rsid w:val="00593406"/>
    <w:rsid w:val="00596430"/>
    <w:rsid w:val="00596656"/>
    <w:rsid w:val="005973EB"/>
    <w:rsid w:val="00597D24"/>
    <w:rsid w:val="005A00FC"/>
    <w:rsid w:val="005A312F"/>
    <w:rsid w:val="005A348D"/>
    <w:rsid w:val="005A373E"/>
    <w:rsid w:val="005A6EAE"/>
    <w:rsid w:val="005A7332"/>
    <w:rsid w:val="005A77AD"/>
    <w:rsid w:val="005A77DF"/>
    <w:rsid w:val="005A78E8"/>
    <w:rsid w:val="005B2A1B"/>
    <w:rsid w:val="005B3296"/>
    <w:rsid w:val="005B7C70"/>
    <w:rsid w:val="005C0DA2"/>
    <w:rsid w:val="005C5C95"/>
    <w:rsid w:val="005C5F98"/>
    <w:rsid w:val="005C6D81"/>
    <w:rsid w:val="005C70D6"/>
    <w:rsid w:val="005D05EE"/>
    <w:rsid w:val="005D17DF"/>
    <w:rsid w:val="005D1D49"/>
    <w:rsid w:val="005D33A9"/>
    <w:rsid w:val="005D4ABC"/>
    <w:rsid w:val="005E24A7"/>
    <w:rsid w:val="005E3DC1"/>
    <w:rsid w:val="005E45FB"/>
    <w:rsid w:val="005E66C1"/>
    <w:rsid w:val="005E6E3A"/>
    <w:rsid w:val="005E7291"/>
    <w:rsid w:val="005F11E3"/>
    <w:rsid w:val="005F3FF2"/>
    <w:rsid w:val="005F569C"/>
    <w:rsid w:val="005F655D"/>
    <w:rsid w:val="005F77D5"/>
    <w:rsid w:val="00600428"/>
    <w:rsid w:val="00601370"/>
    <w:rsid w:val="00602A5F"/>
    <w:rsid w:val="00602AA8"/>
    <w:rsid w:val="00610281"/>
    <w:rsid w:val="0061057D"/>
    <w:rsid w:val="0061132E"/>
    <w:rsid w:val="006126B5"/>
    <w:rsid w:val="00615DC0"/>
    <w:rsid w:val="00616821"/>
    <w:rsid w:val="0061775B"/>
    <w:rsid w:val="00620C8D"/>
    <w:rsid w:val="006223B7"/>
    <w:rsid w:val="00622600"/>
    <w:rsid w:val="006232F6"/>
    <w:rsid w:val="00630372"/>
    <w:rsid w:val="00630866"/>
    <w:rsid w:val="00631036"/>
    <w:rsid w:val="00631953"/>
    <w:rsid w:val="00631AD3"/>
    <w:rsid w:val="00631DC6"/>
    <w:rsid w:val="0063257E"/>
    <w:rsid w:val="0063283E"/>
    <w:rsid w:val="006329F9"/>
    <w:rsid w:val="00634794"/>
    <w:rsid w:val="00636427"/>
    <w:rsid w:val="00640B9B"/>
    <w:rsid w:val="0064122D"/>
    <w:rsid w:val="0064329E"/>
    <w:rsid w:val="00644767"/>
    <w:rsid w:val="00645368"/>
    <w:rsid w:val="006458EE"/>
    <w:rsid w:val="006479B6"/>
    <w:rsid w:val="0065021F"/>
    <w:rsid w:val="00652483"/>
    <w:rsid w:val="00652CBE"/>
    <w:rsid w:val="0065465D"/>
    <w:rsid w:val="0065567D"/>
    <w:rsid w:val="00656132"/>
    <w:rsid w:val="00661FF7"/>
    <w:rsid w:val="0066587D"/>
    <w:rsid w:val="00670A8F"/>
    <w:rsid w:val="00671C09"/>
    <w:rsid w:val="006730B6"/>
    <w:rsid w:val="006731DB"/>
    <w:rsid w:val="00673205"/>
    <w:rsid w:val="006748DE"/>
    <w:rsid w:val="0067501E"/>
    <w:rsid w:val="006757BD"/>
    <w:rsid w:val="00675A54"/>
    <w:rsid w:val="00675E8E"/>
    <w:rsid w:val="00680AF5"/>
    <w:rsid w:val="00681E8E"/>
    <w:rsid w:val="0068610E"/>
    <w:rsid w:val="006869A4"/>
    <w:rsid w:val="00691506"/>
    <w:rsid w:val="00694F49"/>
    <w:rsid w:val="00695038"/>
    <w:rsid w:val="006958A9"/>
    <w:rsid w:val="00696DAA"/>
    <w:rsid w:val="00697680"/>
    <w:rsid w:val="006A00CF"/>
    <w:rsid w:val="006A04C2"/>
    <w:rsid w:val="006A0698"/>
    <w:rsid w:val="006A14C5"/>
    <w:rsid w:val="006A19F0"/>
    <w:rsid w:val="006A26FF"/>
    <w:rsid w:val="006A35A4"/>
    <w:rsid w:val="006A5E22"/>
    <w:rsid w:val="006A6301"/>
    <w:rsid w:val="006A7743"/>
    <w:rsid w:val="006B22A2"/>
    <w:rsid w:val="006B3584"/>
    <w:rsid w:val="006B3B27"/>
    <w:rsid w:val="006B4366"/>
    <w:rsid w:val="006B4388"/>
    <w:rsid w:val="006B58CE"/>
    <w:rsid w:val="006B5BFC"/>
    <w:rsid w:val="006B69BE"/>
    <w:rsid w:val="006B6C16"/>
    <w:rsid w:val="006C0A15"/>
    <w:rsid w:val="006C0AE8"/>
    <w:rsid w:val="006C13F9"/>
    <w:rsid w:val="006C17D1"/>
    <w:rsid w:val="006C595E"/>
    <w:rsid w:val="006C799A"/>
    <w:rsid w:val="006D366B"/>
    <w:rsid w:val="006D4D1A"/>
    <w:rsid w:val="006D57AA"/>
    <w:rsid w:val="006D588B"/>
    <w:rsid w:val="006D7747"/>
    <w:rsid w:val="006E15B0"/>
    <w:rsid w:val="006E1849"/>
    <w:rsid w:val="006E206B"/>
    <w:rsid w:val="006E2D54"/>
    <w:rsid w:val="006E6493"/>
    <w:rsid w:val="006E6674"/>
    <w:rsid w:val="006E7C07"/>
    <w:rsid w:val="006F00A9"/>
    <w:rsid w:val="006F1CC5"/>
    <w:rsid w:val="006F4169"/>
    <w:rsid w:val="006F4D8B"/>
    <w:rsid w:val="006F5FFD"/>
    <w:rsid w:val="006F6C61"/>
    <w:rsid w:val="007002D0"/>
    <w:rsid w:val="00703C9C"/>
    <w:rsid w:val="007043C7"/>
    <w:rsid w:val="00705049"/>
    <w:rsid w:val="007066A8"/>
    <w:rsid w:val="0070736C"/>
    <w:rsid w:val="0070742A"/>
    <w:rsid w:val="00707B44"/>
    <w:rsid w:val="00707E1C"/>
    <w:rsid w:val="00713D3D"/>
    <w:rsid w:val="0071568E"/>
    <w:rsid w:val="007161F4"/>
    <w:rsid w:val="00716FB7"/>
    <w:rsid w:val="00716FC4"/>
    <w:rsid w:val="007173F4"/>
    <w:rsid w:val="00720C6F"/>
    <w:rsid w:val="007256EB"/>
    <w:rsid w:val="00725A38"/>
    <w:rsid w:val="00731D19"/>
    <w:rsid w:val="00731F28"/>
    <w:rsid w:val="00732108"/>
    <w:rsid w:val="00735512"/>
    <w:rsid w:val="00737526"/>
    <w:rsid w:val="007378C3"/>
    <w:rsid w:val="00740796"/>
    <w:rsid w:val="00740D61"/>
    <w:rsid w:val="00741BAD"/>
    <w:rsid w:val="00742534"/>
    <w:rsid w:val="007427AB"/>
    <w:rsid w:val="007467BE"/>
    <w:rsid w:val="007472F2"/>
    <w:rsid w:val="00747BF4"/>
    <w:rsid w:val="007505AB"/>
    <w:rsid w:val="00752859"/>
    <w:rsid w:val="00754B14"/>
    <w:rsid w:val="00761C21"/>
    <w:rsid w:val="007629B4"/>
    <w:rsid w:val="007638A5"/>
    <w:rsid w:val="00763F23"/>
    <w:rsid w:val="0076458C"/>
    <w:rsid w:val="007658F9"/>
    <w:rsid w:val="00766ABA"/>
    <w:rsid w:val="00767DAB"/>
    <w:rsid w:val="0077005D"/>
    <w:rsid w:val="00772EA3"/>
    <w:rsid w:val="00773B61"/>
    <w:rsid w:val="00774507"/>
    <w:rsid w:val="00775F2F"/>
    <w:rsid w:val="007809DA"/>
    <w:rsid w:val="0078183D"/>
    <w:rsid w:val="007819FA"/>
    <w:rsid w:val="007823BC"/>
    <w:rsid w:val="00785275"/>
    <w:rsid w:val="00785BA4"/>
    <w:rsid w:val="00785D04"/>
    <w:rsid w:val="00786FF6"/>
    <w:rsid w:val="00786FFD"/>
    <w:rsid w:val="0079316A"/>
    <w:rsid w:val="0079378A"/>
    <w:rsid w:val="00794277"/>
    <w:rsid w:val="00794EAF"/>
    <w:rsid w:val="00794FE0"/>
    <w:rsid w:val="007A12FD"/>
    <w:rsid w:val="007A2786"/>
    <w:rsid w:val="007A2B8F"/>
    <w:rsid w:val="007A4280"/>
    <w:rsid w:val="007A44A9"/>
    <w:rsid w:val="007A46A5"/>
    <w:rsid w:val="007A4907"/>
    <w:rsid w:val="007A6CC5"/>
    <w:rsid w:val="007B0191"/>
    <w:rsid w:val="007B36BC"/>
    <w:rsid w:val="007B4A31"/>
    <w:rsid w:val="007B6FA0"/>
    <w:rsid w:val="007C0414"/>
    <w:rsid w:val="007C0F45"/>
    <w:rsid w:val="007C1A2A"/>
    <w:rsid w:val="007C3AB8"/>
    <w:rsid w:val="007C407D"/>
    <w:rsid w:val="007C4177"/>
    <w:rsid w:val="007C5175"/>
    <w:rsid w:val="007C5DE8"/>
    <w:rsid w:val="007C64AB"/>
    <w:rsid w:val="007C6897"/>
    <w:rsid w:val="007C7353"/>
    <w:rsid w:val="007D10DC"/>
    <w:rsid w:val="007D1992"/>
    <w:rsid w:val="007D228B"/>
    <w:rsid w:val="007D6BEE"/>
    <w:rsid w:val="007D7049"/>
    <w:rsid w:val="007E2C48"/>
    <w:rsid w:val="007E32D0"/>
    <w:rsid w:val="007E3BD4"/>
    <w:rsid w:val="007E524A"/>
    <w:rsid w:val="007E6995"/>
    <w:rsid w:val="007E69B1"/>
    <w:rsid w:val="007E6AC7"/>
    <w:rsid w:val="007E73DB"/>
    <w:rsid w:val="007F0ED4"/>
    <w:rsid w:val="007F1F9D"/>
    <w:rsid w:val="007F258A"/>
    <w:rsid w:val="007F2A76"/>
    <w:rsid w:val="007F2CDC"/>
    <w:rsid w:val="007F2D30"/>
    <w:rsid w:val="007F2F02"/>
    <w:rsid w:val="007F3F7A"/>
    <w:rsid w:val="007F4C91"/>
    <w:rsid w:val="007F7341"/>
    <w:rsid w:val="007F7CF0"/>
    <w:rsid w:val="007F7F55"/>
    <w:rsid w:val="00805911"/>
    <w:rsid w:val="0080673F"/>
    <w:rsid w:val="008071CC"/>
    <w:rsid w:val="00811134"/>
    <w:rsid w:val="00816123"/>
    <w:rsid w:val="00817B70"/>
    <w:rsid w:val="00820D70"/>
    <w:rsid w:val="00820E55"/>
    <w:rsid w:val="00820EC0"/>
    <w:rsid w:val="00820F39"/>
    <w:rsid w:val="00821804"/>
    <w:rsid w:val="00821D3E"/>
    <w:rsid w:val="00822832"/>
    <w:rsid w:val="0082294D"/>
    <w:rsid w:val="008276AC"/>
    <w:rsid w:val="00827B5D"/>
    <w:rsid w:val="00827E34"/>
    <w:rsid w:val="00831775"/>
    <w:rsid w:val="00832137"/>
    <w:rsid w:val="00833687"/>
    <w:rsid w:val="008349EE"/>
    <w:rsid w:val="00834ED3"/>
    <w:rsid w:val="00835F4B"/>
    <w:rsid w:val="00837830"/>
    <w:rsid w:val="00842614"/>
    <w:rsid w:val="00843C72"/>
    <w:rsid w:val="008456AA"/>
    <w:rsid w:val="00845F52"/>
    <w:rsid w:val="008508A4"/>
    <w:rsid w:val="008509AF"/>
    <w:rsid w:val="00851746"/>
    <w:rsid w:val="00851BF8"/>
    <w:rsid w:val="008538ED"/>
    <w:rsid w:val="0085528B"/>
    <w:rsid w:val="008553C0"/>
    <w:rsid w:val="008570A5"/>
    <w:rsid w:val="008610A1"/>
    <w:rsid w:val="00862465"/>
    <w:rsid w:val="008629B6"/>
    <w:rsid w:val="00863F6B"/>
    <w:rsid w:val="00864DCE"/>
    <w:rsid w:val="008657CB"/>
    <w:rsid w:val="00865CBE"/>
    <w:rsid w:val="008668FB"/>
    <w:rsid w:val="00866C20"/>
    <w:rsid w:val="008725D3"/>
    <w:rsid w:val="00872B19"/>
    <w:rsid w:val="0087442B"/>
    <w:rsid w:val="00875584"/>
    <w:rsid w:val="008761B1"/>
    <w:rsid w:val="00877DD5"/>
    <w:rsid w:val="008818B7"/>
    <w:rsid w:val="008855F3"/>
    <w:rsid w:val="008879DB"/>
    <w:rsid w:val="0089058C"/>
    <w:rsid w:val="00891A6A"/>
    <w:rsid w:val="0089224E"/>
    <w:rsid w:val="008923AB"/>
    <w:rsid w:val="00893733"/>
    <w:rsid w:val="0089505B"/>
    <w:rsid w:val="008972B5"/>
    <w:rsid w:val="008A0643"/>
    <w:rsid w:val="008A0792"/>
    <w:rsid w:val="008A2405"/>
    <w:rsid w:val="008A24AC"/>
    <w:rsid w:val="008A4A56"/>
    <w:rsid w:val="008A5ABB"/>
    <w:rsid w:val="008A6077"/>
    <w:rsid w:val="008A69D0"/>
    <w:rsid w:val="008A6A26"/>
    <w:rsid w:val="008A7141"/>
    <w:rsid w:val="008B04E3"/>
    <w:rsid w:val="008B10A5"/>
    <w:rsid w:val="008B3C6A"/>
    <w:rsid w:val="008B42BD"/>
    <w:rsid w:val="008B5DE8"/>
    <w:rsid w:val="008B7752"/>
    <w:rsid w:val="008B7820"/>
    <w:rsid w:val="008B7BFF"/>
    <w:rsid w:val="008C09F4"/>
    <w:rsid w:val="008C0E7F"/>
    <w:rsid w:val="008C4A57"/>
    <w:rsid w:val="008C7E7A"/>
    <w:rsid w:val="008D0F15"/>
    <w:rsid w:val="008D10BD"/>
    <w:rsid w:val="008D1206"/>
    <w:rsid w:val="008D123D"/>
    <w:rsid w:val="008D4874"/>
    <w:rsid w:val="008D4CCC"/>
    <w:rsid w:val="008D6001"/>
    <w:rsid w:val="008D66CC"/>
    <w:rsid w:val="008E1E3A"/>
    <w:rsid w:val="008E3FA1"/>
    <w:rsid w:val="008E4915"/>
    <w:rsid w:val="008E561B"/>
    <w:rsid w:val="008E684A"/>
    <w:rsid w:val="008E742D"/>
    <w:rsid w:val="008E77A9"/>
    <w:rsid w:val="008E78DD"/>
    <w:rsid w:val="008F2CA9"/>
    <w:rsid w:val="008F4523"/>
    <w:rsid w:val="008F5D2E"/>
    <w:rsid w:val="008F662A"/>
    <w:rsid w:val="008F7909"/>
    <w:rsid w:val="0090057E"/>
    <w:rsid w:val="00905B54"/>
    <w:rsid w:val="00906152"/>
    <w:rsid w:val="00906911"/>
    <w:rsid w:val="009076DD"/>
    <w:rsid w:val="00907CF6"/>
    <w:rsid w:val="00907D08"/>
    <w:rsid w:val="00907DBD"/>
    <w:rsid w:val="0091197B"/>
    <w:rsid w:val="00912208"/>
    <w:rsid w:val="00912EA8"/>
    <w:rsid w:val="009130CF"/>
    <w:rsid w:val="00916207"/>
    <w:rsid w:val="0091747C"/>
    <w:rsid w:val="009204DF"/>
    <w:rsid w:val="00920FE7"/>
    <w:rsid w:val="00921855"/>
    <w:rsid w:val="009227D6"/>
    <w:rsid w:val="009239DC"/>
    <w:rsid w:val="009239F9"/>
    <w:rsid w:val="00926529"/>
    <w:rsid w:val="00927ADD"/>
    <w:rsid w:val="009303E7"/>
    <w:rsid w:val="0093100F"/>
    <w:rsid w:val="00931FC2"/>
    <w:rsid w:val="00933A47"/>
    <w:rsid w:val="00934125"/>
    <w:rsid w:val="009352AC"/>
    <w:rsid w:val="00935FD1"/>
    <w:rsid w:val="0093646B"/>
    <w:rsid w:val="009368F3"/>
    <w:rsid w:val="00937F35"/>
    <w:rsid w:val="00940222"/>
    <w:rsid w:val="009402C3"/>
    <w:rsid w:val="00940BD3"/>
    <w:rsid w:val="0094636C"/>
    <w:rsid w:val="00947937"/>
    <w:rsid w:val="00947D0C"/>
    <w:rsid w:val="009509FD"/>
    <w:rsid w:val="00950CD5"/>
    <w:rsid w:val="00953375"/>
    <w:rsid w:val="00953390"/>
    <w:rsid w:val="00954497"/>
    <w:rsid w:val="00954674"/>
    <w:rsid w:val="00954BF4"/>
    <w:rsid w:val="0095704B"/>
    <w:rsid w:val="009572BE"/>
    <w:rsid w:val="00960F62"/>
    <w:rsid w:val="009632D2"/>
    <w:rsid w:val="00964096"/>
    <w:rsid w:val="0096496F"/>
    <w:rsid w:val="009663D5"/>
    <w:rsid w:val="00966592"/>
    <w:rsid w:val="009721DB"/>
    <w:rsid w:val="00976C26"/>
    <w:rsid w:val="0098098D"/>
    <w:rsid w:val="00982333"/>
    <w:rsid w:val="00984430"/>
    <w:rsid w:val="009863AC"/>
    <w:rsid w:val="00991C46"/>
    <w:rsid w:val="00993FAF"/>
    <w:rsid w:val="009940B2"/>
    <w:rsid w:val="0099497E"/>
    <w:rsid w:val="00994EC1"/>
    <w:rsid w:val="009955FA"/>
    <w:rsid w:val="009A1718"/>
    <w:rsid w:val="009A581D"/>
    <w:rsid w:val="009A5D0C"/>
    <w:rsid w:val="009A5D24"/>
    <w:rsid w:val="009A6126"/>
    <w:rsid w:val="009B0B9C"/>
    <w:rsid w:val="009B0ECB"/>
    <w:rsid w:val="009B1151"/>
    <w:rsid w:val="009B26C5"/>
    <w:rsid w:val="009B2802"/>
    <w:rsid w:val="009B2E12"/>
    <w:rsid w:val="009B6060"/>
    <w:rsid w:val="009B6DDD"/>
    <w:rsid w:val="009C0C88"/>
    <w:rsid w:val="009C23C9"/>
    <w:rsid w:val="009C64CD"/>
    <w:rsid w:val="009D1841"/>
    <w:rsid w:val="009D217F"/>
    <w:rsid w:val="009D3420"/>
    <w:rsid w:val="009D380B"/>
    <w:rsid w:val="009D41E8"/>
    <w:rsid w:val="009D4851"/>
    <w:rsid w:val="009D5A90"/>
    <w:rsid w:val="009D6BBF"/>
    <w:rsid w:val="009D6EF3"/>
    <w:rsid w:val="009D7713"/>
    <w:rsid w:val="009E1B2A"/>
    <w:rsid w:val="009E24AD"/>
    <w:rsid w:val="009E5E55"/>
    <w:rsid w:val="009E791A"/>
    <w:rsid w:val="009F38EA"/>
    <w:rsid w:val="009F49C6"/>
    <w:rsid w:val="009F655E"/>
    <w:rsid w:val="00A000C2"/>
    <w:rsid w:val="00A01940"/>
    <w:rsid w:val="00A05B19"/>
    <w:rsid w:val="00A05D60"/>
    <w:rsid w:val="00A067D3"/>
    <w:rsid w:val="00A068EC"/>
    <w:rsid w:val="00A07265"/>
    <w:rsid w:val="00A10B43"/>
    <w:rsid w:val="00A10C86"/>
    <w:rsid w:val="00A12A51"/>
    <w:rsid w:val="00A14C97"/>
    <w:rsid w:val="00A15439"/>
    <w:rsid w:val="00A16AE8"/>
    <w:rsid w:val="00A172E3"/>
    <w:rsid w:val="00A17781"/>
    <w:rsid w:val="00A17935"/>
    <w:rsid w:val="00A20035"/>
    <w:rsid w:val="00A21143"/>
    <w:rsid w:val="00A21312"/>
    <w:rsid w:val="00A22231"/>
    <w:rsid w:val="00A22E98"/>
    <w:rsid w:val="00A23476"/>
    <w:rsid w:val="00A24BE5"/>
    <w:rsid w:val="00A259B1"/>
    <w:rsid w:val="00A26A5A"/>
    <w:rsid w:val="00A27C08"/>
    <w:rsid w:val="00A27CAD"/>
    <w:rsid w:val="00A30F94"/>
    <w:rsid w:val="00A31013"/>
    <w:rsid w:val="00A32730"/>
    <w:rsid w:val="00A32EBC"/>
    <w:rsid w:val="00A352E4"/>
    <w:rsid w:val="00A35918"/>
    <w:rsid w:val="00A36D4E"/>
    <w:rsid w:val="00A4048F"/>
    <w:rsid w:val="00A4093D"/>
    <w:rsid w:val="00A4249B"/>
    <w:rsid w:val="00A428FF"/>
    <w:rsid w:val="00A43D19"/>
    <w:rsid w:val="00A50081"/>
    <w:rsid w:val="00A54D36"/>
    <w:rsid w:val="00A55132"/>
    <w:rsid w:val="00A555D5"/>
    <w:rsid w:val="00A57C50"/>
    <w:rsid w:val="00A61019"/>
    <w:rsid w:val="00A62305"/>
    <w:rsid w:val="00A62E12"/>
    <w:rsid w:val="00A634CB"/>
    <w:rsid w:val="00A634CD"/>
    <w:rsid w:val="00A649D0"/>
    <w:rsid w:val="00A651E9"/>
    <w:rsid w:val="00A66068"/>
    <w:rsid w:val="00A664B9"/>
    <w:rsid w:val="00A66724"/>
    <w:rsid w:val="00A67C75"/>
    <w:rsid w:val="00A7013A"/>
    <w:rsid w:val="00A74EEE"/>
    <w:rsid w:val="00A76A94"/>
    <w:rsid w:val="00A76FCC"/>
    <w:rsid w:val="00A81160"/>
    <w:rsid w:val="00A8143B"/>
    <w:rsid w:val="00A81503"/>
    <w:rsid w:val="00A82742"/>
    <w:rsid w:val="00A83742"/>
    <w:rsid w:val="00A838E0"/>
    <w:rsid w:val="00A84FDE"/>
    <w:rsid w:val="00A85909"/>
    <w:rsid w:val="00A85B54"/>
    <w:rsid w:val="00A85C62"/>
    <w:rsid w:val="00A85E3C"/>
    <w:rsid w:val="00A86734"/>
    <w:rsid w:val="00A86BB9"/>
    <w:rsid w:val="00A921C3"/>
    <w:rsid w:val="00A9336F"/>
    <w:rsid w:val="00A933E4"/>
    <w:rsid w:val="00A941B8"/>
    <w:rsid w:val="00A94FF8"/>
    <w:rsid w:val="00A97004"/>
    <w:rsid w:val="00AA05BC"/>
    <w:rsid w:val="00AA0ADC"/>
    <w:rsid w:val="00AA1148"/>
    <w:rsid w:val="00AA5939"/>
    <w:rsid w:val="00AA7CF0"/>
    <w:rsid w:val="00AB0C11"/>
    <w:rsid w:val="00AB1389"/>
    <w:rsid w:val="00AB4855"/>
    <w:rsid w:val="00AC10EA"/>
    <w:rsid w:val="00AC2334"/>
    <w:rsid w:val="00AC2E3A"/>
    <w:rsid w:val="00AC4C30"/>
    <w:rsid w:val="00AC6C09"/>
    <w:rsid w:val="00AD3756"/>
    <w:rsid w:val="00AD3881"/>
    <w:rsid w:val="00AD4E8E"/>
    <w:rsid w:val="00AD563B"/>
    <w:rsid w:val="00AD604C"/>
    <w:rsid w:val="00AD6504"/>
    <w:rsid w:val="00AD6B7B"/>
    <w:rsid w:val="00AD7EC7"/>
    <w:rsid w:val="00AE0273"/>
    <w:rsid w:val="00AE1324"/>
    <w:rsid w:val="00AE1DDB"/>
    <w:rsid w:val="00AE6D8B"/>
    <w:rsid w:val="00AF0580"/>
    <w:rsid w:val="00AF065E"/>
    <w:rsid w:val="00AF36F9"/>
    <w:rsid w:val="00AF49B3"/>
    <w:rsid w:val="00AF65FE"/>
    <w:rsid w:val="00AF673B"/>
    <w:rsid w:val="00AF7E8E"/>
    <w:rsid w:val="00B015CA"/>
    <w:rsid w:val="00B02C42"/>
    <w:rsid w:val="00B02EEC"/>
    <w:rsid w:val="00B03981"/>
    <w:rsid w:val="00B054D7"/>
    <w:rsid w:val="00B10141"/>
    <w:rsid w:val="00B11F3F"/>
    <w:rsid w:val="00B12049"/>
    <w:rsid w:val="00B143F1"/>
    <w:rsid w:val="00B16090"/>
    <w:rsid w:val="00B16269"/>
    <w:rsid w:val="00B20161"/>
    <w:rsid w:val="00B27094"/>
    <w:rsid w:val="00B27C4B"/>
    <w:rsid w:val="00B3100E"/>
    <w:rsid w:val="00B32566"/>
    <w:rsid w:val="00B3785C"/>
    <w:rsid w:val="00B42026"/>
    <w:rsid w:val="00B45399"/>
    <w:rsid w:val="00B45BF3"/>
    <w:rsid w:val="00B4754B"/>
    <w:rsid w:val="00B47929"/>
    <w:rsid w:val="00B50B0E"/>
    <w:rsid w:val="00B50F68"/>
    <w:rsid w:val="00B532C5"/>
    <w:rsid w:val="00B533FB"/>
    <w:rsid w:val="00B553B6"/>
    <w:rsid w:val="00B56C1B"/>
    <w:rsid w:val="00B572BE"/>
    <w:rsid w:val="00B61202"/>
    <w:rsid w:val="00B61752"/>
    <w:rsid w:val="00B6184E"/>
    <w:rsid w:val="00B67914"/>
    <w:rsid w:val="00B70293"/>
    <w:rsid w:val="00B75E58"/>
    <w:rsid w:val="00B76EE5"/>
    <w:rsid w:val="00B80AB8"/>
    <w:rsid w:val="00B80F5A"/>
    <w:rsid w:val="00B82C54"/>
    <w:rsid w:val="00B83660"/>
    <w:rsid w:val="00B84708"/>
    <w:rsid w:val="00B87F9C"/>
    <w:rsid w:val="00B90084"/>
    <w:rsid w:val="00B91E87"/>
    <w:rsid w:val="00B92335"/>
    <w:rsid w:val="00B936C1"/>
    <w:rsid w:val="00B9399A"/>
    <w:rsid w:val="00B94B4D"/>
    <w:rsid w:val="00B94C75"/>
    <w:rsid w:val="00B951AC"/>
    <w:rsid w:val="00B97874"/>
    <w:rsid w:val="00B97954"/>
    <w:rsid w:val="00BA14FB"/>
    <w:rsid w:val="00BA1B62"/>
    <w:rsid w:val="00BA5E76"/>
    <w:rsid w:val="00BB1C93"/>
    <w:rsid w:val="00BB5FD2"/>
    <w:rsid w:val="00BB65C0"/>
    <w:rsid w:val="00BB74E8"/>
    <w:rsid w:val="00BC06E8"/>
    <w:rsid w:val="00BC13A3"/>
    <w:rsid w:val="00BC4263"/>
    <w:rsid w:val="00BC4715"/>
    <w:rsid w:val="00BD1D54"/>
    <w:rsid w:val="00BD236F"/>
    <w:rsid w:val="00BD373D"/>
    <w:rsid w:val="00BD5D25"/>
    <w:rsid w:val="00BE13C9"/>
    <w:rsid w:val="00BE1B10"/>
    <w:rsid w:val="00BE2552"/>
    <w:rsid w:val="00BE347E"/>
    <w:rsid w:val="00BE448F"/>
    <w:rsid w:val="00BE4E1F"/>
    <w:rsid w:val="00BE5C4E"/>
    <w:rsid w:val="00BE5D7B"/>
    <w:rsid w:val="00BF043E"/>
    <w:rsid w:val="00BF1D5F"/>
    <w:rsid w:val="00BF2657"/>
    <w:rsid w:val="00BF4257"/>
    <w:rsid w:val="00BF51F0"/>
    <w:rsid w:val="00C05E3A"/>
    <w:rsid w:val="00C110A2"/>
    <w:rsid w:val="00C1116D"/>
    <w:rsid w:val="00C12BCB"/>
    <w:rsid w:val="00C13ADA"/>
    <w:rsid w:val="00C13EC5"/>
    <w:rsid w:val="00C15A25"/>
    <w:rsid w:val="00C1752F"/>
    <w:rsid w:val="00C200B6"/>
    <w:rsid w:val="00C200D0"/>
    <w:rsid w:val="00C20DE2"/>
    <w:rsid w:val="00C229A2"/>
    <w:rsid w:val="00C22AA3"/>
    <w:rsid w:val="00C22CAB"/>
    <w:rsid w:val="00C2411F"/>
    <w:rsid w:val="00C24BC3"/>
    <w:rsid w:val="00C258BC"/>
    <w:rsid w:val="00C25B30"/>
    <w:rsid w:val="00C31541"/>
    <w:rsid w:val="00C3451F"/>
    <w:rsid w:val="00C35441"/>
    <w:rsid w:val="00C40780"/>
    <w:rsid w:val="00C40C02"/>
    <w:rsid w:val="00C40E4C"/>
    <w:rsid w:val="00C4244A"/>
    <w:rsid w:val="00C4346E"/>
    <w:rsid w:val="00C43CB8"/>
    <w:rsid w:val="00C44F3E"/>
    <w:rsid w:val="00C510EB"/>
    <w:rsid w:val="00C529E9"/>
    <w:rsid w:val="00C52A09"/>
    <w:rsid w:val="00C5328F"/>
    <w:rsid w:val="00C55953"/>
    <w:rsid w:val="00C57983"/>
    <w:rsid w:val="00C60391"/>
    <w:rsid w:val="00C60D1E"/>
    <w:rsid w:val="00C6493E"/>
    <w:rsid w:val="00C64C76"/>
    <w:rsid w:val="00C64ECD"/>
    <w:rsid w:val="00C665D6"/>
    <w:rsid w:val="00C70161"/>
    <w:rsid w:val="00C76C25"/>
    <w:rsid w:val="00C76CB1"/>
    <w:rsid w:val="00C80788"/>
    <w:rsid w:val="00C80DEC"/>
    <w:rsid w:val="00C82EDF"/>
    <w:rsid w:val="00C843B2"/>
    <w:rsid w:val="00C843E4"/>
    <w:rsid w:val="00C84ACA"/>
    <w:rsid w:val="00C877DB"/>
    <w:rsid w:val="00C94D94"/>
    <w:rsid w:val="00C96495"/>
    <w:rsid w:val="00C96CCE"/>
    <w:rsid w:val="00C972F0"/>
    <w:rsid w:val="00CA00EE"/>
    <w:rsid w:val="00CA0CC6"/>
    <w:rsid w:val="00CA2E52"/>
    <w:rsid w:val="00CA2E72"/>
    <w:rsid w:val="00CA65C3"/>
    <w:rsid w:val="00CB08A9"/>
    <w:rsid w:val="00CB1CB5"/>
    <w:rsid w:val="00CB2E05"/>
    <w:rsid w:val="00CB6E5A"/>
    <w:rsid w:val="00CB702E"/>
    <w:rsid w:val="00CB71CF"/>
    <w:rsid w:val="00CB7328"/>
    <w:rsid w:val="00CC086F"/>
    <w:rsid w:val="00CC0AFD"/>
    <w:rsid w:val="00CC2535"/>
    <w:rsid w:val="00CC37D4"/>
    <w:rsid w:val="00CC784C"/>
    <w:rsid w:val="00CD0707"/>
    <w:rsid w:val="00CD178F"/>
    <w:rsid w:val="00CD4515"/>
    <w:rsid w:val="00CD5D76"/>
    <w:rsid w:val="00CD6CDE"/>
    <w:rsid w:val="00CD74B8"/>
    <w:rsid w:val="00CE0E53"/>
    <w:rsid w:val="00CE2C52"/>
    <w:rsid w:val="00CE48AA"/>
    <w:rsid w:val="00CE6D30"/>
    <w:rsid w:val="00CE79EA"/>
    <w:rsid w:val="00CF1646"/>
    <w:rsid w:val="00CF4547"/>
    <w:rsid w:val="00CF4717"/>
    <w:rsid w:val="00CF4D81"/>
    <w:rsid w:val="00CF62E4"/>
    <w:rsid w:val="00CF6C30"/>
    <w:rsid w:val="00CF7228"/>
    <w:rsid w:val="00CF7749"/>
    <w:rsid w:val="00CF7FE7"/>
    <w:rsid w:val="00D00865"/>
    <w:rsid w:val="00D0119B"/>
    <w:rsid w:val="00D030F0"/>
    <w:rsid w:val="00D032EA"/>
    <w:rsid w:val="00D10C9D"/>
    <w:rsid w:val="00D11C62"/>
    <w:rsid w:val="00D12A11"/>
    <w:rsid w:val="00D14328"/>
    <w:rsid w:val="00D16644"/>
    <w:rsid w:val="00D209A2"/>
    <w:rsid w:val="00D22500"/>
    <w:rsid w:val="00D22F40"/>
    <w:rsid w:val="00D24920"/>
    <w:rsid w:val="00D24B1D"/>
    <w:rsid w:val="00D27972"/>
    <w:rsid w:val="00D27DBC"/>
    <w:rsid w:val="00D31A84"/>
    <w:rsid w:val="00D329AC"/>
    <w:rsid w:val="00D3593F"/>
    <w:rsid w:val="00D362AD"/>
    <w:rsid w:val="00D372A7"/>
    <w:rsid w:val="00D4170F"/>
    <w:rsid w:val="00D425FE"/>
    <w:rsid w:val="00D4274F"/>
    <w:rsid w:val="00D42853"/>
    <w:rsid w:val="00D4317D"/>
    <w:rsid w:val="00D43990"/>
    <w:rsid w:val="00D46BFF"/>
    <w:rsid w:val="00D46D54"/>
    <w:rsid w:val="00D47261"/>
    <w:rsid w:val="00D47922"/>
    <w:rsid w:val="00D47D90"/>
    <w:rsid w:val="00D52C68"/>
    <w:rsid w:val="00D5584E"/>
    <w:rsid w:val="00D55DFE"/>
    <w:rsid w:val="00D57ECB"/>
    <w:rsid w:val="00D61211"/>
    <w:rsid w:val="00D66626"/>
    <w:rsid w:val="00D6755F"/>
    <w:rsid w:val="00D70E4F"/>
    <w:rsid w:val="00D7103D"/>
    <w:rsid w:val="00D72EE8"/>
    <w:rsid w:val="00D731B1"/>
    <w:rsid w:val="00D7346A"/>
    <w:rsid w:val="00D73DC5"/>
    <w:rsid w:val="00D83E99"/>
    <w:rsid w:val="00D8464F"/>
    <w:rsid w:val="00D84F89"/>
    <w:rsid w:val="00D87B94"/>
    <w:rsid w:val="00D92737"/>
    <w:rsid w:val="00D9329A"/>
    <w:rsid w:val="00D9359C"/>
    <w:rsid w:val="00D9367D"/>
    <w:rsid w:val="00D9406B"/>
    <w:rsid w:val="00D94FB4"/>
    <w:rsid w:val="00D95710"/>
    <w:rsid w:val="00D95D3D"/>
    <w:rsid w:val="00D95EFE"/>
    <w:rsid w:val="00D97597"/>
    <w:rsid w:val="00DA212A"/>
    <w:rsid w:val="00DA24E1"/>
    <w:rsid w:val="00DA26FA"/>
    <w:rsid w:val="00DA2891"/>
    <w:rsid w:val="00DA4AFA"/>
    <w:rsid w:val="00DA52DE"/>
    <w:rsid w:val="00DA7F70"/>
    <w:rsid w:val="00DB0547"/>
    <w:rsid w:val="00DB1990"/>
    <w:rsid w:val="00DB2AFA"/>
    <w:rsid w:val="00DB4797"/>
    <w:rsid w:val="00DB7E56"/>
    <w:rsid w:val="00DC081C"/>
    <w:rsid w:val="00DC081D"/>
    <w:rsid w:val="00DC0E52"/>
    <w:rsid w:val="00DC413C"/>
    <w:rsid w:val="00DC4927"/>
    <w:rsid w:val="00DC6C79"/>
    <w:rsid w:val="00DD1A1F"/>
    <w:rsid w:val="00DD207F"/>
    <w:rsid w:val="00DD3D9D"/>
    <w:rsid w:val="00DD40E0"/>
    <w:rsid w:val="00DD4844"/>
    <w:rsid w:val="00DD566B"/>
    <w:rsid w:val="00DD5B06"/>
    <w:rsid w:val="00DD5D5E"/>
    <w:rsid w:val="00DD5EF9"/>
    <w:rsid w:val="00DD6C78"/>
    <w:rsid w:val="00DD7F06"/>
    <w:rsid w:val="00DE4978"/>
    <w:rsid w:val="00DE5509"/>
    <w:rsid w:val="00DE550E"/>
    <w:rsid w:val="00DE742E"/>
    <w:rsid w:val="00DF037F"/>
    <w:rsid w:val="00DF0476"/>
    <w:rsid w:val="00DF209F"/>
    <w:rsid w:val="00DF29CF"/>
    <w:rsid w:val="00DF46A5"/>
    <w:rsid w:val="00DF626A"/>
    <w:rsid w:val="00DF7160"/>
    <w:rsid w:val="00DF7EEC"/>
    <w:rsid w:val="00E00B21"/>
    <w:rsid w:val="00E01481"/>
    <w:rsid w:val="00E015A7"/>
    <w:rsid w:val="00E0221B"/>
    <w:rsid w:val="00E02B1D"/>
    <w:rsid w:val="00E06D1F"/>
    <w:rsid w:val="00E0754F"/>
    <w:rsid w:val="00E10C9A"/>
    <w:rsid w:val="00E1147A"/>
    <w:rsid w:val="00E1199B"/>
    <w:rsid w:val="00E13053"/>
    <w:rsid w:val="00E13951"/>
    <w:rsid w:val="00E160A4"/>
    <w:rsid w:val="00E209F3"/>
    <w:rsid w:val="00E21F0F"/>
    <w:rsid w:val="00E261AA"/>
    <w:rsid w:val="00E30BF5"/>
    <w:rsid w:val="00E31510"/>
    <w:rsid w:val="00E34EE1"/>
    <w:rsid w:val="00E36CA4"/>
    <w:rsid w:val="00E37E51"/>
    <w:rsid w:val="00E40F63"/>
    <w:rsid w:val="00E44137"/>
    <w:rsid w:val="00E44B2F"/>
    <w:rsid w:val="00E45580"/>
    <w:rsid w:val="00E4721B"/>
    <w:rsid w:val="00E534A9"/>
    <w:rsid w:val="00E5449D"/>
    <w:rsid w:val="00E54CC4"/>
    <w:rsid w:val="00E56B57"/>
    <w:rsid w:val="00E57F88"/>
    <w:rsid w:val="00E601BF"/>
    <w:rsid w:val="00E64F8A"/>
    <w:rsid w:val="00E659FF"/>
    <w:rsid w:val="00E663BA"/>
    <w:rsid w:val="00E70EEC"/>
    <w:rsid w:val="00E73C24"/>
    <w:rsid w:val="00E76030"/>
    <w:rsid w:val="00E76230"/>
    <w:rsid w:val="00E76AA6"/>
    <w:rsid w:val="00E84B29"/>
    <w:rsid w:val="00E84E5D"/>
    <w:rsid w:val="00E85A9B"/>
    <w:rsid w:val="00E8716D"/>
    <w:rsid w:val="00E90610"/>
    <w:rsid w:val="00E91312"/>
    <w:rsid w:val="00E94539"/>
    <w:rsid w:val="00E95599"/>
    <w:rsid w:val="00E966C3"/>
    <w:rsid w:val="00E96D22"/>
    <w:rsid w:val="00E9714D"/>
    <w:rsid w:val="00EA03A9"/>
    <w:rsid w:val="00EA08B7"/>
    <w:rsid w:val="00EA1EC2"/>
    <w:rsid w:val="00EA3781"/>
    <w:rsid w:val="00EA47CB"/>
    <w:rsid w:val="00EA6EF7"/>
    <w:rsid w:val="00EB2EB6"/>
    <w:rsid w:val="00EB302C"/>
    <w:rsid w:val="00EB3847"/>
    <w:rsid w:val="00EB43B2"/>
    <w:rsid w:val="00EB5AF1"/>
    <w:rsid w:val="00EB6407"/>
    <w:rsid w:val="00EB72D3"/>
    <w:rsid w:val="00EC0253"/>
    <w:rsid w:val="00EC7978"/>
    <w:rsid w:val="00ED3594"/>
    <w:rsid w:val="00ED3A61"/>
    <w:rsid w:val="00ED47E4"/>
    <w:rsid w:val="00ED4ADE"/>
    <w:rsid w:val="00ED4F85"/>
    <w:rsid w:val="00ED5A2F"/>
    <w:rsid w:val="00ED68AB"/>
    <w:rsid w:val="00ED74B4"/>
    <w:rsid w:val="00EE0C38"/>
    <w:rsid w:val="00EE1B8B"/>
    <w:rsid w:val="00EE4174"/>
    <w:rsid w:val="00EE4CDD"/>
    <w:rsid w:val="00EE5F01"/>
    <w:rsid w:val="00EF23EA"/>
    <w:rsid w:val="00EF2AA6"/>
    <w:rsid w:val="00EF794E"/>
    <w:rsid w:val="00F00FB7"/>
    <w:rsid w:val="00F01FD0"/>
    <w:rsid w:val="00F025CA"/>
    <w:rsid w:val="00F047FE"/>
    <w:rsid w:val="00F0721B"/>
    <w:rsid w:val="00F10399"/>
    <w:rsid w:val="00F1042A"/>
    <w:rsid w:val="00F132D5"/>
    <w:rsid w:val="00F1356D"/>
    <w:rsid w:val="00F15030"/>
    <w:rsid w:val="00F15A4A"/>
    <w:rsid w:val="00F16493"/>
    <w:rsid w:val="00F178E6"/>
    <w:rsid w:val="00F200B2"/>
    <w:rsid w:val="00F204F2"/>
    <w:rsid w:val="00F20EB2"/>
    <w:rsid w:val="00F217BC"/>
    <w:rsid w:val="00F25A4A"/>
    <w:rsid w:val="00F27864"/>
    <w:rsid w:val="00F27F2B"/>
    <w:rsid w:val="00F32342"/>
    <w:rsid w:val="00F344C9"/>
    <w:rsid w:val="00F351C2"/>
    <w:rsid w:val="00F36907"/>
    <w:rsid w:val="00F4158C"/>
    <w:rsid w:val="00F45C27"/>
    <w:rsid w:val="00F466DE"/>
    <w:rsid w:val="00F47221"/>
    <w:rsid w:val="00F47BA1"/>
    <w:rsid w:val="00F51946"/>
    <w:rsid w:val="00F5305E"/>
    <w:rsid w:val="00F535DC"/>
    <w:rsid w:val="00F57403"/>
    <w:rsid w:val="00F60923"/>
    <w:rsid w:val="00F61E29"/>
    <w:rsid w:val="00F62628"/>
    <w:rsid w:val="00F62CB9"/>
    <w:rsid w:val="00F64609"/>
    <w:rsid w:val="00F656B1"/>
    <w:rsid w:val="00F661D6"/>
    <w:rsid w:val="00F67CB1"/>
    <w:rsid w:val="00F72F10"/>
    <w:rsid w:val="00F74081"/>
    <w:rsid w:val="00F80938"/>
    <w:rsid w:val="00F83976"/>
    <w:rsid w:val="00F83BE0"/>
    <w:rsid w:val="00F8700C"/>
    <w:rsid w:val="00F90693"/>
    <w:rsid w:val="00F90D8F"/>
    <w:rsid w:val="00F91227"/>
    <w:rsid w:val="00F912B9"/>
    <w:rsid w:val="00F91563"/>
    <w:rsid w:val="00F93A46"/>
    <w:rsid w:val="00F96A16"/>
    <w:rsid w:val="00F978C1"/>
    <w:rsid w:val="00F97B7D"/>
    <w:rsid w:val="00FA0FB2"/>
    <w:rsid w:val="00FA1F98"/>
    <w:rsid w:val="00FA21B9"/>
    <w:rsid w:val="00FA50D0"/>
    <w:rsid w:val="00FA63C0"/>
    <w:rsid w:val="00FA6AC2"/>
    <w:rsid w:val="00FB06A2"/>
    <w:rsid w:val="00FB298D"/>
    <w:rsid w:val="00FB3AFC"/>
    <w:rsid w:val="00FB50A0"/>
    <w:rsid w:val="00FB6EAE"/>
    <w:rsid w:val="00FB71D0"/>
    <w:rsid w:val="00FB7ACE"/>
    <w:rsid w:val="00FC08EB"/>
    <w:rsid w:val="00FC1079"/>
    <w:rsid w:val="00FC1D15"/>
    <w:rsid w:val="00FC3323"/>
    <w:rsid w:val="00FC3568"/>
    <w:rsid w:val="00FC3A5D"/>
    <w:rsid w:val="00FC3B2B"/>
    <w:rsid w:val="00FC615C"/>
    <w:rsid w:val="00FC6D2D"/>
    <w:rsid w:val="00FD1E13"/>
    <w:rsid w:val="00FD2DBE"/>
    <w:rsid w:val="00FD6246"/>
    <w:rsid w:val="00FD6E6F"/>
    <w:rsid w:val="00FD6E86"/>
    <w:rsid w:val="00FD78D0"/>
    <w:rsid w:val="00FE01CA"/>
    <w:rsid w:val="00FE10CF"/>
    <w:rsid w:val="00FF000A"/>
    <w:rsid w:val="00FF15E1"/>
    <w:rsid w:val="00FF49C4"/>
    <w:rsid w:val="00FF569F"/>
    <w:rsid w:val="00FF5F7E"/>
    <w:rsid w:val="00FF6634"/>
    <w:rsid w:val="00FF7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CF5"/>
  </w:style>
  <w:style w:type="paragraph" w:styleId="Heading1">
    <w:name w:val="heading 1"/>
    <w:basedOn w:val="Normal"/>
    <w:next w:val="Normal"/>
    <w:link w:val="Heading1Char"/>
    <w:uiPriority w:val="9"/>
    <w:qFormat/>
    <w:rsid w:val="009368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66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3B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386"/>
    <w:pPr>
      <w:ind w:left="720"/>
      <w:contextualSpacing/>
    </w:pPr>
  </w:style>
  <w:style w:type="character" w:styleId="Hyperlink">
    <w:name w:val="Hyperlink"/>
    <w:uiPriority w:val="99"/>
    <w:rsid w:val="00B533FB"/>
    <w:rPr>
      <w:b/>
      <w:bCs/>
      <w:color w:val="002060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B533FB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B533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89058C"/>
    <w:rPr>
      <w:b/>
      <w:bCs/>
    </w:rPr>
  </w:style>
  <w:style w:type="character" w:customStyle="1" w:styleId="apple-converted-space">
    <w:name w:val="apple-converted-space"/>
    <w:basedOn w:val="DefaultParagraphFont"/>
    <w:rsid w:val="0089058C"/>
  </w:style>
  <w:style w:type="paragraph" w:styleId="Caption">
    <w:name w:val="caption"/>
    <w:basedOn w:val="Normal"/>
    <w:next w:val="Normal"/>
    <w:uiPriority w:val="35"/>
    <w:unhideWhenUsed/>
    <w:qFormat/>
    <w:rsid w:val="002944C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A6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49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F67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673B"/>
  </w:style>
  <w:style w:type="paragraph" w:styleId="Footer">
    <w:name w:val="footer"/>
    <w:basedOn w:val="Normal"/>
    <w:link w:val="FooterChar"/>
    <w:uiPriority w:val="99"/>
    <w:unhideWhenUsed/>
    <w:rsid w:val="00AF67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73B"/>
  </w:style>
  <w:style w:type="paragraph" w:styleId="TableofFigures">
    <w:name w:val="table of figures"/>
    <w:basedOn w:val="Normal"/>
    <w:next w:val="Normal"/>
    <w:uiPriority w:val="99"/>
    <w:unhideWhenUsed/>
    <w:rsid w:val="00CB2E05"/>
    <w:pPr>
      <w:spacing w:after="0"/>
    </w:pPr>
  </w:style>
  <w:style w:type="paragraph" w:styleId="NoSpacing">
    <w:name w:val="No Spacing"/>
    <w:uiPriority w:val="1"/>
    <w:qFormat/>
    <w:rsid w:val="005366F9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5366F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366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366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368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68F3"/>
    <w:pPr>
      <w:outlineLvl w:val="9"/>
    </w:pPr>
    <w:rPr>
      <w:lang w:eastAsia="ja-JP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9368F3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rsid w:val="00CF7FE7"/>
    <w:pPr>
      <w:tabs>
        <w:tab w:val="right" w:leader="dot" w:pos="8630"/>
      </w:tabs>
      <w:spacing w:after="100"/>
      <w:jc w:val="center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03B7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ours">
    <w:name w:val="hours"/>
    <w:basedOn w:val="DefaultParagraphFont"/>
    <w:rsid w:val="00F90D8F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0D8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0D8F"/>
    <w:rPr>
      <w:rFonts w:ascii="Arial" w:eastAsia="Times New Roman" w:hAnsi="Arial" w:cs="Arial"/>
      <w:vanish/>
      <w:sz w:val="16"/>
      <w:szCs w:val="16"/>
    </w:rPr>
  </w:style>
  <w:style w:type="paragraph" w:customStyle="1" w:styleId="percent">
    <w:name w:val="percent"/>
    <w:basedOn w:val="Normal"/>
    <w:rsid w:val="00F90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0D8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0D8F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6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0893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09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2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20423">
              <w:blockQuote w:val="1"/>
              <w:marLeft w:val="576"/>
              <w:marRight w:val="720"/>
              <w:marTop w:val="100"/>
              <w:marBottom w:val="100"/>
              <w:divBdr>
                <w:top w:val="none" w:sz="0" w:space="0" w:color="auto"/>
                <w:left w:val="single" w:sz="18" w:space="7" w:color="E0E0E0"/>
                <w:bottom w:val="none" w:sz="0" w:space="0" w:color="auto"/>
                <w:right w:val="none" w:sz="0" w:space="0" w:color="auto"/>
              </w:divBdr>
            </w:div>
          </w:divsChild>
        </w:div>
        <w:div w:id="426770931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8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75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5713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25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7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42805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5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12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17442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1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4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9317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77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0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0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3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34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217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615274">
                          <w:marLeft w:val="24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206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2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33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669114">
              <w:marLeft w:val="127"/>
              <w:marRight w:val="0"/>
              <w:marTop w:val="0"/>
              <w:marBottom w:val="1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95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2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19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4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062859">
          <w:blockQuote w:val="1"/>
          <w:marLeft w:val="576"/>
          <w:marRight w:val="720"/>
          <w:marTop w:val="100"/>
          <w:marBottom w:val="100"/>
          <w:divBdr>
            <w:top w:val="none" w:sz="0" w:space="0" w:color="auto"/>
            <w:left w:val="single" w:sz="18" w:space="7" w:color="E0E0E0"/>
            <w:bottom w:val="none" w:sz="0" w:space="0" w:color="auto"/>
            <w:right w:val="none" w:sz="0" w:space="0" w:color="auto"/>
          </w:divBdr>
          <w:divsChild>
            <w:div w:id="554512589">
              <w:blockQuote w:val="1"/>
              <w:marLeft w:val="0"/>
              <w:marRight w:val="720"/>
              <w:marTop w:val="100"/>
              <w:marBottom w:val="100"/>
              <w:divBdr>
                <w:top w:val="none" w:sz="0" w:space="0" w:color="auto"/>
                <w:left w:val="single" w:sz="18" w:space="7" w:color="E0E0E0"/>
                <w:bottom w:val="none" w:sz="0" w:space="0" w:color="auto"/>
                <w:right w:val="none" w:sz="0" w:space="0" w:color="auto"/>
              </w:divBdr>
            </w:div>
            <w:div w:id="1682780830">
              <w:blockQuote w:val="1"/>
              <w:marLeft w:val="0"/>
              <w:marRight w:val="720"/>
              <w:marTop w:val="100"/>
              <w:marBottom w:val="100"/>
              <w:divBdr>
                <w:top w:val="none" w:sz="0" w:space="0" w:color="auto"/>
                <w:left w:val="single" w:sz="18" w:space="7" w:color="E0E0E0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8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0290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83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8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9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2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7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8" w:color="DDDDDD"/>
                  </w:divBdr>
                  <w:divsChild>
                    <w:div w:id="175527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636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27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04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73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4466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7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6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9795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3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76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7420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67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4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2957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1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1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0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9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5815">
          <w:marLeft w:val="127"/>
          <w:marRight w:val="0"/>
          <w:marTop w:val="0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9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84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6609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35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7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23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8751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4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1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dmind/redmine/issues/4759" TargetMode="External"/><Relationship Id="rId13" Type="http://schemas.openxmlformats.org/officeDocument/2006/relationships/hyperlink" Target="http://redmind/redmine/issues/5555" TargetMode="External"/><Relationship Id="rId18" Type="http://schemas.openxmlformats.org/officeDocument/2006/relationships/hyperlink" Target="http://redmind/redmine/issues/6399" TargetMode="External"/><Relationship Id="rId26" Type="http://schemas.openxmlformats.org/officeDocument/2006/relationships/hyperlink" Target="http://192.168.1.25/redmine/issues/5835" TargetMode="External"/><Relationship Id="rId3" Type="http://schemas.openxmlformats.org/officeDocument/2006/relationships/styles" Target="styles.xml"/><Relationship Id="rId21" Type="http://schemas.openxmlformats.org/officeDocument/2006/relationships/hyperlink" Target="http://192.168.1.25/redmine/issues/4791" TargetMode="External"/><Relationship Id="rId34" Type="http://schemas.openxmlformats.org/officeDocument/2006/relationships/hyperlink" Target="https://jira.ise.de/browse/ASCBT-286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redmind/redmine/issues/5529" TargetMode="External"/><Relationship Id="rId17" Type="http://schemas.openxmlformats.org/officeDocument/2006/relationships/hyperlink" Target="http://redmind/redmine/issues/6352" TargetMode="External"/><Relationship Id="rId25" Type="http://schemas.openxmlformats.org/officeDocument/2006/relationships/hyperlink" Target="http://192.168.1.25/redmine/issues/5813" TargetMode="External"/><Relationship Id="rId33" Type="http://schemas.openxmlformats.org/officeDocument/2006/relationships/hyperlink" Target="https://jira.ise.de/browse/ASCBT-288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redmind/redmine/issues/6241" TargetMode="External"/><Relationship Id="rId20" Type="http://schemas.openxmlformats.org/officeDocument/2006/relationships/hyperlink" Target="http://192.168.1.25/redmine/issues/4610" TargetMode="External"/><Relationship Id="rId29" Type="http://schemas.openxmlformats.org/officeDocument/2006/relationships/hyperlink" Target="https://jira.ise.de/browse/ASCBT-49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edmind/redmine/issues/5456" TargetMode="External"/><Relationship Id="rId24" Type="http://schemas.openxmlformats.org/officeDocument/2006/relationships/hyperlink" Target="http://192.168.1.25/redmine/issues/5646" TargetMode="External"/><Relationship Id="rId32" Type="http://schemas.openxmlformats.org/officeDocument/2006/relationships/hyperlink" Target="https://jira.ise.de/browse/ASCBT-174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redmind/redmine/issues/5912" TargetMode="External"/><Relationship Id="rId23" Type="http://schemas.openxmlformats.org/officeDocument/2006/relationships/hyperlink" Target="http://192.168.1.25/redmine/issues/5466" TargetMode="External"/><Relationship Id="rId28" Type="http://schemas.openxmlformats.org/officeDocument/2006/relationships/hyperlink" Target="https://jira.ise.de/browse/ASCBT-472" TargetMode="External"/><Relationship Id="rId36" Type="http://schemas.openxmlformats.org/officeDocument/2006/relationships/footer" Target="footer1.xml"/><Relationship Id="rId10" Type="http://schemas.openxmlformats.org/officeDocument/2006/relationships/hyperlink" Target="http://redmind/redmine/issues/5362" TargetMode="External"/><Relationship Id="rId19" Type="http://schemas.openxmlformats.org/officeDocument/2006/relationships/hyperlink" Target="http://192.168.1.25/redmine/issues/4513" TargetMode="External"/><Relationship Id="rId31" Type="http://schemas.openxmlformats.org/officeDocument/2006/relationships/hyperlink" Target="https://rqm.gira.de:8443/contour/perspective.req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edmind/redmine/issues/5209" TargetMode="External"/><Relationship Id="rId14" Type="http://schemas.openxmlformats.org/officeDocument/2006/relationships/hyperlink" Target="http://redmind/redmine/issues/5571" TargetMode="External"/><Relationship Id="rId22" Type="http://schemas.openxmlformats.org/officeDocument/2006/relationships/hyperlink" Target="http://192.168.1.25/redmine/issues/4903" TargetMode="External"/><Relationship Id="rId27" Type="http://schemas.openxmlformats.org/officeDocument/2006/relationships/hyperlink" Target="http://192.168.1.25/redmine/issues/6284" TargetMode="External"/><Relationship Id="rId30" Type="http://schemas.openxmlformats.org/officeDocument/2006/relationships/image" Target="media/image1.png"/><Relationship Id="rId35" Type="http://schemas.openxmlformats.org/officeDocument/2006/relationships/hyperlink" Target="http://redmind/redmine/issues/52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C2A5B-995D-4CEF-B071-F6029EE86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2114</TotalTime>
  <Pages>109</Pages>
  <Words>23354</Words>
  <Characters>116772</Characters>
  <Application>Microsoft Office Word</Application>
  <DocSecurity>0</DocSecurity>
  <Lines>973</Lines>
  <Paragraphs>279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Crow</Company>
  <LinksUpToDate>false</LinksUpToDate>
  <CharactersWithSpaces>139847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Eli</cp:lastModifiedBy>
  <cp:revision>238</cp:revision>
  <cp:lastPrinted>2015-12-14T14:34:00Z</cp:lastPrinted>
  <dcterms:created xsi:type="dcterms:W3CDTF">2017-09-11T05:54:00Z</dcterms:created>
  <dcterms:modified xsi:type="dcterms:W3CDTF">2018-09-04T06:32:00Z</dcterms:modified>
</cp:coreProperties>
</file>